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33F884" w14:textId="77777777" w:rsidR="00B93BA8" w:rsidRPr="007E12B6" w:rsidRDefault="00B93BA8" w:rsidP="00640096">
      <w:pPr>
        <w:keepNext/>
        <w:widowControl/>
        <w:pBdr>
          <w:top w:val="single" w:sz="2" w:space="3" w:color="auto"/>
          <w:left w:val="single" w:sz="2" w:space="4" w:color="auto"/>
          <w:bottom w:val="single" w:sz="2" w:space="4" w:color="auto"/>
          <w:right w:val="single" w:sz="2" w:space="4" w:color="auto"/>
        </w:pBdr>
        <w:shd w:val="clear" w:color="auto" w:fill="FFCC99"/>
        <w:spacing w:after="120"/>
        <w:ind w:left="1440"/>
        <w:rPr>
          <w:rFonts w:ascii="Arial" w:hAnsi="Arial" w:cs="Arial"/>
        </w:rPr>
      </w:pPr>
      <w:bookmarkStart w:id="0" w:name="_GoBack"/>
      <w:bookmarkEnd w:id="0"/>
      <w:r w:rsidRPr="007E12B6">
        <w:rPr>
          <w:rFonts w:ascii="Arial" w:hAnsi="Arial" w:cs="Arial"/>
        </w:rPr>
        <w:t>READ THIS FIRST</w:t>
      </w:r>
    </w:p>
    <w:p w14:paraId="2333F885" w14:textId="77777777" w:rsidR="00B93BA8" w:rsidRPr="007E12B6" w:rsidRDefault="00B93BA8" w:rsidP="00640096">
      <w:pPr>
        <w:keepNext/>
        <w:widowControl/>
        <w:pBdr>
          <w:top w:val="single" w:sz="2" w:space="3" w:color="auto"/>
          <w:left w:val="single" w:sz="2" w:space="4" w:color="auto"/>
          <w:bottom w:val="single" w:sz="2" w:space="4" w:color="auto"/>
          <w:right w:val="single" w:sz="2" w:space="4" w:color="auto"/>
        </w:pBdr>
        <w:shd w:val="clear" w:color="auto" w:fill="FFCC99"/>
        <w:spacing w:after="120"/>
        <w:ind w:left="1440"/>
        <w:rPr>
          <w:rFonts w:ascii="Arial" w:hAnsi="Arial" w:cs="Arial"/>
        </w:rPr>
      </w:pPr>
      <w:r w:rsidRPr="007E12B6">
        <w:rPr>
          <w:rFonts w:ascii="Arial" w:hAnsi="Arial" w:cs="Arial"/>
        </w:rPr>
        <w:t>Notice to the Design Engineer, please refer to the Port of Seattle, Facilities and Infrastructure standards for reference before editing this specification.</w:t>
      </w:r>
    </w:p>
    <w:p w14:paraId="2333F886" w14:textId="77777777" w:rsidR="00B93BA8" w:rsidRPr="007E12B6" w:rsidRDefault="00B93BA8" w:rsidP="00640096">
      <w:pPr>
        <w:keepNext/>
        <w:widowControl/>
        <w:pBdr>
          <w:top w:val="single" w:sz="2" w:space="3" w:color="auto"/>
          <w:left w:val="single" w:sz="2" w:space="4" w:color="auto"/>
          <w:bottom w:val="single" w:sz="2" w:space="4" w:color="auto"/>
          <w:right w:val="single" w:sz="2" w:space="4" w:color="auto"/>
        </w:pBdr>
        <w:shd w:val="clear" w:color="auto" w:fill="FFCC99"/>
        <w:spacing w:after="120"/>
        <w:ind w:left="1440"/>
        <w:rPr>
          <w:rFonts w:ascii="Arial" w:hAnsi="Arial" w:cs="Arial"/>
        </w:rPr>
      </w:pPr>
      <w:r w:rsidRPr="007E12B6">
        <w:rPr>
          <w:rFonts w:ascii="Arial" w:hAnsi="Arial" w:cs="Arial"/>
        </w:rP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2333F887" w14:textId="77777777" w:rsidR="00B93BA8" w:rsidRPr="007E12B6" w:rsidRDefault="00B93BA8" w:rsidP="00640096">
      <w:pPr>
        <w:keepNext/>
        <w:widowControl/>
        <w:pBdr>
          <w:top w:val="single" w:sz="2" w:space="3" w:color="auto"/>
          <w:left w:val="single" w:sz="2" w:space="4" w:color="auto"/>
          <w:bottom w:val="single" w:sz="2" w:space="4" w:color="auto"/>
          <w:right w:val="single" w:sz="2" w:space="4" w:color="auto"/>
        </w:pBdr>
        <w:shd w:val="clear" w:color="auto" w:fill="FFCC99"/>
        <w:spacing w:after="120"/>
        <w:ind w:left="1440"/>
        <w:rPr>
          <w:rFonts w:ascii="Arial" w:hAnsi="Arial" w:cs="Arial"/>
        </w:rPr>
      </w:pPr>
      <w:r w:rsidRPr="007E12B6">
        <w:rPr>
          <w:rFonts w:ascii="Arial" w:hAnsi="Arial" w:cs="Arial"/>
        </w:rPr>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(Shift) or demoted (Shift-Tab).</w:t>
      </w:r>
    </w:p>
    <w:p w14:paraId="2333F888" w14:textId="77777777" w:rsidR="00B93BA8" w:rsidRPr="007E12B6" w:rsidRDefault="00B93BA8" w:rsidP="00640096">
      <w:pPr>
        <w:keepNext/>
        <w:widowControl/>
        <w:pBdr>
          <w:top w:val="single" w:sz="2" w:space="3" w:color="auto"/>
          <w:left w:val="single" w:sz="2" w:space="4" w:color="auto"/>
          <w:bottom w:val="single" w:sz="2" w:space="4" w:color="auto"/>
          <w:right w:val="single" w:sz="2" w:space="4" w:color="auto"/>
        </w:pBdr>
        <w:shd w:val="clear" w:color="auto" w:fill="FFCC99"/>
        <w:spacing w:after="120"/>
        <w:ind w:left="1440"/>
        <w:rPr>
          <w:rFonts w:ascii="Arial" w:hAnsi="Arial" w:cs="Arial"/>
        </w:rPr>
      </w:pPr>
      <w:r w:rsidRPr="007E12B6">
        <w:rPr>
          <w:rFonts w:ascii="Arial" w:hAnsi="Arial" w:cs="Arial"/>
        </w:rPr>
        <w:t>You should not have to manually enter extra spaces, carriage returns or outline characters such as A, B, C, or 1.01, 1.02; the formatting will do this for you. The entire document is 11 pt. Arial. If you paste items in, you may need to reapply the “Numbered Material” format.</w:t>
      </w:r>
    </w:p>
    <w:p w14:paraId="2333F889" w14:textId="77777777" w:rsidR="00B93BA8" w:rsidRPr="007E12B6" w:rsidRDefault="00B93BA8" w:rsidP="00975132">
      <w:pPr>
        <w:pStyle w:val="NumberedMaterial"/>
        <w:rPr>
          <w:rFonts w:cs="Arial"/>
          <w:szCs w:val="22"/>
          <w:u w:val="single"/>
        </w:rPr>
      </w:pPr>
      <w:r w:rsidRPr="007E12B6">
        <w:rPr>
          <w:rFonts w:cs="Arial"/>
          <w:szCs w:val="22"/>
          <w:u w:val="single"/>
        </w:rPr>
        <w:t>GENERAL</w:t>
      </w:r>
    </w:p>
    <w:p w14:paraId="2333F88A" w14:textId="77777777" w:rsidR="00C578A2" w:rsidRPr="007E12B6" w:rsidRDefault="00C578A2" w:rsidP="00975132">
      <w:pPr>
        <w:pStyle w:val="Heading2"/>
        <w:numPr>
          <w:ilvl w:val="1"/>
          <w:numId w:val="10"/>
        </w:numPr>
        <w:spacing w:after="120"/>
        <w:rPr>
          <w:rFonts w:ascii="Arial" w:hAnsi="Arial" w:cs="Arial"/>
          <w:sz w:val="22"/>
          <w:szCs w:val="22"/>
        </w:rPr>
      </w:pPr>
      <w:r w:rsidRPr="007E12B6">
        <w:rPr>
          <w:rFonts w:ascii="Arial" w:hAnsi="Arial" w:cs="Arial"/>
          <w:sz w:val="22"/>
          <w:szCs w:val="22"/>
        </w:rPr>
        <w:t>summary of work</w:t>
      </w:r>
    </w:p>
    <w:p w14:paraId="2333F88B" w14:textId="77777777" w:rsidR="00C578A2" w:rsidRPr="007E12B6" w:rsidRDefault="00C578A2" w:rsidP="00975132">
      <w:pPr>
        <w:pStyle w:val="NumberedMaterial"/>
        <w:numPr>
          <w:ilvl w:val="2"/>
          <w:numId w:val="7"/>
        </w:numPr>
        <w:tabs>
          <w:tab w:val="left" w:pos="2309"/>
        </w:tabs>
        <w:spacing w:before="121"/>
        <w:ind w:hanging="720"/>
        <w:rPr>
          <w:rFonts w:eastAsia="Arial" w:cs="Arial"/>
          <w:szCs w:val="22"/>
        </w:rPr>
      </w:pPr>
      <w:r w:rsidRPr="007E12B6">
        <w:rPr>
          <w:rFonts w:cs="Arial"/>
          <w:szCs w:val="22"/>
        </w:rPr>
        <w:t xml:space="preserve">This specification outlines the requirements for a </w:t>
      </w:r>
      <w:r w:rsidR="00891783" w:rsidRPr="007E12B6">
        <w:rPr>
          <w:rFonts w:cs="Arial"/>
          <w:szCs w:val="22"/>
        </w:rPr>
        <w:t>Video Management System (VMS)</w:t>
      </w:r>
      <w:r w:rsidRPr="007E12B6">
        <w:rPr>
          <w:rFonts w:cs="Arial"/>
          <w:szCs w:val="22"/>
        </w:rPr>
        <w:t>. All information herein is intended to present minimum standards of performance, quality and construction.</w:t>
      </w:r>
    </w:p>
    <w:p w14:paraId="2333F88C" w14:textId="77777777" w:rsidR="00FB0D11" w:rsidRPr="007E12B6" w:rsidRDefault="00FB0D11" w:rsidP="00975132">
      <w:pPr>
        <w:pStyle w:val="ListParagraph"/>
        <w:numPr>
          <w:ilvl w:val="2"/>
          <w:numId w:val="7"/>
        </w:numPr>
        <w:tabs>
          <w:tab w:val="left" w:pos="2309"/>
        </w:tabs>
        <w:spacing w:before="121"/>
        <w:ind w:hanging="720"/>
        <w:rPr>
          <w:rFonts w:ascii="Arial" w:eastAsia="Arial" w:hAnsi="Arial" w:cs="Arial"/>
        </w:rPr>
      </w:pPr>
      <w:r w:rsidRPr="007E12B6">
        <w:rPr>
          <w:rFonts w:ascii="Arial" w:hAnsi="Arial" w:cs="Arial"/>
        </w:rPr>
        <w:t>Drawings and general provisions of the Contract, including General and Supplementary Conditions and Divisions 01, 27, and 28 Specification Sections, apply to this</w:t>
      </w:r>
      <w:r w:rsidRPr="007E12B6">
        <w:rPr>
          <w:rFonts w:ascii="Arial" w:hAnsi="Arial" w:cs="Arial"/>
          <w:spacing w:val="-10"/>
        </w:rPr>
        <w:t xml:space="preserve"> </w:t>
      </w:r>
      <w:r w:rsidRPr="007E12B6">
        <w:rPr>
          <w:rFonts w:ascii="Arial" w:hAnsi="Arial" w:cs="Arial"/>
        </w:rPr>
        <w:t>Section.</w:t>
      </w:r>
    </w:p>
    <w:p w14:paraId="2333F88D" w14:textId="77777777" w:rsidR="00C578A2" w:rsidRPr="007E12B6" w:rsidRDefault="00C578A2" w:rsidP="00975132">
      <w:pPr>
        <w:pStyle w:val="Heading2"/>
        <w:numPr>
          <w:ilvl w:val="1"/>
          <w:numId w:val="10"/>
        </w:numPr>
        <w:spacing w:after="120"/>
        <w:rPr>
          <w:rFonts w:ascii="Arial" w:hAnsi="Arial" w:cs="Arial"/>
          <w:sz w:val="22"/>
          <w:szCs w:val="22"/>
        </w:rPr>
      </w:pPr>
      <w:r w:rsidRPr="007E12B6">
        <w:rPr>
          <w:rFonts w:ascii="Arial" w:hAnsi="Arial" w:cs="Arial"/>
          <w:sz w:val="22"/>
          <w:szCs w:val="22"/>
        </w:rPr>
        <w:t>Reference CERTIFICATIONs AND STANDARDs</w:t>
      </w:r>
    </w:p>
    <w:p w14:paraId="2333F88E" w14:textId="77777777" w:rsidR="007B53C8" w:rsidRPr="007E12B6" w:rsidRDefault="007B53C8" w:rsidP="0067114D">
      <w:pPr>
        <w:pStyle w:val="ListParagraph"/>
        <w:numPr>
          <w:ilvl w:val="2"/>
          <w:numId w:val="13"/>
        </w:numPr>
        <w:tabs>
          <w:tab w:val="left" w:pos="2311"/>
        </w:tabs>
        <w:spacing w:before="119"/>
        <w:ind w:hanging="720"/>
        <w:rPr>
          <w:rFonts w:ascii="Arial" w:hAnsi="Arial" w:cs="Arial"/>
        </w:rPr>
      </w:pPr>
      <w:r w:rsidRPr="007E12B6">
        <w:rPr>
          <w:rFonts w:ascii="Arial" w:hAnsi="Arial" w:cs="Arial"/>
        </w:rPr>
        <w:t>The camera shall carry the following EMC approvals:</w:t>
      </w:r>
    </w:p>
    <w:p w14:paraId="2333F88F" w14:textId="77777777" w:rsidR="007B53C8" w:rsidRPr="007E12B6" w:rsidRDefault="007B53C8" w:rsidP="0067114D">
      <w:pPr>
        <w:pStyle w:val="ListParagraph"/>
        <w:numPr>
          <w:ilvl w:val="3"/>
          <w:numId w:val="13"/>
        </w:numPr>
        <w:tabs>
          <w:tab w:val="left" w:pos="2309"/>
        </w:tabs>
        <w:spacing w:before="119"/>
        <w:rPr>
          <w:rFonts w:ascii="Arial" w:hAnsi="Arial" w:cs="Arial"/>
        </w:rPr>
      </w:pPr>
      <w:r w:rsidRPr="007E12B6">
        <w:rPr>
          <w:rFonts w:ascii="Arial" w:hAnsi="Arial" w:cs="Arial"/>
        </w:rPr>
        <w:t>FCC Part 15 - Subpart</w:t>
      </w:r>
      <w:r w:rsidRPr="007E12B6">
        <w:rPr>
          <w:rFonts w:ascii="Arial" w:hAnsi="Arial" w:cs="Arial"/>
          <w:spacing w:val="-6"/>
        </w:rPr>
        <w:t xml:space="preserve"> </w:t>
      </w:r>
      <w:r w:rsidRPr="007E12B6">
        <w:rPr>
          <w:rFonts w:ascii="Arial" w:hAnsi="Arial" w:cs="Arial"/>
        </w:rPr>
        <w:t>B</w:t>
      </w:r>
    </w:p>
    <w:p w14:paraId="2333F890" w14:textId="77777777" w:rsidR="007B53C8" w:rsidRPr="007E12B6" w:rsidRDefault="007B53C8" w:rsidP="0067114D">
      <w:pPr>
        <w:pStyle w:val="ListParagraph"/>
        <w:numPr>
          <w:ilvl w:val="2"/>
          <w:numId w:val="13"/>
        </w:numPr>
        <w:tabs>
          <w:tab w:val="left" w:pos="2309"/>
        </w:tabs>
        <w:spacing w:before="119"/>
        <w:ind w:hanging="720"/>
        <w:rPr>
          <w:rFonts w:ascii="Arial" w:hAnsi="Arial" w:cs="Arial"/>
        </w:rPr>
      </w:pPr>
      <w:r w:rsidRPr="007E12B6">
        <w:rPr>
          <w:rFonts w:ascii="Arial" w:hAnsi="Arial" w:cs="Arial"/>
        </w:rPr>
        <w:t>The camera shall meet/exceed relevant parts of the following video standards:</w:t>
      </w:r>
    </w:p>
    <w:p w14:paraId="2333F891" w14:textId="77777777" w:rsidR="007B53C8" w:rsidRPr="007E12B6" w:rsidRDefault="007B53C8" w:rsidP="0067114D">
      <w:pPr>
        <w:pStyle w:val="ListParagraph"/>
        <w:numPr>
          <w:ilvl w:val="3"/>
          <w:numId w:val="13"/>
        </w:numPr>
        <w:tabs>
          <w:tab w:val="left" w:pos="2309"/>
        </w:tabs>
        <w:spacing w:before="119"/>
        <w:rPr>
          <w:rFonts w:ascii="Arial" w:hAnsi="Arial" w:cs="Arial"/>
        </w:rPr>
      </w:pPr>
      <w:r w:rsidRPr="007E12B6">
        <w:rPr>
          <w:rFonts w:ascii="Arial" w:hAnsi="Arial" w:cs="Arial"/>
        </w:rPr>
        <w:t xml:space="preserve">SMPTE </w:t>
      </w:r>
      <w:r w:rsidR="001373CE" w:rsidRPr="007E12B6">
        <w:rPr>
          <w:rFonts w:ascii="Arial" w:hAnsi="Arial" w:cs="Arial"/>
        </w:rPr>
        <w:t>274</w:t>
      </w:r>
      <w:r w:rsidR="008372C9" w:rsidRPr="007E12B6">
        <w:rPr>
          <w:rFonts w:ascii="Arial" w:hAnsi="Arial" w:cs="Arial"/>
        </w:rPr>
        <w:t>M</w:t>
      </w:r>
      <w:r w:rsidRPr="007E12B6">
        <w:rPr>
          <w:rFonts w:ascii="Arial" w:hAnsi="Arial" w:cs="Arial"/>
        </w:rPr>
        <w:t xml:space="preserve"> HDTV</w:t>
      </w:r>
      <w:r w:rsidRPr="007E12B6">
        <w:rPr>
          <w:rFonts w:ascii="Arial" w:hAnsi="Arial" w:cs="Arial"/>
          <w:spacing w:val="-10"/>
        </w:rPr>
        <w:t xml:space="preserve"> </w:t>
      </w:r>
      <w:r w:rsidR="008372C9" w:rsidRPr="007E12B6">
        <w:rPr>
          <w:rFonts w:ascii="Arial" w:hAnsi="Arial" w:cs="Arial"/>
        </w:rPr>
        <w:t>1080p (1920 X 1080</w:t>
      </w:r>
      <w:r w:rsidR="001373CE" w:rsidRPr="007E12B6">
        <w:rPr>
          <w:rFonts w:ascii="Arial" w:hAnsi="Arial" w:cs="Arial"/>
        </w:rPr>
        <w:t>)</w:t>
      </w:r>
    </w:p>
    <w:p w14:paraId="2333F892" w14:textId="77777777" w:rsidR="007B53C8" w:rsidRPr="007E12B6" w:rsidRDefault="007B53C8" w:rsidP="0067114D">
      <w:pPr>
        <w:pStyle w:val="ListParagraph"/>
        <w:numPr>
          <w:ilvl w:val="2"/>
          <w:numId w:val="13"/>
        </w:numPr>
        <w:tabs>
          <w:tab w:val="left" w:pos="2309"/>
        </w:tabs>
        <w:spacing w:before="119"/>
        <w:ind w:hanging="720"/>
        <w:rPr>
          <w:rFonts w:ascii="Arial" w:hAnsi="Arial" w:cs="Arial"/>
        </w:rPr>
      </w:pPr>
      <w:r w:rsidRPr="007E12B6">
        <w:rPr>
          <w:rFonts w:ascii="Arial" w:hAnsi="Arial" w:cs="Arial"/>
        </w:rPr>
        <w:t>The camera shall meet the following video compression</w:t>
      </w:r>
      <w:r w:rsidRPr="007E12B6">
        <w:rPr>
          <w:rFonts w:ascii="Arial" w:hAnsi="Arial" w:cs="Arial"/>
          <w:spacing w:val="-28"/>
        </w:rPr>
        <w:t xml:space="preserve"> </w:t>
      </w:r>
      <w:r w:rsidRPr="007E12B6">
        <w:rPr>
          <w:rFonts w:ascii="Arial" w:hAnsi="Arial" w:cs="Arial"/>
        </w:rPr>
        <w:t>standards:</w:t>
      </w:r>
    </w:p>
    <w:p w14:paraId="2333F893" w14:textId="77777777" w:rsidR="007B53C8" w:rsidRPr="007E12B6" w:rsidRDefault="007B53C8" w:rsidP="0067114D">
      <w:pPr>
        <w:pStyle w:val="ListParagraph"/>
        <w:numPr>
          <w:ilvl w:val="3"/>
          <w:numId w:val="13"/>
        </w:numPr>
        <w:tabs>
          <w:tab w:val="left" w:pos="3029"/>
        </w:tabs>
        <w:spacing w:before="121"/>
        <w:ind w:hanging="720"/>
        <w:rPr>
          <w:rFonts w:ascii="Arial" w:hAnsi="Arial" w:cs="Arial"/>
        </w:rPr>
      </w:pPr>
      <w:r w:rsidRPr="007E12B6">
        <w:rPr>
          <w:rFonts w:ascii="Arial" w:hAnsi="Arial" w:cs="Arial"/>
        </w:rPr>
        <w:t>MPEG-4:</w:t>
      </w:r>
    </w:p>
    <w:p w14:paraId="2333F894" w14:textId="77777777" w:rsidR="007B53C8" w:rsidRPr="007E12B6" w:rsidRDefault="007B53C8" w:rsidP="0067114D">
      <w:pPr>
        <w:pStyle w:val="BodyText"/>
        <w:tabs>
          <w:tab w:val="left" w:pos="3748"/>
        </w:tabs>
        <w:ind w:firstLine="0"/>
        <w:rPr>
          <w:rFonts w:cs="Arial"/>
        </w:rPr>
      </w:pPr>
      <w:r w:rsidRPr="007E12B6">
        <w:rPr>
          <w:rFonts w:cs="Arial"/>
          <w:spacing w:val="-1"/>
        </w:rPr>
        <w:t>a.</w:t>
      </w:r>
      <w:r w:rsidRPr="007E12B6">
        <w:rPr>
          <w:rFonts w:cs="Arial"/>
          <w:spacing w:val="-1"/>
        </w:rPr>
        <w:tab/>
        <w:t>ISO/IEC</w:t>
      </w:r>
      <w:r w:rsidRPr="007E12B6">
        <w:rPr>
          <w:rFonts w:cs="Arial"/>
        </w:rPr>
        <w:t xml:space="preserve"> </w:t>
      </w:r>
      <w:r w:rsidRPr="007E12B6">
        <w:rPr>
          <w:rFonts w:cs="Arial"/>
          <w:spacing w:val="-1"/>
        </w:rPr>
        <w:t>14496-10</w:t>
      </w:r>
      <w:r w:rsidRPr="007E12B6">
        <w:rPr>
          <w:rFonts w:cs="Arial"/>
        </w:rPr>
        <w:t xml:space="preserve"> </w:t>
      </w:r>
      <w:r w:rsidRPr="007E12B6">
        <w:rPr>
          <w:rFonts w:cs="Arial"/>
          <w:spacing w:val="-1"/>
        </w:rPr>
        <w:t>AVC</w:t>
      </w:r>
      <w:r w:rsidRPr="007E12B6">
        <w:rPr>
          <w:rFonts w:cs="Arial"/>
          <w:spacing w:val="14"/>
        </w:rPr>
        <w:t xml:space="preserve"> </w:t>
      </w:r>
      <w:r w:rsidRPr="007E12B6">
        <w:rPr>
          <w:rFonts w:cs="Arial"/>
          <w:spacing w:val="-1"/>
        </w:rPr>
        <w:t>(H.264)</w:t>
      </w:r>
    </w:p>
    <w:p w14:paraId="2333F895" w14:textId="77777777" w:rsidR="007B53C8" w:rsidRPr="007E12B6" w:rsidRDefault="007B53C8" w:rsidP="0067114D">
      <w:pPr>
        <w:pStyle w:val="ListParagraph"/>
        <w:numPr>
          <w:ilvl w:val="2"/>
          <w:numId w:val="13"/>
        </w:numPr>
        <w:tabs>
          <w:tab w:val="left" w:pos="2309"/>
        </w:tabs>
        <w:spacing w:before="119"/>
        <w:ind w:hanging="720"/>
        <w:rPr>
          <w:rFonts w:ascii="Arial" w:hAnsi="Arial" w:cs="Arial"/>
        </w:rPr>
      </w:pPr>
      <w:r w:rsidRPr="007E12B6">
        <w:rPr>
          <w:rFonts w:ascii="Arial" w:hAnsi="Arial" w:cs="Arial"/>
        </w:rPr>
        <w:t>The camera shall meet the following networking</w:t>
      </w:r>
      <w:r w:rsidRPr="007E12B6">
        <w:rPr>
          <w:rFonts w:ascii="Arial" w:hAnsi="Arial" w:cs="Arial"/>
          <w:spacing w:val="-27"/>
        </w:rPr>
        <w:t xml:space="preserve"> </w:t>
      </w:r>
      <w:r w:rsidRPr="007E12B6">
        <w:rPr>
          <w:rFonts w:ascii="Arial" w:hAnsi="Arial" w:cs="Arial"/>
        </w:rPr>
        <w:t>standards:</w:t>
      </w:r>
    </w:p>
    <w:p w14:paraId="2333F896" w14:textId="77777777" w:rsidR="007B53C8" w:rsidRPr="007E12B6" w:rsidRDefault="007B53C8" w:rsidP="0067114D">
      <w:pPr>
        <w:pStyle w:val="ListParagraph"/>
        <w:numPr>
          <w:ilvl w:val="3"/>
          <w:numId w:val="13"/>
        </w:numPr>
        <w:tabs>
          <w:tab w:val="left" w:pos="3029"/>
        </w:tabs>
        <w:spacing w:before="121"/>
        <w:ind w:hanging="720"/>
        <w:rPr>
          <w:rFonts w:ascii="Arial" w:hAnsi="Arial" w:cs="Arial"/>
        </w:rPr>
      </w:pPr>
      <w:r w:rsidRPr="007E12B6">
        <w:rPr>
          <w:rFonts w:ascii="Arial" w:hAnsi="Arial" w:cs="Arial"/>
        </w:rPr>
        <w:t>IEEE 802.3af (Power over</w:t>
      </w:r>
      <w:r w:rsidRPr="007E12B6">
        <w:rPr>
          <w:rFonts w:ascii="Arial" w:hAnsi="Arial" w:cs="Arial"/>
          <w:spacing w:val="-13"/>
        </w:rPr>
        <w:t xml:space="preserve"> </w:t>
      </w:r>
      <w:r w:rsidRPr="007E12B6">
        <w:rPr>
          <w:rFonts w:ascii="Arial" w:hAnsi="Arial" w:cs="Arial"/>
        </w:rPr>
        <w:t>Ethernet)</w:t>
      </w:r>
    </w:p>
    <w:p w14:paraId="2333F897" w14:textId="77777777" w:rsidR="007B53C8" w:rsidRPr="007E12B6" w:rsidRDefault="007B53C8" w:rsidP="0067114D">
      <w:pPr>
        <w:pStyle w:val="ListParagraph"/>
        <w:numPr>
          <w:ilvl w:val="3"/>
          <w:numId w:val="13"/>
        </w:numPr>
        <w:tabs>
          <w:tab w:val="left" w:pos="3029"/>
        </w:tabs>
        <w:spacing w:before="119"/>
        <w:ind w:hanging="720"/>
        <w:rPr>
          <w:rFonts w:ascii="Arial" w:hAnsi="Arial" w:cs="Arial"/>
        </w:rPr>
      </w:pPr>
      <w:r w:rsidRPr="007E12B6">
        <w:rPr>
          <w:rFonts w:ascii="Arial" w:hAnsi="Arial" w:cs="Arial"/>
        </w:rPr>
        <w:t>IEEE 802.1X</w:t>
      </w:r>
      <w:r w:rsidRPr="007E12B6">
        <w:rPr>
          <w:rFonts w:ascii="Arial" w:hAnsi="Arial" w:cs="Arial"/>
          <w:spacing w:val="-10"/>
        </w:rPr>
        <w:t xml:space="preserve"> </w:t>
      </w:r>
      <w:r w:rsidRPr="007E12B6">
        <w:rPr>
          <w:rFonts w:ascii="Arial" w:hAnsi="Arial" w:cs="Arial"/>
        </w:rPr>
        <w:t>(Authentication)</w:t>
      </w:r>
    </w:p>
    <w:p w14:paraId="2333F898" w14:textId="77777777" w:rsidR="007B53C8" w:rsidRPr="007E12B6" w:rsidRDefault="007B53C8" w:rsidP="0067114D">
      <w:pPr>
        <w:pStyle w:val="ListParagraph"/>
        <w:numPr>
          <w:ilvl w:val="3"/>
          <w:numId w:val="13"/>
        </w:numPr>
        <w:tabs>
          <w:tab w:val="left" w:pos="3029"/>
        </w:tabs>
        <w:spacing w:before="121"/>
        <w:ind w:hanging="720"/>
        <w:rPr>
          <w:rFonts w:ascii="Arial" w:hAnsi="Arial" w:cs="Arial"/>
        </w:rPr>
      </w:pPr>
      <w:r w:rsidRPr="007E12B6">
        <w:rPr>
          <w:rFonts w:ascii="Arial" w:hAnsi="Arial" w:cs="Arial"/>
        </w:rPr>
        <w:t>IPv4 (RFC</w:t>
      </w:r>
      <w:r w:rsidRPr="007E12B6">
        <w:rPr>
          <w:rFonts w:ascii="Arial" w:hAnsi="Arial" w:cs="Arial"/>
          <w:spacing w:val="-5"/>
        </w:rPr>
        <w:t xml:space="preserve"> </w:t>
      </w:r>
      <w:r w:rsidRPr="007E12B6">
        <w:rPr>
          <w:rFonts w:ascii="Arial" w:hAnsi="Arial" w:cs="Arial"/>
        </w:rPr>
        <w:t>791)</w:t>
      </w:r>
    </w:p>
    <w:p w14:paraId="2333F899" w14:textId="77777777" w:rsidR="00C578A2" w:rsidRPr="007E12B6" w:rsidRDefault="00C578A2" w:rsidP="00975132">
      <w:pPr>
        <w:pStyle w:val="Heading2"/>
        <w:numPr>
          <w:ilvl w:val="1"/>
          <w:numId w:val="10"/>
        </w:numPr>
        <w:spacing w:after="120"/>
        <w:rPr>
          <w:rFonts w:ascii="Arial" w:hAnsi="Arial" w:cs="Arial"/>
          <w:sz w:val="22"/>
          <w:szCs w:val="22"/>
        </w:rPr>
      </w:pPr>
      <w:r w:rsidRPr="007E12B6">
        <w:rPr>
          <w:rFonts w:ascii="Arial" w:hAnsi="Arial" w:cs="Arial"/>
          <w:sz w:val="22"/>
          <w:szCs w:val="22"/>
        </w:rPr>
        <w:lastRenderedPageBreak/>
        <w:t>SUBMITTALS</w:t>
      </w:r>
    </w:p>
    <w:p w14:paraId="2333F89A" w14:textId="77777777" w:rsidR="00FB0D11" w:rsidRPr="007E12B6" w:rsidRDefault="00FB0D11" w:rsidP="00975132">
      <w:pPr>
        <w:pStyle w:val="ListParagraph"/>
        <w:numPr>
          <w:ilvl w:val="2"/>
          <w:numId w:val="14"/>
        </w:numPr>
        <w:tabs>
          <w:tab w:val="left" w:pos="2310"/>
        </w:tabs>
        <w:spacing w:before="119"/>
        <w:rPr>
          <w:rFonts w:ascii="Arial" w:eastAsia="Arial" w:hAnsi="Arial" w:cs="Arial"/>
        </w:rPr>
      </w:pPr>
      <w:r w:rsidRPr="007E12B6">
        <w:rPr>
          <w:rFonts w:ascii="Arial" w:hAnsi="Arial" w:cs="Arial"/>
        </w:rPr>
        <w:t xml:space="preserve">Submit as specified </w:t>
      </w:r>
      <w:r w:rsidR="00237D59" w:rsidRPr="007E12B6">
        <w:rPr>
          <w:rFonts w:ascii="Arial" w:hAnsi="Arial" w:cs="Arial"/>
        </w:rPr>
        <w:t xml:space="preserve">in </w:t>
      </w:r>
      <w:r w:rsidRPr="007E12B6">
        <w:rPr>
          <w:rFonts w:ascii="Arial" w:hAnsi="Arial" w:cs="Arial"/>
        </w:rPr>
        <w:t>Section 01 33 00 -</w:t>
      </w:r>
      <w:r w:rsidRPr="007E12B6">
        <w:rPr>
          <w:rFonts w:ascii="Arial" w:hAnsi="Arial" w:cs="Arial"/>
          <w:spacing w:val="-21"/>
        </w:rPr>
        <w:t xml:space="preserve"> </w:t>
      </w:r>
      <w:r w:rsidRPr="007E12B6">
        <w:rPr>
          <w:rFonts w:ascii="Arial" w:hAnsi="Arial" w:cs="Arial"/>
        </w:rPr>
        <w:t>Submittals.</w:t>
      </w:r>
    </w:p>
    <w:p w14:paraId="2333F89B" w14:textId="77777777" w:rsidR="00FB0D11" w:rsidRPr="007E12B6" w:rsidRDefault="00FB0D11" w:rsidP="0067114D">
      <w:pPr>
        <w:pStyle w:val="ListParagraph"/>
        <w:numPr>
          <w:ilvl w:val="2"/>
          <w:numId w:val="14"/>
        </w:numPr>
        <w:tabs>
          <w:tab w:val="left" w:pos="2310"/>
        </w:tabs>
        <w:spacing w:before="121"/>
        <w:ind w:left="2309" w:hanging="720"/>
        <w:rPr>
          <w:rFonts w:ascii="Arial" w:hAnsi="Arial" w:cs="Arial"/>
        </w:rPr>
      </w:pPr>
      <w:r w:rsidRPr="007E12B6">
        <w:rPr>
          <w:rFonts w:ascii="Arial" w:hAnsi="Arial" w:cs="Arial"/>
        </w:rPr>
        <w:t>Product Data: For each type of product indicated include construction details, material descriptions, dimensions of individual components and profiles, and finishes for equipment racks and cabinets. Include rated capacities, operating characteristics, electrical characteristics, and furnished specialties and accessories.</w:t>
      </w:r>
    </w:p>
    <w:p w14:paraId="2333F89C" w14:textId="77777777" w:rsidR="00FB0D11" w:rsidRPr="007E12B6" w:rsidRDefault="00FB0D11" w:rsidP="00975132">
      <w:pPr>
        <w:pStyle w:val="ListParagraph"/>
        <w:numPr>
          <w:ilvl w:val="2"/>
          <w:numId w:val="14"/>
        </w:numPr>
        <w:tabs>
          <w:tab w:val="left" w:pos="2310"/>
        </w:tabs>
        <w:spacing w:before="121"/>
        <w:ind w:left="2309" w:hanging="720"/>
        <w:rPr>
          <w:rFonts w:ascii="Arial" w:eastAsia="Arial" w:hAnsi="Arial" w:cs="Arial"/>
        </w:rPr>
      </w:pPr>
      <w:r w:rsidRPr="007E12B6">
        <w:rPr>
          <w:rFonts w:ascii="Arial" w:hAnsi="Arial" w:cs="Arial"/>
        </w:rPr>
        <w:t>Shop</w:t>
      </w:r>
      <w:r w:rsidRPr="007E12B6">
        <w:rPr>
          <w:rFonts w:ascii="Arial" w:hAnsi="Arial" w:cs="Arial"/>
          <w:spacing w:val="-6"/>
        </w:rPr>
        <w:t xml:space="preserve"> </w:t>
      </w:r>
      <w:r w:rsidRPr="007E12B6">
        <w:rPr>
          <w:rFonts w:ascii="Arial" w:hAnsi="Arial" w:cs="Arial"/>
        </w:rPr>
        <w:t>Drawings</w:t>
      </w:r>
    </w:p>
    <w:p w14:paraId="2333F89D" w14:textId="77777777" w:rsidR="00FB0D11" w:rsidRPr="007E12B6" w:rsidRDefault="00FB0D11" w:rsidP="00975132">
      <w:pPr>
        <w:pStyle w:val="ListParagraph"/>
        <w:numPr>
          <w:ilvl w:val="3"/>
          <w:numId w:val="14"/>
        </w:numPr>
        <w:tabs>
          <w:tab w:val="left" w:pos="3030"/>
        </w:tabs>
        <w:spacing w:before="119"/>
        <w:ind w:left="3029" w:hanging="720"/>
        <w:rPr>
          <w:rFonts w:ascii="Arial" w:eastAsia="Arial" w:hAnsi="Arial" w:cs="Arial"/>
        </w:rPr>
      </w:pPr>
      <w:r w:rsidRPr="007E12B6">
        <w:rPr>
          <w:rFonts w:ascii="Arial" w:hAnsi="Arial" w:cs="Arial"/>
        </w:rPr>
        <w:t>Indicate electrical characteristics and connection requirements, including system wiring</w:t>
      </w:r>
      <w:r w:rsidRPr="007E12B6">
        <w:rPr>
          <w:rFonts w:ascii="Arial" w:hAnsi="Arial" w:cs="Arial"/>
          <w:spacing w:val="-9"/>
        </w:rPr>
        <w:t xml:space="preserve"> </w:t>
      </w:r>
      <w:r w:rsidRPr="007E12B6">
        <w:rPr>
          <w:rFonts w:ascii="Arial" w:hAnsi="Arial" w:cs="Arial"/>
        </w:rPr>
        <w:t>diagram.</w:t>
      </w:r>
    </w:p>
    <w:p w14:paraId="2333F89E" w14:textId="77777777" w:rsidR="00FB0D11" w:rsidRPr="007E12B6" w:rsidRDefault="00FB0D11" w:rsidP="00975132">
      <w:pPr>
        <w:pStyle w:val="ListParagraph"/>
        <w:numPr>
          <w:ilvl w:val="2"/>
          <w:numId w:val="14"/>
        </w:numPr>
        <w:tabs>
          <w:tab w:val="left" w:pos="2310"/>
        </w:tabs>
        <w:spacing w:before="121"/>
        <w:ind w:left="2309" w:hanging="720"/>
        <w:rPr>
          <w:rFonts w:ascii="Arial" w:eastAsia="Arial" w:hAnsi="Arial" w:cs="Arial"/>
        </w:rPr>
      </w:pPr>
      <w:r w:rsidRPr="007E12B6">
        <w:rPr>
          <w:rFonts w:ascii="Arial" w:hAnsi="Arial" w:cs="Arial"/>
        </w:rPr>
        <w:t>Project Record Documents: Maintain a current and complete set of red-line drawings throughout the duration of the project that indicate the following installed conditions:</w:t>
      </w:r>
    </w:p>
    <w:p w14:paraId="2333F89F" w14:textId="77777777" w:rsidR="00FB0D11" w:rsidRPr="007E12B6" w:rsidRDefault="00237D59" w:rsidP="00975132">
      <w:pPr>
        <w:pStyle w:val="ListParagraph"/>
        <w:numPr>
          <w:ilvl w:val="3"/>
          <w:numId w:val="14"/>
        </w:numPr>
        <w:tabs>
          <w:tab w:val="left" w:pos="3030"/>
        </w:tabs>
        <w:spacing w:before="119"/>
        <w:ind w:left="3029" w:hanging="720"/>
        <w:rPr>
          <w:rFonts w:ascii="Arial" w:eastAsia="Arial" w:hAnsi="Arial" w:cs="Arial"/>
        </w:rPr>
      </w:pPr>
      <w:r w:rsidRPr="007E12B6">
        <w:rPr>
          <w:rFonts w:ascii="Arial" w:hAnsi="Arial" w:cs="Arial"/>
        </w:rPr>
        <w:t xml:space="preserve">Camera </w:t>
      </w:r>
      <w:r w:rsidR="00FB0D11" w:rsidRPr="007E12B6">
        <w:rPr>
          <w:rFonts w:ascii="Arial" w:hAnsi="Arial" w:cs="Arial"/>
        </w:rPr>
        <w:t>locations (exposed and concealed) dimensioned from column lines.</w:t>
      </w:r>
    </w:p>
    <w:p w14:paraId="2333F8A0" w14:textId="77777777" w:rsidR="00FB0D11" w:rsidRPr="007E12B6" w:rsidRDefault="00FB0D11" w:rsidP="00975132">
      <w:pPr>
        <w:pStyle w:val="ListParagraph"/>
        <w:numPr>
          <w:ilvl w:val="2"/>
          <w:numId w:val="14"/>
        </w:numPr>
        <w:tabs>
          <w:tab w:val="left" w:pos="2310"/>
        </w:tabs>
        <w:spacing w:before="119"/>
        <w:ind w:left="2309" w:hanging="720"/>
        <w:rPr>
          <w:rFonts w:ascii="Arial" w:eastAsia="Arial" w:hAnsi="Arial" w:cs="Arial"/>
        </w:rPr>
      </w:pPr>
      <w:r w:rsidRPr="007E12B6">
        <w:rPr>
          <w:rFonts w:ascii="Arial" w:hAnsi="Arial" w:cs="Arial"/>
        </w:rPr>
        <w:t>Test</w:t>
      </w:r>
      <w:r w:rsidRPr="007E12B6">
        <w:rPr>
          <w:rFonts w:ascii="Arial" w:hAnsi="Arial" w:cs="Arial"/>
          <w:spacing w:val="-6"/>
        </w:rPr>
        <w:t xml:space="preserve"> </w:t>
      </w:r>
      <w:r w:rsidRPr="007E12B6">
        <w:rPr>
          <w:rFonts w:ascii="Arial" w:hAnsi="Arial" w:cs="Arial"/>
        </w:rPr>
        <w:t>Procedures</w:t>
      </w:r>
    </w:p>
    <w:p w14:paraId="2333F8A1" w14:textId="77777777" w:rsidR="00FB0D11" w:rsidRPr="007E12B6" w:rsidRDefault="00FB0D11" w:rsidP="00975132">
      <w:pPr>
        <w:pStyle w:val="ListParagraph"/>
        <w:numPr>
          <w:ilvl w:val="2"/>
          <w:numId w:val="14"/>
        </w:numPr>
        <w:tabs>
          <w:tab w:val="left" w:pos="2310"/>
        </w:tabs>
        <w:spacing w:before="119"/>
        <w:ind w:left="2309" w:hanging="720"/>
        <w:rPr>
          <w:rFonts w:ascii="Arial" w:eastAsia="Arial" w:hAnsi="Arial" w:cs="Arial"/>
        </w:rPr>
      </w:pPr>
      <w:r w:rsidRPr="007E12B6">
        <w:rPr>
          <w:rFonts w:ascii="Arial" w:hAnsi="Arial" w:cs="Arial"/>
        </w:rPr>
        <w:t>Test</w:t>
      </w:r>
      <w:r w:rsidRPr="007E12B6">
        <w:rPr>
          <w:rFonts w:ascii="Arial" w:hAnsi="Arial" w:cs="Arial"/>
          <w:spacing w:val="-3"/>
        </w:rPr>
        <w:t xml:space="preserve"> </w:t>
      </w:r>
      <w:r w:rsidRPr="007E12B6">
        <w:rPr>
          <w:rFonts w:ascii="Arial" w:hAnsi="Arial" w:cs="Arial"/>
        </w:rPr>
        <w:t>Reports</w:t>
      </w:r>
    </w:p>
    <w:p w14:paraId="2333F8A2" w14:textId="77777777" w:rsidR="00FB0D11" w:rsidRPr="007E12B6" w:rsidRDefault="00FB0D11" w:rsidP="0067114D">
      <w:pPr>
        <w:pStyle w:val="ListParagraph"/>
        <w:numPr>
          <w:ilvl w:val="2"/>
          <w:numId w:val="14"/>
        </w:numPr>
        <w:tabs>
          <w:tab w:val="left" w:pos="2310"/>
        </w:tabs>
        <w:spacing w:before="121"/>
        <w:rPr>
          <w:rFonts w:ascii="Arial" w:hAnsi="Arial" w:cs="Arial"/>
        </w:rPr>
      </w:pPr>
      <w:r w:rsidRPr="007E12B6">
        <w:rPr>
          <w:rFonts w:ascii="Arial" w:eastAsia="Arial" w:hAnsi="Arial" w:cs="Arial"/>
        </w:rPr>
        <w:t>Operation</w:t>
      </w:r>
      <w:r w:rsidRPr="007E12B6">
        <w:rPr>
          <w:rFonts w:ascii="Arial" w:hAnsi="Arial" w:cs="Arial"/>
        </w:rPr>
        <w:t xml:space="preserve"> and Maintenance </w:t>
      </w:r>
      <w:r w:rsidRPr="007E12B6">
        <w:rPr>
          <w:rFonts w:ascii="Arial" w:eastAsia="Arial" w:hAnsi="Arial" w:cs="Arial"/>
        </w:rPr>
        <w:t xml:space="preserve">Manuals: Submit per Section 01 </w:t>
      </w:r>
      <w:r w:rsidRPr="007E12B6">
        <w:rPr>
          <w:rFonts w:ascii="Arial" w:hAnsi="Arial" w:cs="Arial"/>
        </w:rPr>
        <w:t xml:space="preserve">78 23.13 </w:t>
      </w:r>
      <w:r w:rsidRPr="007E12B6">
        <w:rPr>
          <w:rFonts w:ascii="Arial" w:eastAsia="Arial" w:hAnsi="Arial" w:cs="Arial"/>
        </w:rPr>
        <w:t>–</w:t>
      </w:r>
      <w:r w:rsidRPr="007E12B6">
        <w:rPr>
          <w:rFonts w:ascii="Arial" w:hAnsi="Arial" w:cs="Arial"/>
        </w:rPr>
        <w:t xml:space="preserve"> </w:t>
      </w:r>
      <w:r w:rsidR="0067114D" w:rsidRPr="007E12B6">
        <w:rPr>
          <w:rFonts w:ascii="Arial" w:hAnsi="Arial" w:cs="Arial"/>
        </w:rPr>
        <w:t>Aviation Operations and Maintenance Documentation</w:t>
      </w:r>
      <w:r w:rsidRPr="007E12B6">
        <w:rPr>
          <w:rFonts w:ascii="Arial" w:eastAsia="Arial" w:hAnsi="Arial" w:cs="Arial"/>
        </w:rPr>
        <w:t>.</w:t>
      </w:r>
    </w:p>
    <w:p w14:paraId="2333F8A3" w14:textId="77777777" w:rsidR="00FB0D11" w:rsidRPr="007E12B6" w:rsidRDefault="00FB0D11" w:rsidP="00975132">
      <w:pPr>
        <w:pStyle w:val="ListParagraph"/>
        <w:numPr>
          <w:ilvl w:val="1"/>
          <w:numId w:val="10"/>
        </w:numPr>
        <w:tabs>
          <w:tab w:val="left" w:pos="1589"/>
        </w:tabs>
        <w:spacing w:before="119"/>
        <w:rPr>
          <w:rFonts w:ascii="Arial" w:eastAsia="Arial" w:hAnsi="Arial" w:cs="Arial"/>
        </w:rPr>
      </w:pPr>
      <w:r w:rsidRPr="007E12B6">
        <w:rPr>
          <w:rFonts w:ascii="Arial" w:hAnsi="Arial" w:cs="Arial"/>
        </w:rPr>
        <w:t>COORDINATION/RELATED WORK PERFORMED BY</w:t>
      </w:r>
      <w:r w:rsidRPr="007E12B6">
        <w:rPr>
          <w:rFonts w:ascii="Arial" w:hAnsi="Arial" w:cs="Arial"/>
          <w:spacing w:val="-20"/>
        </w:rPr>
        <w:t xml:space="preserve"> </w:t>
      </w:r>
      <w:r w:rsidRPr="007E12B6">
        <w:rPr>
          <w:rFonts w:ascii="Arial" w:hAnsi="Arial" w:cs="Arial"/>
        </w:rPr>
        <w:t>OTHERS</w:t>
      </w:r>
    </w:p>
    <w:p w14:paraId="2333F8A4" w14:textId="77777777" w:rsidR="00FB0D11" w:rsidRPr="007E12B6" w:rsidRDefault="00FB0D11" w:rsidP="00975132">
      <w:pPr>
        <w:pStyle w:val="ListParagraph"/>
        <w:numPr>
          <w:ilvl w:val="2"/>
          <w:numId w:val="10"/>
        </w:numPr>
        <w:tabs>
          <w:tab w:val="left" w:pos="2309"/>
        </w:tabs>
        <w:spacing w:before="119"/>
        <w:rPr>
          <w:rFonts w:ascii="Arial" w:eastAsia="Arial" w:hAnsi="Arial" w:cs="Arial"/>
        </w:rPr>
      </w:pPr>
      <w:r w:rsidRPr="007E12B6">
        <w:rPr>
          <w:rFonts w:ascii="Arial" w:hAnsi="Arial" w:cs="Arial"/>
        </w:rPr>
        <w:t>Contractor will install and aim cameras, power up, and verify video signal locally. Port staff will program the cameras remotely. Port Security will review camera fields of view.  Contractor will then make adjustments as required by Port</w:t>
      </w:r>
      <w:r w:rsidRPr="007E12B6">
        <w:rPr>
          <w:rFonts w:ascii="Arial" w:hAnsi="Arial" w:cs="Arial"/>
          <w:spacing w:val="-36"/>
        </w:rPr>
        <w:t xml:space="preserve"> </w:t>
      </w:r>
      <w:r w:rsidRPr="007E12B6">
        <w:rPr>
          <w:rFonts w:ascii="Arial" w:hAnsi="Arial" w:cs="Arial"/>
        </w:rPr>
        <w:t>Security.</w:t>
      </w:r>
    </w:p>
    <w:p w14:paraId="2333F8A5" w14:textId="77777777" w:rsidR="00FB0D11" w:rsidRPr="007E12B6" w:rsidRDefault="00FB0D11" w:rsidP="0067114D">
      <w:pPr>
        <w:pStyle w:val="ListParagraph"/>
        <w:numPr>
          <w:ilvl w:val="1"/>
          <w:numId w:val="10"/>
        </w:numPr>
        <w:tabs>
          <w:tab w:val="left" w:pos="1590"/>
        </w:tabs>
        <w:spacing w:before="119"/>
        <w:rPr>
          <w:rFonts w:ascii="Arial" w:hAnsi="Arial" w:cs="Arial"/>
        </w:rPr>
      </w:pPr>
      <w:r w:rsidRPr="007E12B6">
        <w:rPr>
          <w:rFonts w:ascii="Arial" w:hAnsi="Arial" w:cs="Arial"/>
        </w:rPr>
        <w:t>QUALITY</w:t>
      </w:r>
      <w:r w:rsidRPr="007E12B6">
        <w:rPr>
          <w:rFonts w:ascii="Arial" w:hAnsi="Arial" w:cs="Arial"/>
          <w:spacing w:val="-10"/>
        </w:rPr>
        <w:t xml:space="preserve"> </w:t>
      </w:r>
      <w:r w:rsidRPr="007E12B6">
        <w:rPr>
          <w:rFonts w:ascii="Arial" w:hAnsi="Arial" w:cs="Arial"/>
        </w:rPr>
        <w:t>ASSURANCE</w:t>
      </w:r>
    </w:p>
    <w:p w14:paraId="2333F8A6" w14:textId="77777777" w:rsidR="00FB0D11" w:rsidRPr="007E12B6" w:rsidRDefault="00FB0D11" w:rsidP="0067114D">
      <w:pPr>
        <w:pStyle w:val="ListParagraph"/>
        <w:numPr>
          <w:ilvl w:val="2"/>
          <w:numId w:val="10"/>
        </w:numPr>
        <w:tabs>
          <w:tab w:val="left" w:pos="2310"/>
        </w:tabs>
        <w:spacing w:before="119"/>
        <w:rPr>
          <w:rFonts w:ascii="Arial" w:hAnsi="Arial" w:cs="Arial"/>
        </w:rPr>
      </w:pPr>
      <w:r w:rsidRPr="007E12B6">
        <w:rPr>
          <w:rFonts w:ascii="Arial" w:hAnsi="Arial" w:cs="Arial"/>
        </w:rPr>
        <w:t>All camera installation, configuration, setup, program and related Work shall be performed by electronic technicians thoroughly trained by the manufacturer in the installation and service of the equipment</w:t>
      </w:r>
      <w:r w:rsidRPr="007E12B6">
        <w:rPr>
          <w:rFonts w:ascii="Arial" w:hAnsi="Arial" w:cs="Arial"/>
          <w:spacing w:val="-27"/>
        </w:rPr>
        <w:t xml:space="preserve"> </w:t>
      </w:r>
      <w:r w:rsidRPr="007E12B6">
        <w:rPr>
          <w:rFonts w:ascii="Arial" w:hAnsi="Arial" w:cs="Arial"/>
        </w:rPr>
        <w:t>provided.</w:t>
      </w:r>
    </w:p>
    <w:p w14:paraId="2333F8A7" w14:textId="77777777" w:rsidR="00FB0D11" w:rsidRPr="007E12B6" w:rsidRDefault="00FB0D11" w:rsidP="0067114D">
      <w:pPr>
        <w:pStyle w:val="ListParagraph"/>
        <w:numPr>
          <w:ilvl w:val="2"/>
          <w:numId w:val="10"/>
        </w:numPr>
        <w:tabs>
          <w:tab w:val="left" w:pos="2310"/>
        </w:tabs>
        <w:spacing w:before="119"/>
        <w:rPr>
          <w:rFonts w:ascii="Arial" w:hAnsi="Arial" w:cs="Arial"/>
        </w:rPr>
      </w:pPr>
      <w:r w:rsidRPr="007E12B6">
        <w:rPr>
          <w:rFonts w:ascii="Arial" w:hAnsi="Arial" w:cs="Arial"/>
        </w:rPr>
        <w:t xml:space="preserve">All equipment provided shall be backed by a minimum of three </w:t>
      </w:r>
      <w:r w:rsidR="00F43D05" w:rsidRPr="007E12B6">
        <w:rPr>
          <w:rFonts w:ascii="Arial" w:hAnsi="Arial" w:cs="Arial"/>
        </w:rPr>
        <w:t>years manufacturer</w:t>
      </w:r>
      <w:r w:rsidRPr="007E12B6">
        <w:rPr>
          <w:rFonts w:ascii="Arial" w:hAnsi="Arial" w:cs="Arial"/>
        </w:rPr>
        <w:t xml:space="preserve"> warranty</w:t>
      </w:r>
      <w:r w:rsidR="008144F9" w:rsidRPr="007E12B6">
        <w:rPr>
          <w:rFonts w:ascii="Arial" w:hAnsi="Arial" w:cs="Arial"/>
        </w:rPr>
        <w:t>,</w:t>
      </w:r>
      <w:r w:rsidR="0043767A" w:rsidRPr="007E12B6">
        <w:rPr>
          <w:rFonts w:ascii="Arial" w:hAnsi="Arial" w:cs="Arial"/>
        </w:rPr>
        <w:t xml:space="preserve"> and shall have manufacturer support through end of warranty date. Warranty shall g</w:t>
      </w:r>
      <w:r w:rsidR="008144F9" w:rsidRPr="007E12B6">
        <w:rPr>
          <w:rFonts w:ascii="Arial" w:hAnsi="Arial" w:cs="Arial"/>
        </w:rPr>
        <w:t>o into effect at substantial</w:t>
      </w:r>
      <w:r w:rsidR="0043767A" w:rsidRPr="007E12B6">
        <w:rPr>
          <w:rFonts w:ascii="Arial" w:hAnsi="Arial" w:cs="Arial"/>
        </w:rPr>
        <w:t xml:space="preserve"> completion of project. </w:t>
      </w:r>
      <w:r w:rsidR="00F43D05" w:rsidRPr="007E12B6">
        <w:rPr>
          <w:rFonts w:ascii="Arial" w:hAnsi="Arial" w:cs="Arial"/>
        </w:rPr>
        <w:t xml:space="preserve"> </w:t>
      </w:r>
    </w:p>
    <w:p w14:paraId="2333F8A8" w14:textId="77777777" w:rsidR="00C578A2" w:rsidRPr="007E12B6" w:rsidRDefault="00FB0D11" w:rsidP="0067114D">
      <w:pPr>
        <w:pStyle w:val="ListParagraph"/>
        <w:numPr>
          <w:ilvl w:val="2"/>
          <w:numId w:val="10"/>
        </w:numPr>
        <w:tabs>
          <w:tab w:val="left" w:pos="2310"/>
        </w:tabs>
        <w:spacing w:before="119" w:line="355" w:lineRule="auto"/>
        <w:rPr>
          <w:rFonts w:ascii="Arial" w:hAnsi="Arial" w:cs="Arial"/>
        </w:rPr>
      </w:pPr>
      <w:r w:rsidRPr="007E12B6">
        <w:rPr>
          <w:rFonts w:ascii="Arial" w:hAnsi="Arial" w:cs="Arial"/>
        </w:rPr>
        <w:t>The specified unit shall be manufactured in accordance</w:t>
      </w:r>
      <w:r w:rsidR="005D4400" w:rsidRPr="007E12B6">
        <w:rPr>
          <w:rFonts w:ascii="Arial" w:hAnsi="Arial" w:cs="Arial"/>
        </w:rPr>
        <w:t xml:space="preserve"> </w:t>
      </w:r>
      <w:r w:rsidRPr="007E12B6">
        <w:rPr>
          <w:rFonts w:ascii="Arial" w:hAnsi="Arial" w:cs="Arial"/>
        </w:rPr>
        <w:t>with</w:t>
      </w:r>
      <w:r w:rsidR="005D4400" w:rsidRPr="007E12B6">
        <w:rPr>
          <w:rFonts w:ascii="Arial" w:hAnsi="Arial" w:cs="Arial"/>
        </w:rPr>
        <w:t xml:space="preserve"> </w:t>
      </w:r>
      <w:r w:rsidRPr="007E12B6">
        <w:rPr>
          <w:rFonts w:ascii="Arial" w:hAnsi="Arial" w:cs="Arial"/>
        </w:rPr>
        <w:t xml:space="preserve">ISO 9001. </w:t>
      </w:r>
    </w:p>
    <w:p w14:paraId="2333F8A9" w14:textId="77777777" w:rsidR="00C578A2" w:rsidRPr="007E12B6" w:rsidRDefault="00C578A2" w:rsidP="00975132">
      <w:pPr>
        <w:pStyle w:val="NumberedMaterial"/>
        <w:rPr>
          <w:rFonts w:cs="Arial"/>
          <w:szCs w:val="22"/>
          <w:u w:val="single"/>
        </w:rPr>
      </w:pPr>
      <w:r w:rsidRPr="007E12B6">
        <w:rPr>
          <w:rFonts w:cs="Arial"/>
          <w:szCs w:val="22"/>
          <w:u w:val="single"/>
        </w:rPr>
        <w:t>PRODUCTS</w:t>
      </w:r>
    </w:p>
    <w:p w14:paraId="2333F8AA" w14:textId="77777777" w:rsidR="00C578A2" w:rsidRPr="007E12B6" w:rsidRDefault="00C578A2" w:rsidP="00975132">
      <w:pPr>
        <w:pStyle w:val="Note"/>
        <w:rPr>
          <w:rFonts w:cs="Arial"/>
          <w:szCs w:val="22"/>
        </w:rPr>
      </w:pPr>
      <w:r w:rsidRPr="007E12B6">
        <w:rPr>
          <w:rFonts w:cs="Arial"/>
          <w:szCs w:val="22"/>
        </w:rPr>
        <w:t>A.</w:t>
      </w:r>
      <w:r w:rsidRPr="007E12B6">
        <w:rPr>
          <w:rFonts w:cs="Arial"/>
          <w:szCs w:val="22"/>
        </w:rP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14:paraId="2333F8AB" w14:textId="77777777" w:rsidR="00C578A2" w:rsidRPr="007E12B6" w:rsidRDefault="00C578A2" w:rsidP="00975132">
      <w:pPr>
        <w:pStyle w:val="Note"/>
        <w:rPr>
          <w:rFonts w:cs="Arial"/>
          <w:szCs w:val="22"/>
        </w:rPr>
      </w:pPr>
      <w:r w:rsidRPr="007E12B6">
        <w:rPr>
          <w:rFonts w:cs="Arial"/>
          <w:szCs w:val="22"/>
        </w:rPr>
        <w:t>B.</w:t>
      </w:r>
      <w:r w:rsidRPr="007E12B6">
        <w:rPr>
          <w:rFonts w:cs="Arial"/>
          <w:szCs w:val="22"/>
        </w:rPr>
        <w:tab/>
        <w:t xml:space="preserve">If a Competition Waiver is not approved or more than one product is acceptable, this section must list a minimum of 2 products plus the language “Or </w:t>
      </w:r>
      <w:r w:rsidRPr="007E12B6">
        <w:rPr>
          <w:rFonts w:cs="Arial"/>
          <w:szCs w:val="22"/>
        </w:rPr>
        <w:lastRenderedPageBreak/>
        <w:t>Approved Equal,” along with salient characteristics.  Refer to CPO Construction’s Salient Characteristics Guidelines for more information.</w:t>
      </w:r>
    </w:p>
    <w:p w14:paraId="2333F8AC" w14:textId="77777777" w:rsidR="00C578A2" w:rsidRPr="007E12B6" w:rsidRDefault="00C578A2" w:rsidP="0067114D">
      <w:pPr>
        <w:pStyle w:val="Heading3"/>
        <w:numPr>
          <w:ilvl w:val="1"/>
          <w:numId w:val="15"/>
        </w:numPr>
        <w:spacing w:after="120"/>
        <w:rPr>
          <w:rFonts w:ascii="Arial" w:hAnsi="Arial" w:cs="Arial"/>
          <w:sz w:val="22"/>
          <w:szCs w:val="22"/>
        </w:rPr>
      </w:pPr>
      <w:r w:rsidRPr="007E12B6">
        <w:rPr>
          <w:rFonts w:ascii="Arial" w:hAnsi="Arial" w:cs="Arial"/>
          <w:sz w:val="22"/>
          <w:szCs w:val="22"/>
        </w:rPr>
        <w:t>GENERAL</w:t>
      </w:r>
    </w:p>
    <w:p w14:paraId="2333F8AD" w14:textId="77777777" w:rsidR="00FB0D11" w:rsidRPr="007E12B6" w:rsidRDefault="00FB0D11" w:rsidP="00975132">
      <w:pPr>
        <w:pStyle w:val="ListParagraph"/>
        <w:numPr>
          <w:ilvl w:val="2"/>
          <w:numId w:val="6"/>
        </w:numPr>
        <w:tabs>
          <w:tab w:val="left" w:pos="2309"/>
        </w:tabs>
        <w:spacing w:before="119"/>
        <w:ind w:hanging="720"/>
        <w:rPr>
          <w:rFonts w:ascii="Arial" w:eastAsia="Arial" w:hAnsi="Arial" w:cs="Arial"/>
        </w:rPr>
      </w:pPr>
      <w:r w:rsidRPr="007E12B6">
        <w:rPr>
          <w:rFonts w:ascii="Arial" w:hAnsi="Arial" w:cs="Arial"/>
        </w:rPr>
        <w:t>Acceptable</w:t>
      </w:r>
      <w:r w:rsidRPr="007E12B6">
        <w:rPr>
          <w:rFonts w:ascii="Arial" w:hAnsi="Arial" w:cs="Arial"/>
          <w:spacing w:val="-10"/>
        </w:rPr>
        <w:t xml:space="preserve"> </w:t>
      </w:r>
      <w:r w:rsidRPr="007E12B6">
        <w:rPr>
          <w:rFonts w:ascii="Arial" w:hAnsi="Arial" w:cs="Arial"/>
        </w:rPr>
        <w:t>Manufacturers:</w:t>
      </w:r>
    </w:p>
    <w:p w14:paraId="2333F8AE" w14:textId="77777777" w:rsidR="00AF4265" w:rsidRPr="007E12B6" w:rsidRDefault="00AF4265" w:rsidP="00DD137C">
      <w:pPr>
        <w:pStyle w:val="ListParagraph"/>
        <w:numPr>
          <w:ilvl w:val="3"/>
          <w:numId w:val="6"/>
        </w:numPr>
        <w:tabs>
          <w:tab w:val="left" w:pos="2309"/>
        </w:tabs>
        <w:spacing w:before="119"/>
        <w:rPr>
          <w:rFonts w:ascii="Arial" w:eastAsia="Arial" w:hAnsi="Arial" w:cs="Arial"/>
        </w:rPr>
      </w:pPr>
      <w:r w:rsidRPr="007E12B6">
        <w:rPr>
          <w:rFonts w:ascii="Arial" w:hAnsi="Arial" w:cs="Arial"/>
        </w:rPr>
        <w:t>Cameras:</w:t>
      </w:r>
    </w:p>
    <w:p w14:paraId="2333F8AF" w14:textId="77777777" w:rsidR="00E952E1" w:rsidRPr="007E12B6" w:rsidRDefault="00E952E1" w:rsidP="0067114D">
      <w:pPr>
        <w:pStyle w:val="ListParagraph"/>
        <w:pBdr>
          <w:top w:val="single" w:sz="4" w:space="1" w:color="auto"/>
          <w:left w:val="single" w:sz="4" w:space="4" w:color="auto"/>
          <w:bottom w:val="single" w:sz="4" w:space="1" w:color="auto"/>
          <w:right w:val="single" w:sz="4" w:space="4" w:color="auto"/>
        </w:pBdr>
        <w:shd w:val="clear" w:color="auto" w:fill="FBD4B4" w:themeFill="accent6" w:themeFillTint="66"/>
        <w:tabs>
          <w:tab w:val="left" w:pos="2309"/>
        </w:tabs>
        <w:spacing w:before="119"/>
        <w:ind w:left="2308"/>
        <w:rPr>
          <w:rFonts w:ascii="Arial" w:hAnsi="Arial" w:cs="Arial"/>
        </w:rPr>
      </w:pPr>
      <w:r w:rsidRPr="007E12B6">
        <w:rPr>
          <w:rFonts w:ascii="Arial" w:hAnsi="Arial" w:cs="Arial"/>
        </w:rPr>
        <w:t>Confirm model numbers</w:t>
      </w:r>
      <w:r w:rsidRPr="007E12B6">
        <w:rPr>
          <w:rFonts w:ascii="Arial" w:eastAsia="Times New Roman" w:hAnsi="Arial" w:cs="Arial"/>
        </w:rPr>
        <w:t xml:space="preserve"> with </w:t>
      </w:r>
      <w:r w:rsidRPr="007E12B6">
        <w:rPr>
          <w:rFonts w:ascii="Arial" w:hAnsi="Arial" w:cs="Arial"/>
        </w:rPr>
        <w:t>Aviation Maintenance Electronic Technicians</w:t>
      </w:r>
      <w:r w:rsidRPr="007E12B6">
        <w:rPr>
          <w:rFonts w:ascii="Arial" w:eastAsia="Times New Roman" w:hAnsi="Arial" w:cs="Arial"/>
        </w:rPr>
        <w:t xml:space="preserve"> for </w:t>
      </w:r>
      <w:r w:rsidRPr="007E12B6">
        <w:rPr>
          <w:rFonts w:ascii="Arial" w:hAnsi="Arial" w:cs="Arial"/>
        </w:rPr>
        <w:t>each application</w:t>
      </w:r>
      <w:r w:rsidRPr="007E12B6">
        <w:rPr>
          <w:rFonts w:ascii="Arial" w:eastAsia="Times New Roman" w:hAnsi="Arial" w:cs="Arial"/>
        </w:rPr>
        <w:t xml:space="preserve"> and </w:t>
      </w:r>
      <w:r w:rsidRPr="007E12B6">
        <w:rPr>
          <w:rFonts w:ascii="Arial" w:hAnsi="Arial" w:cs="Arial"/>
        </w:rPr>
        <w:t xml:space="preserve">list </w:t>
      </w:r>
      <w:r w:rsidRPr="007E12B6">
        <w:rPr>
          <w:rFonts w:ascii="Arial" w:eastAsia="Times New Roman" w:hAnsi="Arial" w:cs="Arial"/>
        </w:rPr>
        <w:t>below</w:t>
      </w:r>
      <w:r w:rsidRPr="007E12B6">
        <w:rPr>
          <w:rFonts w:ascii="Arial" w:hAnsi="Arial" w:cs="Arial"/>
        </w:rPr>
        <w:t>.</w:t>
      </w:r>
    </w:p>
    <w:p w14:paraId="2333F8B0" w14:textId="77777777" w:rsidR="00FB0D11" w:rsidRPr="007E12B6" w:rsidRDefault="00FB0D11" w:rsidP="00DD137C">
      <w:pPr>
        <w:pStyle w:val="ListParagraph"/>
        <w:numPr>
          <w:ilvl w:val="4"/>
          <w:numId w:val="6"/>
        </w:numPr>
        <w:tabs>
          <w:tab w:val="left" w:pos="3029"/>
        </w:tabs>
        <w:spacing w:before="121"/>
        <w:rPr>
          <w:rFonts w:ascii="Arial" w:eastAsia="Arial" w:hAnsi="Arial" w:cs="Arial"/>
        </w:rPr>
      </w:pPr>
      <w:r w:rsidRPr="007E12B6">
        <w:rPr>
          <w:rFonts w:ascii="Arial" w:eastAsia="Times New Roman" w:hAnsi="Arial" w:cs="Arial"/>
        </w:rPr>
        <w:t>Axis</w:t>
      </w:r>
    </w:p>
    <w:p w14:paraId="2333F8B1" w14:textId="77777777" w:rsidR="00E952E1" w:rsidRPr="007E12B6" w:rsidRDefault="00E952E1" w:rsidP="00DD137C">
      <w:pPr>
        <w:pBdr>
          <w:top w:val="single" w:sz="4" w:space="1" w:color="auto"/>
          <w:left w:val="single" w:sz="4" w:space="4" w:color="auto"/>
          <w:bottom w:val="single" w:sz="4" w:space="1" w:color="auto"/>
          <w:right w:val="single" w:sz="4" w:space="4" w:color="auto"/>
        </w:pBdr>
        <w:shd w:val="clear" w:color="auto" w:fill="FBD4B4" w:themeFill="accent6" w:themeFillTint="66"/>
        <w:tabs>
          <w:tab w:val="left" w:pos="3029"/>
        </w:tabs>
        <w:spacing w:before="121"/>
        <w:ind w:left="2308"/>
        <w:rPr>
          <w:rFonts w:ascii="Arial" w:eastAsia="Arial" w:hAnsi="Arial" w:cs="Arial"/>
        </w:rPr>
      </w:pPr>
      <w:r w:rsidRPr="007E12B6">
        <w:rPr>
          <w:rFonts w:ascii="Arial" w:hAnsi="Arial" w:cs="Arial"/>
        </w:rPr>
        <w:t>If Axis does not manufacturer a model acceptable for the application coordinate appropriate substitute with Aviation Maintenance Electronic Technicians.</w:t>
      </w:r>
    </w:p>
    <w:p w14:paraId="2333F8B2" w14:textId="77777777" w:rsidR="00FB0D11" w:rsidRPr="007E12B6" w:rsidRDefault="00304844" w:rsidP="00DD137C">
      <w:pPr>
        <w:pStyle w:val="ListParagraph"/>
        <w:numPr>
          <w:ilvl w:val="4"/>
          <w:numId w:val="6"/>
        </w:numPr>
        <w:tabs>
          <w:tab w:val="left" w:pos="3029"/>
        </w:tabs>
        <w:spacing w:before="119"/>
        <w:rPr>
          <w:rFonts w:ascii="Arial" w:eastAsia="Arial" w:hAnsi="Arial" w:cs="Arial"/>
        </w:rPr>
      </w:pPr>
      <w:r w:rsidRPr="007E12B6">
        <w:rPr>
          <w:rFonts w:ascii="Arial" w:hAnsi="Arial" w:cs="Arial"/>
        </w:rPr>
        <w:t xml:space="preserve">No </w:t>
      </w:r>
      <w:r w:rsidR="00FB0D11" w:rsidRPr="007E12B6">
        <w:rPr>
          <w:rFonts w:ascii="Arial" w:hAnsi="Arial" w:cs="Arial"/>
          <w:spacing w:val="-2"/>
        </w:rPr>
        <w:t xml:space="preserve"> </w:t>
      </w:r>
      <w:r w:rsidR="0067114D" w:rsidRPr="007E12B6">
        <w:rPr>
          <w:rFonts w:ascii="Arial" w:hAnsi="Arial" w:cs="Arial"/>
        </w:rPr>
        <w:t>E</w:t>
      </w:r>
      <w:r w:rsidR="00FB0D11" w:rsidRPr="007E12B6">
        <w:rPr>
          <w:rFonts w:ascii="Arial" w:hAnsi="Arial" w:cs="Arial"/>
        </w:rPr>
        <w:t>qual</w:t>
      </w:r>
      <w:r w:rsidR="00253EB6" w:rsidRPr="007E12B6">
        <w:rPr>
          <w:rFonts w:ascii="Arial" w:hAnsi="Arial" w:cs="Arial"/>
        </w:rPr>
        <w:t xml:space="preserve"> </w:t>
      </w:r>
    </w:p>
    <w:p w14:paraId="2333F8B3" w14:textId="77777777" w:rsidR="00FB0D11" w:rsidRPr="007E12B6" w:rsidRDefault="00FB0D11" w:rsidP="00975132">
      <w:pPr>
        <w:pStyle w:val="ListParagraph"/>
        <w:numPr>
          <w:ilvl w:val="2"/>
          <w:numId w:val="6"/>
        </w:numPr>
        <w:tabs>
          <w:tab w:val="left" w:pos="2310"/>
        </w:tabs>
        <w:spacing w:before="119"/>
        <w:ind w:left="2309" w:hanging="720"/>
        <w:rPr>
          <w:rFonts w:ascii="Arial" w:eastAsia="Arial" w:hAnsi="Arial" w:cs="Arial"/>
        </w:rPr>
      </w:pPr>
      <w:r w:rsidRPr="007E12B6">
        <w:rPr>
          <w:rFonts w:ascii="Arial" w:hAnsi="Arial" w:cs="Arial"/>
        </w:rPr>
        <w:t>Web</w:t>
      </w:r>
      <w:r w:rsidRPr="007E12B6">
        <w:rPr>
          <w:rFonts w:ascii="Arial" w:hAnsi="Arial" w:cs="Arial"/>
          <w:spacing w:val="-4"/>
        </w:rPr>
        <w:t xml:space="preserve"> </w:t>
      </w:r>
      <w:r w:rsidRPr="007E12B6">
        <w:rPr>
          <w:rFonts w:ascii="Arial" w:hAnsi="Arial" w:cs="Arial"/>
        </w:rPr>
        <w:t>server</w:t>
      </w:r>
    </w:p>
    <w:p w14:paraId="2333F8B4" w14:textId="77777777" w:rsidR="00FB0D11" w:rsidRPr="007E12B6" w:rsidRDefault="00FB0D11" w:rsidP="0067114D">
      <w:pPr>
        <w:spacing w:before="7"/>
        <w:rPr>
          <w:rFonts w:ascii="Arial" w:hAnsi="Arial" w:cs="Arial"/>
        </w:rPr>
      </w:pPr>
    </w:p>
    <w:p w14:paraId="2333F8B5" w14:textId="77777777" w:rsidR="00FB0D11" w:rsidRPr="007E12B6" w:rsidRDefault="00FB0D11" w:rsidP="0067114D">
      <w:pPr>
        <w:pStyle w:val="ListParagraph"/>
        <w:numPr>
          <w:ilvl w:val="3"/>
          <w:numId w:val="6"/>
        </w:numPr>
        <w:tabs>
          <w:tab w:val="left" w:pos="3029"/>
        </w:tabs>
        <w:ind w:hanging="720"/>
        <w:rPr>
          <w:rFonts w:ascii="Arial" w:hAnsi="Arial" w:cs="Arial"/>
        </w:rPr>
      </w:pPr>
      <w:r w:rsidRPr="007E12B6">
        <w:rPr>
          <w:rFonts w:ascii="Arial" w:hAnsi="Arial" w:cs="Arial"/>
        </w:rPr>
        <w:t>The camera shall contain a built-in web server making video and configuration available to multiple clients in a standard operating system and browser environment using HTTP, without the need for additional software.</w:t>
      </w:r>
    </w:p>
    <w:p w14:paraId="2333F8B6" w14:textId="77777777" w:rsidR="00FB0D11" w:rsidRPr="007E12B6" w:rsidRDefault="00FB0D11" w:rsidP="00975132">
      <w:pPr>
        <w:pStyle w:val="ListParagraph"/>
        <w:numPr>
          <w:ilvl w:val="1"/>
          <w:numId w:val="15"/>
        </w:numPr>
        <w:tabs>
          <w:tab w:val="left" w:pos="1589"/>
        </w:tabs>
        <w:spacing w:before="119"/>
        <w:rPr>
          <w:rFonts w:ascii="Arial" w:eastAsia="Arial" w:hAnsi="Arial" w:cs="Arial"/>
        </w:rPr>
      </w:pPr>
      <w:r w:rsidRPr="007E12B6">
        <w:rPr>
          <w:rFonts w:ascii="Arial" w:hAnsi="Arial" w:cs="Arial"/>
        </w:rPr>
        <w:t>MOUNTING DEVICES AND</w:t>
      </w:r>
      <w:r w:rsidRPr="007E12B6">
        <w:rPr>
          <w:rFonts w:ascii="Arial" w:hAnsi="Arial" w:cs="Arial"/>
          <w:spacing w:val="-11"/>
        </w:rPr>
        <w:t xml:space="preserve"> </w:t>
      </w:r>
      <w:r w:rsidRPr="007E12B6">
        <w:rPr>
          <w:rFonts w:ascii="Arial" w:hAnsi="Arial" w:cs="Arial"/>
        </w:rPr>
        <w:t>COMPONENTS</w:t>
      </w:r>
    </w:p>
    <w:p w14:paraId="2333F8B7" w14:textId="77777777" w:rsidR="00FB0D11" w:rsidRPr="007E12B6" w:rsidRDefault="00FB0D11" w:rsidP="0067114D">
      <w:pPr>
        <w:pStyle w:val="ListParagraph"/>
        <w:numPr>
          <w:ilvl w:val="2"/>
          <w:numId w:val="15"/>
        </w:numPr>
        <w:tabs>
          <w:tab w:val="left" w:pos="2309"/>
        </w:tabs>
        <w:spacing w:before="121"/>
        <w:rPr>
          <w:rFonts w:ascii="Arial" w:hAnsi="Arial" w:cs="Arial"/>
        </w:rPr>
      </w:pPr>
      <w:r w:rsidRPr="007E12B6">
        <w:rPr>
          <w:rFonts w:ascii="Arial" w:eastAsia="Times New Roman" w:hAnsi="Arial" w:cs="Arial"/>
        </w:rPr>
        <w:t xml:space="preserve">Provide </w:t>
      </w:r>
      <w:r w:rsidRPr="007E12B6">
        <w:rPr>
          <w:rFonts w:ascii="Arial" w:hAnsi="Arial" w:cs="Arial"/>
        </w:rPr>
        <w:t xml:space="preserve">and integrate all </w:t>
      </w:r>
      <w:r w:rsidRPr="007E12B6">
        <w:rPr>
          <w:rFonts w:ascii="Arial" w:eastAsia="Times New Roman" w:hAnsi="Arial" w:cs="Arial"/>
        </w:rPr>
        <w:t xml:space="preserve">necessary </w:t>
      </w:r>
      <w:r w:rsidRPr="007E12B6">
        <w:rPr>
          <w:rFonts w:ascii="Arial" w:hAnsi="Arial" w:cs="Arial"/>
        </w:rPr>
        <w:t>cameras, lenses, mounting equipment, enclosures, power supplies for each specified location to include, but not limited</w:t>
      </w:r>
      <w:r w:rsidRPr="007E12B6">
        <w:rPr>
          <w:rFonts w:ascii="Arial" w:hAnsi="Arial" w:cs="Arial"/>
          <w:spacing w:val="-37"/>
        </w:rPr>
        <w:t xml:space="preserve"> </w:t>
      </w:r>
      <w:r w:rsidRPr="007E12B6">
        <w:rPr>
          <w:rFonts w:ascii="Arial" w:hAnsi="Arial" w:cs="Arial"/>
        </w:rPr>
        <w:t>to:</w:t>
      </w:r>
    </w:p>
    <w:p w14:paraId="2333F8B8" w14:textId="77777777" w:rsidR="00FB0D11" w:rsidRPr="007E12B6" w:rsidRDefault="00FB0D11" w:rsidP="00975132">
      <w:pPr>
        <w:pStyle w:val="ListParagraph"/>
        <w:numPr>
          <w:ilvl w:val="3"/>
          <w:numId w:val="15"/>
        </w:numPr>
        <w:tabs>
          <w:tab w:val="left" w:pos="3029"/>
        </w:tabs>
        <w:spacing w:before="119"/>
        <w:rPr>
          <w:rFonts w:ascii="Arial" w:eastAsia="Arial" w:hAnsi="Arial" w:cs="Arial"/>
        </w:rPr>
      </w:pPr>
      <w:r w:rsidRPr="007E12B6">
        <w:rPr>
          <w:rFonts w:ascii="Arial" w:hAnsi="Arial" w:cs="Arial"/>
        </w:rPr>
        <w:t>Pole</w:t>
      </w:r>
      <w:r w:rsidRPr="007E12B6">
        <w:rPr>
          <w:rFonts w:ascii="Arial" w:hAnsi="Arial" w:cs="Arial"/>
          <w:spacing w:val="-2"/>
        </w:rPr>
        <w:t xml:space="preserve"> </w:t>
      </w:r>
      <w:r w:rsidRPr="007E12B6">
        <w:rPr>
          <w:rFonts w:ascii="Arial" w:hAnsi="Arial" w:cs="Arial"/>
        </w:rPr>
        <w:t>mounts</w:t>
      </w:r>
    </w:p>
    <w:p w14:paraId="2333F8B9" w14:textId="77777777" w:rsidR="00FB0D11" w:rsidRPr="007E12B6" w:rsidRDefault="00FB0D11" w:rsidP="00975132">
      <w:pPr>
        <w:pStyle w:val="ListParagraph"/>
        <w:numPr>
          <w:ilvl w:val="3"/>
          <w:numId w:val="15"/>
        </w:numPr>
        <w:tabs>
          <w:tab w:val="left" w:pos="3029"/>
        </w:tabs>
        <w:spacing w:before="121"/>
        <w:rPr>
          <w:rFonts w:ascii="Arial" w:eastAsia="Arial" w:hAnsi="Arial" w:cs="Arial"/>
        </w:rPr>
      </w:pPr>
      <w:r w:rsidRPr="007E12B6">
        <w:rPr>
          <w:rFonts w:ascii="Arial" w:hAnsi="Arial" w:cs="Arial"/>
        </w:rPr>
        <w:t>Corner</w:t>
      </w:r>
      <w:r w:rsidRPr="007E12B6">
        <w:rPr>
          <w:rFonts w:ascii="Arial" w:hAnsi="Arial" w:cs="Arial"/>
          <w:spacing w:val="-5"/>
        </w:rPr>
        <w:t xml:space="preserve"> </w:t>
      </w:r>
      <w:r w:rsidRPr="007E12B6">
        <w:rPr>
          <w:rFonts w:ascii="Arial" w:hAnsi="Arial" w:cs="Arial"/>
        </w:rPr>
        <w:t>mounts</w:t>
      </w:r>
    </w:p>
    <w:p w14:paraId="2333F8BA" w14:textId="77777777" w:rsidR="00FB0D11" w:rsidRPr="007E12B6" w:rsidRDefault="00FB0D11" w:rsidP="00975132">
      <w:pPr>
        <w:pStyle w:val="ListParagraph"/>
        <w:numPr>
          <w:ilvl w:val="3"/>
          <w:numId w:val="15"/>
        </w:numPr>
        <w:tabs>
          <w:tab w:val="left" w:pos="3029"/>
        </w:tabs>
        <w:spacing w:before="119"/>
        <w:rPr>
          <w:rFonts w:ascii="Arial" w:eastAsia="Arial" w:hAnsi="Arial" w:cs="Arial"/>
        </w:rPr>
      </w:pPr>
      <w:r w:rsidRPr="007E12B6">
        <w:rPr>
          <w:rFonts w:ascii="Arial" w:hAnsi="Arial" w:cs="Arial"/>
        </w:rPr>
        <w:t>Wall</w:t>
      </w:r>
      <w:r w:rsidRPr="007E12B6">
        <w:rPr>
          <w:rFonts w:ascii="Arial" w:hAnsi="Arial" w:cs="Arial"/>
          <w:spacing w:val="-3"/>
        </w:rPr>
        <w:t xml:space="preserve"> </w:t>
      </w:r>
      <w:r w:rsidRPr="007E12B6">
        <w:rPr>
          <w:rFonts w:ascii="Arial" w:hAnsi="Arial" w:cs="Arial"/>
        </w:rPr>
        <w:t>brackets</w:t>
      </w:r>
    </w:p>
    <w:p w14:paraId="2333F8BB" w14:textId="77777777" w:rsidR="00FB0D11" w:rsidRPr="007E12B6" w:rsidRDefault="00FB0D11" w:rsidP="00975132">
      <w:pPr>
        <w:pStyle w:val="ListParagraph"/>
        <w:numPr>
          <w:ilvl w:val="3"/>
          <w:numId w:val="15"/>
        </w:numPr>
        <w:tabs>
          <w:tab w:val="left" w:pos="3029"/>
        </w:tabs>
        <w:spacing w:before="121"/>
        <w:rPr>
          <w:rFonts w:ascii="Arial" w:eastAsia="Arial" w:hAnsi="Arial" w:cs="Arial"/>
        </w:rPr>
      </w:pPr>
      <w:r w:rsidRPr="007E12B6">
        <w:rPr>
          <w:rFonts w:ascii="Arial" w:hAnsi="Arial" w:cs="Arial"/>
        </w:rPr>
        <w:t>Goosenecks</w:t>
      </w:r>
    </w:p>
    <w:p w14:paraId="2333F8BC" w14:textId="77777777" w:rsidR="00FB0D11" w:rsidRPr="007E12B6" w:rsidRDefault="00FB0D11" w:rsidP="00975132">
      <w:pPr>
        <w:pStyle w:val="ListParagraph"/>
        <w:numPr>
          <w:ilvl w:val="3"/>
          <w:numId w:val="15"/>
        </w:numPr>
        <w:tabs>
          <w:tab w:val="left" w:pos="3029"/>
        </w:tabs>
        <w:spacing w:before="119"/>
        <w:rPr>
          <w:rFonts w:ascii="Arial" w:eastAsia="Arial" w:hAnsi="Arial" w:cs="Arial"/>
        </w:rPr>
      </w:pPr>
      <w:r w:rsidRPr="007E12B6">
        <w:rPr>
          <w:rFonts w:ascii="Arial" w:hAnsi="Arial" w:cs="Arial"/>
        </w:rPr>
        <w:t>Surface</w:t>
      </w:r>
      <w:r w:rsidRPr="007E12B6">
        <w:rPr>
          <w:rFonts w:ascii="Arial" w:hAnsi="Arial" w:cs="Arial"/>
          <w:spacing w:val="-3"/>
        </w:rPr>
        <w:t xml:space="preserve"> </w:t>
      </w:r>
      <w:r w:rsidRPr="007E12B6">
        <w:rPr>
          <w:rFonts w:ascii="Arial" w:hAnsi="Arial" w:cs="Arial"/>
        </w:rPr>
        <w:t>mounts</w:t>
      </w:r>
    </w:p>
    <w:p w14:paraId="2333F8BD" w14:textId="77777777" w:rsidR="00FB0D11" w:rsidRPr="007E12B6" w:rsidRDefault="00FB0D11" w:rsidP="00975132">
      <w:pPr>
        <w:pStyle w:val="ListParagraph"/>
        <w:numPr>
          <w:ilvl w:val="3"/>
          <w:numId w:val="15"/>
        </w:numPr>
        <w:tabs>
          <w:tab w:val="left" w:pos="3029"/>
        </w:tabs>
        <w:spacing w:before="121"/>
        <w:rPr>
          <w:rFonts w:ascii="Arial" w:eastAsia="Arial" w:hAnsi="Arial" w:cs="Arial"/>
        </w:rPr>
      </w:pPr>
      <w:r w:rsidRPr="007E12B6">
        <w:rPr>
          <w:rFonts w:ascii="Arial" w:hAnsi="Arial" w:cs="Arial"/>
        </w:rPr>
        <w:t>Pendants</w:t>
      </w:r>
    </w:p>
    <w:p w14:paraId="2333F8BE" w14:textId="77777777" w:rsidR="00FB0D11" w:rsidRPr="007E12B6" w:rsidRDefault="00FB0D11" w:rsidP="00975132">
      <w:pPr>
        <w:pStyle w:val="ListParagraph"/>
        <w:numPr>
          <w:ilvl w:val="3"/>
          <w:numId w:val="15"/>
        </w:numPr>
        <w:tabs>
          <w:tab w:val="left" w:pos="3029"/>
        </w:tabs>
        <w:spacing w:before="119"/>
        <w:rPr>
          <w:rFonts w:ascii="Arial" w:eastAsia="Arial" w:hAnsi="Arial" w:cs="Arial"/>
        </w:rPr>
      </w:pPr>
      <w:r w:rsidRPr="007E12B6">
        <w:rPr>
          <w:rFonts w:ascii="Arial" w:hAnsi="Arial" w:cs="Arial"/>
        </w:rPr>
        <w:t>Camera</w:t>
      </w:r>
      <w:r w:rsidRPr="007E12B6">
        <w:rPr>
          <w:rFonts w:ascii="Arial" w:hAnsi="Arial" w:cs="Arial"/>
          <w:spacing w:val="-6"/>
        </w:rPr>
        <w:t xml:space="preserve"> </w:t>
      </w:r>
      <w:r w:rsidRPr="007E12B6">
        <w:rPr>
          <w:rFonts w:ascii="Arial" w:hAnsi="Arial" w:cs="Arial"/>
        </w:rPr>
        <w:t>enclosure</w:t>
      </w:r>
    </w:p>
    <w:p w14:paraId="2333F8BF" w14:textId="77777777" w:rsidR="00FB0D11" w:rsidRPr="007E12B6" w:rsidRDefault="00FB0D11" w:rsidP="00975132">
      <w:pPr>
        <w:pStyle w:val="ListParagraph"/>
        <w:numPr>
          <w:ilvl w:val="3"/>
          <w:numId w:val="15"/>
        </w:numPr>
        <w:tabs>
          <w:tab w:val="left" w:pos="3029"/>
        </w:tabs>
        <w:spacing w:before="119"/>
        <w:rPr>
          <w:rFonts w:ascii="Arial" w:eastAsia="Arial" w:hAnsi="Arial" w:cs="Arial"/>
        </w:rPr>
      </w:pPr>
      <w:r w:rsidRPr="007E12B6">
        <w:rPr>
          <w:rFonts w:ascii="Arial" w:hAnsi="Arial" w:cs="Arial"/>
        </w:rPr>
        <w:t>Enclosure with heating and cooling as appropriate for interior and exterior installations.</w:t>
      </w:r>
    </w:p>
    <w:p w14:paraId="2333F8C0" w14:textId="77777777" w:rsidR="00FB0D11" w:rsidRPr="007E12B6" w:rsidRDefault="00FB0D11" w:rsidP="00975132">
      <w:pPr>
        <w:pStyle w:val="ListParagraph"/>
        <w:numPr>
          <w:ilvl w:val="1"/>
          <w:numId w:val="15"/>
        </w:numPr>
        <w:tabs>
          <w:tab w:val="left" w:pos="1589"/>
        </w:tabs>
        <w:spacing w:before="119"/>
        <w:rPr>
          <w:rFonts w:ascii="Arial" w:eastAsia="Arial" w:hAnsi="Arial" w:cs="Arial"/>
        </w:rPr>
      </w:pPr>
      <w:r w:rsidRPr="007E12B6">
        <w:rPr>
          <w:rFonts w:ascii="Arial" w:hAnsi="Arial" w:cs="Arial"/>
        </w:rPr>
        <w:t xml:space="preserve">VIDEO </w:t>
      </w:r>
      <w:r w:rsidR="00C30ACB" w:rsidRPr="007E12B6">
        <w:rPr>
          <w:rFonts w:ascii="Arial" w:hAnsi="Arial" w:cs="Arial"/>
        </w:rPr>
        <w:t xml:space="preserve">ARCHIVING </w:t>
      </w:r>
      <w:r w:rsidRPr="007E12B6">
        <w:rPr>
          <w:rFonts w:ascii="Arial" w:hAnsi="Arial" w:cs="Arial"/>
        </w:rPr>
        <w:t>SERVER</w:t>
      </w:r>
    </w:p>
    <w:p w14:paraId="2333F8C1" w14:textId="77777777" w:rsidR="00730487" w:rsidRPr="007E12B6" w:rsidRDefault="00730487" w:rsidP="00975132">
      <w:pPr>
        <w:pStyle w:val="Note"/>
        <w:rPr>
          <w:rFonts w:cs="Arial"/>
          <w:szCs w:val="22"/>
        </w:rPr>
      </w:pPr>
      <w:r w:rsidRPr="007E12B6">
        <w:rPr>
          <w:rFonts w:cs="Arial"/>
          <w:szCs w:val="22"/>
        </w:rPr>
        <w:t xml:space="preserve">Note for Designer: </w:t>
      </w:r>
      <w:r w:rsidR="006B468E" w:rsidRPr="007E12B6">
        <w:rPr>
          <w:rFonts w:cs="Arial"/>
          <w:szCs w:val="22"/>
        </w:rPr>
        <w:t>Project shall coordinate with Aviation Maintenance for storage resources required to support the project.  If the project is going to install a quantity of cameras that will require additional video archiving servers</w:t>
      </w:r>
      <w:r w:rsidR="0018701D" w:rsidRPr="007E12B6">
        <w:rPr>
          <w:rFonts w:cs="Arial"/>
          <w:szCs w:val="22"/>
        </w:rPr>
        <w:t>,</w:t>
      </w:r>
      <w:r w:rsidR="006B468E" w:rsidRPr="007E12B6">
        <w:rPr>
          <w:rFonts w:cs="Arial"/>
          <w:szCs w:val="22"/>
        </w:rPr>
        <w:t xml:space="preserve"> the</w:t>
      </w:r>
      <w:r w:rsidR="0018701D" w:rsidRPr="007E12B6">
        <w:rPr>
          <w:rFonts w:cs="Arial"/>
          <w:szCs w:val="22"/>
        </w:rPr>
        <w:t xml:space="preserve"> project will fund and POS ET will procure.</w:t>
      </w:r>
    </w:p>
    <w:p w14:paraId="2333F8C2" w14:textId="77777777" w:rsidR="000304BE" w:rsidRPr="007E12B6" w:rsidRDefault="000304BE" w:rsidP="00085CD0">
      <w:pPr>
        <w:pStyle w:val="ListParagraph"/>
        <w:pBdr>
          <w:top w:val="single" w:sz="4" w:space="1" w:color="auto"/>
          <w:left w:val="single" w:sz="4" w:space="4" w:color="auto"/>
          <w:bottom w:val="single" w:sz="4" w:space="1" w:color="auto"/>
          <w:right w:val="single" w:sz="4" w:space="4" w:color="auto"/>
        </w:pBdr>
        <w:shd w:val="clear" w:color="auto" w:fill="FBD4B4" w:themeFill="accent6" w:themeFillTint="66"/>
        <w:tabs>
          <w:tab w:val="left" w:pos="1350"/>
        </w:tabs>
        <w:spacing w:before="119"/>
        <w:ind w:left="1440"/>
        <w:rPr>
          <w:rFonts w:ascii="Arial" w:eastAsia="Times New Roman" w:hAnsi="Arial" w:cs="Arial"/>
        </w:rPr>
      </w:pPr>
      <w:r w:rsidRPr="007E12B6">
        <w:rPr>
          <w:rFonts w:ascii="Arial" w:eastAsia="Times New Roman" w:hAnsi="Arial" w:cs="Arial"/>
        </w:rPr>
        <w:t>Surge Protective Devices only required for exterior devices. Delete below paragraph if no exterior devices.</w:t>
      </w:r>
    </w:p>
    <w:p w14:paraId="2333F8C3" w14:textId="77777777" w:rsidR="000304BE" w:rsidRPr="007E12B6" w:rsidRDefault="000304BE" w:rsidP="00085CD0">
      <w:pPr>
        <w:pStyle w:val="ListParagraph"/>
        <w:tabs>
          <w:tab w:val="left" w:pos="3029"/>
        </w:tabs>
        <w:ind w:left="1440"/>
        <w:rPr>
          <w:rFonts w:ascii="Arial" w:eastAsia="Arial" w:hAnsi="Arial" w:cs="Arial"/>
        </w:rPr>
      </w:pPr>
    </w:p>
    <w:p w14:paraId="2333F8C4" w14:textId="77777777" w:rsidR="000304BE" w:rsidRPr="007E12B6" w:rsidRDefault="000304BE" w:rsidP="00085CD0">
      <w:pPr>
        <w:pStyle w:val="ListParagraph"/>
        <w:numPr>
          <w:ilvl w:val="1"/>
          <w:numId w:val="15"/>
        </w:numPr>
        <w:tabs>
          <w:tab w:val="left" w:pos="3029"/>
        </w:tabs>
        <w:rPr>
          <w:rFonts w:ascii="Arial" w:eastAsia="Arial" w:hAnsi="Arial" w:cs="Arial"/>
        </w:rPr>
      </w:pPr>
      <w:r w:rsidRPr="007E12B6">
        <w:rPr>
          <w:rFonts w:ascii="Arial" w:hAnsi="Arial" w:cs="Arial"/>
        </w:rPr>
        <w:t>Surge Protective Device</w:t>
      </w:r>
    </w:p>
    <w:p w14:paraId="2333F8C5" w14:textId="77777777" w:rsidR="000304BE" w:rsidRPr="007E12B6" w:rsidRDefault="000304BE" w:rsidP="00085CD0">
      <w:pPr>
        <w:pStyle w:val="ListParagraph"/>
        <w:numPr>
          <w:ilvl w:val="2"/>
          <w:numId w:val="15"/>
        </w:numPr>
        <w:tabs>
          <w:tab w:val="left" w:pos="3029"/>
        </w:tabs>
        <w:spacing w:before="119"/>
        <w:rPr>
          <w:rFonts w:ascii="Arial" w:eastAsia="Arial" w:hAnsi="Arial" w:cs="Arial"/>
        </w:rPr>
      </w:pPr>
      <w:r w:rsidRPr="007E12B6">
        <w:rPr>
          <w:rFonts w:ascii="Arial" w:eastAsia="Arial" w:hAnsi="Arial" w:cs="Arial"/>
        </w:rPr>
        <w:lastRenderedPageBreak/>
        <w:t>Bussman DIN Surge Protector</w:t>
      </w:r>
    </w:p>
    <w:p w14:paraId="2333F8C6" w14:textId="77777777" w:rsidR="000304BE" w:rsidRPr="007E12B6" w:rsidRDefault="000304BE" w:rsidP="00085CD0">
      <w:pPr>
        <w:pStyle w:val="ListParagraph"/>
        <w:numPr>
          <w:ilvl w:val="2"/>
          <w:numId w:val="15"/>
        </w:numPr>
        <w:tabs>
          <w:tab w:val="left" w:pos="3029"/>
        </w:tabs>
        <w:spacing w:before="119"/>
        <w:rPr>
          <w:rFonts w:ascii="Arial" w:eastAsia="Arial" w:hAnsi="Arial" w:cs="Arial"/>
        </w:rPr>
      </w:pPr>
      <w:r w:rsidRPr="007E12B6">
        <w:rPr>
          <w:rFonts w:ascii="Arial" w:eastAsia="Arial" w:hAnsi="Arial" w:cs="Arial"/>
        </w:rPr>
        <w:t xml:space="preserve">SurgeGate CAT6-75 </w:t>
      </w:r>
    </w:p>
    <w:p w14:paraId="2333F8C7" w14:textId="77777777" w:rsidR="000304BE" w:rsidRPr="007E12B6" w:rsidRDefault="000304BE" w:rsidP="00085CD0">
      <w:pPr>
        <w:pStyle w:val="ListParagraph"/>
        <w:numPr>
          <w:ilvl w:val="2"/>
          <w:numId w:val="15"/>
        </w:numPr>
        <w:tabs>
          <w:tab w:val="left" w:pos="3029"/>
        </w:tabs>
        <w:spacing w:before="119"/>
        <w:rPr>
          <w:rFonts w:ascii="Arial" w:eastAsia="Arial" w:hAnsi="Arial" w:cs="Arial"/>
        </w:rPr>
      </w:pPr>
      <w:r w:rsidRPr="007E12B6">
        <w:rPr>
          <w:rFonts w:ascii="Arial" w:eastAsia="Arial" w:hAnsi="Arial" w:cs="Arial"/>
        </w:rPr>
        <w:t xml:space="preserve">Or </w:t>
      </w:r>
      <w:r w:rsidR="00640096" w:rsidRPr="007E12B6">
        <w:rPr>
          <w:rFonts w:ascii="Arial" w:eastAsia="Arial" w:hAnsi="Arial" w:cs="Arial"/>
        </w:rPr>
        <w:t>Approved</w:t>
      </w:r>
      <w:r w:rsidRPr="007E12B6">
        <w:rPr>
          <w:rFonts w:ascii="Arial" w:eastAsia="Arial" w:hAnsi="Arial" w:cs="Arial"/>
        </w:rPr>
        <w:t xml:space="preserve"> Equal</w:t>
      </w:r>
    </w:p>
    <w:p w14:paraId="2333F8C8" w14:textId="77777777" w:rsidR="00FB0D11" w:rsidRPr="007E12B6" w:rsidRDefault="00FB0D11" w:rsidP="00DD137C">
      <w:pPr>
        <w:pStyle w:val="ListParagraph"/>
        <w:numPr>
          <w:ilvl w:val="1"/>
          <w:numId w:val="15"/>
        </w:numPr>
        <w:tabs>
          <w:tab w:val="left" w:pos="1586"/>
        </w:tabs>
        <w:spacing w:before="119"/>
        <w:rPr>
          <w:rFonts w:ascii="Arial" w:eastAsia="Arial" w:hAnsi="Arial" w:cs="Arial"/>
        </w:rPr>
      </w:pPr>
      <w:r w:rsidRPr="007E12B6">
        <w:rPr>
          <w:rFonts w:ascii="Arial" w:hAnsi="Arial" w:cs="Arial"/>
        </w:rPr>
        <w:t>ANCILLARY EQUIPMENT</w:t>
      </w:r>
    </w:p>
    <w:p w14:paraId="2333F8C9" w14:textId="77777777" w:rsidR="00FB0D11" w:rsidRPr="007E12B6" w:rsidRDefault="00FB0D11" w:rsidP="00DD137C">
      <w:pPr>
        <w:pStyle w:val="ListParagraph"/>
        <w:numPr>
          <w:ilvl w:val="2"/>
          <w:numId w:val="15"/>
        </w:numPr>
        <w:tabs>
          <w:tab w:val="left" w:pos="2306"/>
        </w:tabs>
        <w:spacing w:before="121"/>
        <w:rPr>
          <w:rFonts w:ascii="Arial" w:eastAsia="Arial" w:hAnsi="Arial" w:cs="Arial"/>
        </w:rPr>
      </w:pPr>
      <w:r w:rsidRPr="007E12B6">
        <w:rPr>
          <w:rFonts w:ascii="Arial" w:hAnsi="Arial" w:cs="Arial"/>
        </w:rPr>
        <w:t>Bird spikes</w:t>
      </w:r>
    </w:p>
    <w:p w14:paraId="2333F8CA" w14:textId="77777777" w:rsidR="00FB0D11" w:rsidRPr="007E12B6" w:rsidRDefault="00FB0D11" w:rsidP="00DD137C">
      <w:pPr>
        <w:pStyle w:val="ListParagraph"/>
        <w:numPr>
          <w:ilvl w:val="3"/>
          <w:numId w:val="15"/>
        </w:numPr>
        <w:tabs>
          <w:tab w:val="left" w:pos="3026"/>
        </w:tabs>
        <w:spacing w:before="119"/>
        <w:rPr>
          <w:rFonts w:ascii="Arial" w:hAnsi="Arial" w:cs="Arial"/>
        </w:rPr>
      </w:pPr>
      <w:r w:rsidRPr="007E12B6">
        <w:rPr>
          <w:rFonts w:ascii="Arial" w:hAnsi="Arial" w:cs="Arial"/>
        </w:rPr>
        <w:t>Manufacturers:</w:t>
      </w:r>
    </w:p>
    <w:p w14:paraId="2333F8CB" w14:textId="77777777" w:rsidR="00FB0D11" w:rsidRPr="007E12B6" w:rsidRDefault="00FB0D11" w:rsidP="00DD137C">
      <w:pPr>
        <w:pStyle w:val="ListParagraph"/>
        <w:numPr>
          <w:ilvl w:val="4"/>
          <w:numId w:val="15"/>
        </w:numPr>
        <w:tabs>
          <w:tab w:val="left" w:pos="3029"/>
        </w:tabs>
        <w:spacing w:before="119"/>
        <w:rPr>
          <w:rFonts w:ascii="Arial" w:hAnsi="Arial" w:cs="Arial"/>
        </w:rPr>
      </w:pPr>
      <w:r w:rsidRPr="007E12B6">
        <w:rPr>
          <w:rFonts w:ascii="Arial" w:hAnsi="Arial" w:cs="Arial"/>
        </w:rPr>
        <w:t>Bird-X</w:t>
      </w:r>
    </w:p>
    <w:p w14:paraId="2333F8CC" w14:textId="77777777" w:rsidR="00FB0D11" w:rsidRPr="007E12B6" w:rsidRDefault="00FB0D11" w:rsidP="00DD137C">
      <w:pPr>
        <w:pStyle w:val="ListParagraph"/>
        <w:numPr>
          <w:ilvl w:val="4"/>
          <w:numId w:val="15"/>
        </w:numPr>
        <w:tabs>
          <w:tab w:val="left" w:pos="3029"/>
        </w:tabs>
        <w:spacing w:before="119"/>
        <w:rPr>
          <w:rFonts w:ascii="Arial" w:hAnsi="Arial" w:cs="Arial"/>
        </w:rPr>
      </w:pPr>
      <w:r w:rsidRPr="007E12B6">
        <w:rPr>
          <w:rFonts w:ascii="Arial" w:hAnsi="Arial" w:cs="Arial"/>
        </w:rPr>
        <w:t>Bird-B-Gone</w:t>
      </w:r>
    </w:p>
    <w:p w14:paraId="2333F8CD" w14:textId="77777777" w:rsidR="00FB0D11" w:rsidRPr="007E12B6" w:rsidRDefault="00FB0D11" w:rsidP="00DD137C">
      <w:pPr>
        <w:pStyle w:val="ListParagraph"/>
        <w:numPr>
          <w:ilvl w:val="4"/>
          <w:numId w:val="15"/>
        </w:numPr>
        <w:tabs>
          <w:tab w:val="left" w:pos="3029"/>
        </w:tabs>
        <w:spacing w:before="119"/>
        <w:rPr>
          <w:rFonts w:ascii="Arial" w:hAnsi="Arial" w:cs="Arial"/>
        </w:rPr>
      </w:pPr>
      <w:r w:rsidRPr="007E12B6">
        <w:rPr>
          <w:rFonts w:ascii="Arial" w:hAnsi="Arial" w:cs="Arial"/>
        </w:rPr>
        <w:t xml:space="preserve">Or </w:t>
      </w:r>
      <w:r w:rsidR="0067114D" w:rsidRPr="007E12B6">
        <w:rPr>
          <w:rFonts w:ascii="Arial" w:hAnsi="Arial" w:cs="Arial"/>
        </w:rPr>
        <w:t>Approved E</w:t>
      </w:r>
      <w:r w:rsidRPr="007E12B6">
        <w:rPr>
          <w:rFonts w:ascii="Arial" w:hAnsi="Arial" w:cs="Arial"/>
        </w:rPr>
        <w:t>qual</w:t>
      </w:r>
    </w:p>
    <w:p w14:paraId="2333F8CE" w14:textId="77777777" w:rsidR="00FB0D11" w:rsidRPr="007E12B6" w:rsidRDefault="00FB0D11" w:rsidP="00DD137C">
      <w:pPr>
        <w:pStyle w:val="ListParagraph"/>
        <w:numPr>
          <w:ilvl w:val="3"/>
          <w:numId w:val="15"/>
        </w:numPr>
        <w:tabs>
          <w:tab w:val="left" w:pos="3026"/>
        </w:tabs>
        <w:spacing w:before="119"/>
        <w:rPr>
          <w:rFonts w:ascii="Arial" w:hAnsi="Arial" w:cs="Arial"/>
        </w:rPr>
      </w:pPr>
      <w:r w:rsidRPr="007E12B6">
        <w:rPr>
          <w:rFonts w:ascii="Arial" w:hAnsi="Arial" w:cs="Arial"/>
        </w:rPr>
        <w:t>Description:</w:t>
      </w:r>
    </w:p>
    <w:p w14:paraId="2333F8CF" w14:textId="77777777" w:rsidR="00FB0D11" w:rsidRPr="007E12B6" w:rsidRDefault="00FB0D11" w:rsidP="00DD137C">
      <w:pPr>
        <w:pStyle w:val="ListParagraph"/>
        <w:numPr>
          <w:ilvl w:val="3"/>
          <w:numId w:val="15"/>
        </w:numPr>
        <w:tabs>
          <w:tab w:val="left" w:pos="3029"/>
        </w:tabs>
        <w:spacing w:before="119"/>
        <w:rPr>
          <w:rFonts w:ascii="Arial" w:hAnsi="Arial" w:cs="Arial"/>
        </w:rPr>
      </w:pPr>
      <w:r w:rsidRPr="007E12B6">
        <w:rPr>
          <w:rFonts w:ascii="Arial" w:hAnsi="Arial" w:cs="Arial"/>
        </w:rPr>
        <w:t xml:space="preserve">Stainless steel construction, 5-3/4” tall x 7” spread at the </w:t>
      </w:r>
      <w:r w:rsidR="006200D0" w:rsidRPr="007E12B6">
        <w:rPr>
          <w:rFonts w:ascii="Arial" w:hAnsi="Arial" w:cs="Arial"/>
        </w:rPr>
        <w:tab/>
      </w:r>
      <w:r w:rsidRPr="007E12B6">
        <w:rPr>
          <w:rFonts w:ascii="Arial" w:hAnsi="Arial" w:cs="Arial"/>
        </w:rPr>
        <w:t>top.</w:t>
      </w:r>
    </w:p>
    <w:p w14:paraId="2333F8D0" w14:textId="77777777" w:rsidR="006200D0" w:rsidRPr="007E12B6" w:rsidRDefault="00FB0D11" w:rsidP="00DD137C">
      <w:pPr>
        <w:pStyle w:val="ListParagraph"/>
        <w:numPr>
          <w:ilvl w:val="3"/>
          <w:numId w:val="15"/>
        </w:numPr>
        <w:tabs>
          <w:tab w:val="left" w:pos="3029"/>
          <w:tab w:val="left" w:pos="3746"/>
        </w:tabs>
        <w:spacing w:before="119" w:line="352" w:lineRule="auto"/>
        <w:rPr>
          <w:rFonts w:ascii="Arial" w:eastAsia="Arial" w:hAnsi="Arial" w:cs="Arial"/>
        </w:rPr>
      </w:pPr>
      <w:r w:rsidRPr="007E12B6">
        <w:rPr>
          <w:rFonts w:ascii="Arial" w:hAnsi="Arial" w:cs="Arial"/>
        </w:rPr>
        <w:t>Provide manufacturer’s recommended attachment method.</w:t>
      </w:r>
    </w:p>
    <w:p w14:paraId="2333F8D1" w14:textId="77777777" w:rsidR="00B93BA8" w:rsidRPr="007E12B6" w:rsidRDefault="00B93BA8" w:rsidP="00975132">
      <w:pPr>
        <w:pStyle w:val="NumberedMaterial"/>
        <w:rPr>
          <w:rFonts w:cs="Arial"/>
          <w:szCs w:val="22"/>
          <w:u w:val="single"/>
        </w:rPr>
      </w:pPr>
      <w:r w:rsidRPr="007E12B6">
        <w:rPr>
          <w:rFonts w:cs="Arial"/>
          <w:szCs w:val="22"/>
          <w:u w:val="single"/>
        </w:rPr>
        <w:t>EXECUTION</w:t>
      </w:r>
    </w:p>
    <w:p w14:paraId="2333F8D2" w14:textId="77777777" w:rsidR="006200D0" w:rsidRPr="007E12B6" w:rsidRDefault="006200D0" w:rsidP="0067114D">
      <w:pPr>
        <w:pStyle w:val="Heading4"/>
        <w:numPr>
          <w:ilvl w:val="1"/>
          <w:numId w:val="15"/>
        </w:numPr>
        <w:spacing w:after="120"/>
        <w:rPr>
          <w:rFonts w:ascii="Arial" w:hAnsi="Arial" w:cs="Arial"/>
          <w:sz w:val="22"/>
          <w:szCs w:val="22"/>
        </w:rPr>
      </w:pPr>
      <w:r w:rsidRPr="007E12B6">
        <w:rPr>
          <w:rFonts w:ascii="Arial" w:hAnsi="Arial" w:cs="Arial"/>
          <w:sz w:val="22"/>
          <w:szCs w:val="22"/>
        </w:rPr>
        <w:t>INSTALLATION</w:t>
      </w:r>
    </w:p>
    <w:p w14:paraId="2333F8D3" w14:textId="77777777" w:rsidR="00C30ACB" w:rsidRPr="007E12B6" w:rsidRDefault="00C30ACB" w:rsidP="00975132">
      <w:pPr>
        <w:pStyle w:val="ListParagraph"/>
        <w:numPr>
          <w:ilvl w:val="2"/>
          <w:numId w:val="15"/>
        </w:numPr>
        <w:rPr>
          <w:rFonts w:ascii="Arial" w:hAnsi="Arial" w:cs="Arial"/>
        </w:rPr>
      </w:pPr>
      <w:r w:rsidRPr="007E12B6">
        <w:rPr>
          <w:rFonts w:ascii="Arial" w:hAnsi="Arial" w:cs="Arial"/>
        </w:rPr>
        <w:t xml:space="preserve">Prior to installation contractor shall coordinate walkthrough with POS AV-ET to determine exact location of Camera Back Box before installation. </w:t>
      </w:r>
    </w:p>
    <w:p w14:paraId="2333F8D4" w14:textId="77777777" w:rsidR="00FB0D11" w:rsidRPr="007E12B6" w:rsidRDefault="00FB0D11" w:rsidP="00975132">
      <w:pPr>
        <w:pStyle w:val="ListParagraph"/>
        <w:numPr>
          <w:ilvl w:val="2"/>
          <w:numId w:val="15"/>
        </w:numPr>
        <w:rPr>
          <w:rFonts w:ascii="Arial" w:hAnsi="Arial" w:cs="Arial"/>
        </w:rPr>
      </w:pPr>
      <w:r w:rsidRPr="007E12B6">
        <w:rPr>
          <w:rFonts w:ascii="Arial" w:hAnsi="Arial" w:cs="Arial"/>
        </w:rPr>
        <w:t>Work will be performed as shown on the contract drawings. Work includes installing surveillance cameras, housing, lenses, mounting equipment, back boxes, cabling, and equipment as well as removing</w:t>
      </w:r>
      <w:r w:rsidRPr="007E12B6">
        <w:rPr>
          <w:rFonts w:ascii="Arial" w:hAnsi="Arial" w:cs="Arial"/>
          <w:spacing w:val="-35"/>
        </w:rPr>
        <w:t xml:space="preserve"> </w:t>
      </w:r>
      <w:r w:rsidRPr="007E12B6">
        <w:rPr>
          <w:rFonts w:ascii="Arial" w:hAnsi="Arial" w:cs="Arial"/>
        </w:rPr>
        <w:t>existing</w:t>
      </w:r>
      <w:r w:rsidR="009060CE" w:rsidRPr="007E12B6">
        <w:rPr>
          <w:rFonts w:ascii="Arial" w:hAnsi="Arial" w:cs="Arial"/>
        </w:rPr>
        <w:t xml:space="preserve"> </w:t>
      </w:r>
      <w:r w:rsidR="0095714C" w:rsidRPr="007E12B6">
        <w:rPr>
          <w:rFonts w:ascii="Arial" w:hAnsi="Arial" w:cs="Arial"/>
        </w:rPr>
        <w:t>e</w:t>
      </w:r>
      <w:r w:rsidR="009060CE" w:rsidRPr="007E12B6">
        <w:rPr>
          <w:rFonts w:ascii="Arial" w:hAnsi="Arial" w:cs="Arial"/>
        </w:rPr>
        <w:t>quipment</w:t>
      </w:r>
      <w:r w:rsidRPr="007E12B6">
        <w:rPr>
          <w:rFonts w:ascii="Arial" w:hAnsi="Arial" w:cs="Arial"/>
        </w:rPr>
        <w:t xml:space="preserve"> and replacing as shown on the Contract Drawings. The Work includes, but is not limited to, the following</w:t>
      </w:r>
      <w:r w:rsidRPr="007E12B6">
        <w:rPr>
          <w:rFonts w:ascii="Arial" w:hAnsi="Arial" w:cs="Arial"/>
          <w:spacing w:val="-19"/>
        </w:rPr>
        <w:t xml:space="preserve"> </w:t>
      </w:r>
      <w:r w:rsidRPr="007E12B6">
        <w:rPr>
          <w:rFonts w:ascii="Arial" w:hAnsi="Arial" w:cs="Arial"/>
        </w:rPr>
        <w:t>activities:</w:t>
      </w:r>
    </w:p>
    <w:p w14:paraId="2333F8D5" w14:textId="77777777" w:rsidR="00FB0D11" w:rsidRPr="007E12B6" w:rsidRDefault="00FB0D11" w:rsidP="00975132">
      <w:pPr>
        <w:pStyle w:val="ListParagraph"/>
        <w:numPr>
          <w:ilvl w:val="3"/>
          <w:numId w:val="15"/>
        </w:numPr>
        <w:tabs>
          <w:tab w:val="left" w:pos="3029"/>
        </w:tabs>
        <w:spacing w:before="121"/>
        <w:rPr>
          <w:rFonts w:ascii="Arial" w:eastAsia="Arial" w:hAnsi="Arial" w:cs="Arial"/>
        </w:rPr>
      </w:pPr>
      <w:r w:rsidRPr="007E12B6">
        <w:rPr>
          <w:rFonts w:ascii="Arial" w:hAnsi="Arial" w:cs="Arial"/>
        </w:rPr>
        <w:t>Provide pathways, including seismic restraint and restoration of penetrations through fire-rated construction, and paint selected pathways to match surrounding</w:t>
      </w:r>
      <w:r w:rsidRPr="007E12B6">
        <w:rPr>
          <w:rFonts w:ascii="Arial" w:hAnsi="Arial" w:cs="Arial"/>
          <w:spacing w:val="-12"/>
        </w:rPr>
        <w:t xml:space="preserve"> </w:t>
      </w:r>
      <w:r w:rsidRPr="007E12B6">
        <w:rPr>
          <w:rFonts w:ascii="Arial" w:hAnsi="Arial" w:cs="Arial"/>
        </w:rPr>
        <w:t>area.</w:t>
      </w:r>
    </w:p>
    <w:p w14:paraId="2333F8D6" w14:textId="77777777" w:rsidR="00FB0D11" w:rsidRPr="007E12B6" w:rsidRDefault="00FB0D11" w:rsidP="00975132">
      <w:pPr>
        <w:pStyle w:val="ListParagraph"/>
        <w:numPr>
          <w:ilvl w:val="3"/>
          <w:numId w:val="15"/>
        </w:numPr>
        <w:tabs>
          <w:tab w:val="left" w:pos="3029"/>
        </w:tabs>
        <w:spacing w:before="119"/>
        <w:rPr>
          <w:rFonts w:ascii="Arial" w:eastAsia="Arial" w:hAnsi="Arial" w:cs="Arial"/>
        </w:rPr>
      </w:pPr>
      <w:r w:rsidRPr="007E12B6">
        <w:rPr>
          <w:rFonts w:ascii="Arial" w:hAnsi="Arial" w:cs="Arial"/>
        </w:rPr>
        <w:t>Provide equipment enclosures, fiber demarcation panels, and other required</w:t>
      </w:r>
      <w:r w:rsidRPr="007E12B6">
        <w:rPr>
          <w:rFonts w:ascii="Arial" w:hAnsi="Arial" w:cs="Arial"/>
          <w:spacing w:val="-10"/>
        </w:rPr>
        <w:t xml:space="preserve"> </w:t>
      </w:r>
      <w:r w:rsidRPr="007E12B6">
        <w:rPr>
          <w:rFonts w:ascii="Arial" w:hAnsi="Arial" w:cs="Arial"/>
        </w:rPr>
        <w:t>equipment.</w:t>
      </w:r>
    </w:p>
    <w:p w14:paraId="2333F8D7" w14:textId="77777777" w:rsidR="00FB0D11" w:rsidRPr="007E12B6" w:rsidRDefault="00FB0D11" w:rsidP="00975132">
      <w:pPr>
        <w:pStyle w:val="ListParagraph"/>
        <w:numPr>
          <w:ilvl w:val="3"/>
          <w:numId w:val="15"/>
        </w:numPr>
        <w:tabs>
          <w:tab w:val="left" w:pos="3029"/>
        </w:tabs>
        <w:spacing w:before="121"/>
        <w:rPr>
          <w:rFonts w:ascii="Arial" w:eastAsia="Arial" w:hAnsi="Arial" w:cs="Arial"/>
        </w:rPr>
      </w:pPr>
      <w:r w:rsidRPr="007E12B6">
        <w:rPr>
          <w:rFonts w:ascii="Arial" w:hAnsi="Arial" w:cs="Arial"/>
        </w:rPr>
        <w:t>Patch and repair work</w:t>
      </w:r>
      <w:r w:rsidRPr="007E12B6">
        <w:rPr>
          <w:rFonts w:ascii="Arial" w:hAnsi="Arial" w:cs="Arial"/>
          <w:spacing w:val="-11"/>
        </w:rPr>
        <w:t xml:space="preserve"> </w:t>
      </w:r>
      <w:r w:rsidRPr="007E12B6">
        <w:rPr>
          <w:rFonts w:ascii="Arial" w:hAnsi="Arial" w:cs="Arial"/>
        </w:rPr>
        <w:t>areas.</w:t>
      </w:r>
    </w:p>
    <w:p w14:paraId="2333F8D8" w14:textId="77777777" w:rsidR="00FB0D11" w:rsidRPr="007E12B6" w:rsidRDefault="00FB0D11" w:rsidP="00975132">
      <w:pPr>
        <w:pStyle w:val="ListParagraph"/>
        <w:numPr>
          <w:ilvl w:val="3"/>
          <w:numId w:val="15"/>
        </w:numPr>
        <w:tabs>
          <w:tab w:val="left" w:pos="3029"/>
        </w:tabs>
        <w:spacing w:before="119"/>
        <w:rPr>
          <w:rFonts w:ascii="Arial" w:eastAsia="Arial" w:hAnsi="Arial" w:cs="Arial"/>
        </w:rPr>
      </w:pPr>
      <w:r w:rsidRPr="007E12B6">
        <w:rPr>
          <w:rFonts w:ascii="Arial" w:hAnsi="Arial" w:cs="Arial"/>
        </w:rPr>
        <w:t>Test, configure, and adjust all installed equipment and</w:t>
      </w:r>
      <w:r w:rsidRPr="007E12B6">
        <w:rPr>
          <w:rFonts w:ascii="Arial" w:hAnsi="Arial" w:cs="Arial"/>
          <w:spacing w:val="-23"/>
        </w:rPr>
        <w:t xml:space="preserve"> </w:t>
      </w:r>
      <w:r w:rsidRPr="007E12B6">
        <w:rPr>
          <w:rFonts w:ascii="Arial" w:hAnsi="Arial" w:cs="Arial"/>
        </w:rPr>
        <w:t>systems.</w:t>
      </w:r>
    </w:p>
    <w:p w14:paraId="2333F8D9" w14:textId="77777777" w:rsidR="00FB0D11" w:rsidRPr="007E12B6" w:rsidRDefault="00FB0D11" w:rsidP="00975132">
      <w:pPr>
        <w:pStyle w:val="ListParagraph"/>
        <w:numPr>
          <w:ilvl w:val="3"/>
          <w:numId w:val="15"/>
        </w:numPr>
        <w:tabs>
          <w:tab w:val="left" w:pos="3029"/>
        </w:tabs>
        <w:spacing w:before="121"/>
        <w:rPr>
          <w:rFonts w:ascii="Arial" w:eastAsia="Arial" w:hAnsi="Arial" w:cs="Arial"/>
        </w:rPr>
      </w:pPr>
      <w:r w:rsidRPr="007E12B6">
        <w:rPr>
          <w:rFonts w:ascii="Arial" w:hAnsi="Arial" w:cs="Arial"/>
        </w:rPr>
        <w:t>Prepare and maintain red-line drawings and record documents during the duration of the</w:t>
      </w:r>
      <w:r w:rsidRPr="007E12B6">
        <w:rPr>
          <w:rFonts w:ascii="Arial" w:hAnsi="Arial" w:cs="Arial"/>
          <w:spacing w:val="-10"/>
        </w:rPr>
        <w:t xml:space="preserve"> </w:t>
      </w:r>
      <w:r w:rsidRPr="007E12B6">
        <w:rPr>
          <w:rFonts w:ascii="Arial" w:hAnsi="Arial" w:cs="Arial"/>
        </w:rPr>
        <w:t>Contract.</w:t>
      </w:r>
    </w:p>
    <w:p w14:paraId="2333F8DA" w14:textId="77777777" w:rsidR="00FB0D11" w:rsidRPr="007E12B6" w:rsidRDefault="00FB0D11" w:rsidP="00975132">
      <w:pPr>
        <w:pStyle w:val="ListParagraph"/>
        <w:numPr>
          <w:ilvl w:val="3"/>
          <w:numId w:val="15"/>
        </w:numPr>
        <w:tabs>
          <w:tab w:val="left" w:pos="3029"/>
        </w:tabs>
        <w:spacing w:before="119"/>
        <w:rPr>
          <w:rFonts w:ascii="Arial" w:eastAsia="Arial" w:hAnsi="Arial" w:cs="Arial"/>
        </w:rPr>
      </w:pPr>
      <w:r w:rsidRPr="007E12B6">
        <w:rPr>
          <w:rFonts w:ascii="Arial" w:eastAsia="Arial" w:hAnsi="Arial" w:cs="Arial"/>
        </w:rPr>
        <w:t>The quality assurance, site inspection, equipment coordination and installation, testing, and warranty requirements described in this section apply to all Division 27 and Division 28 sections. Refer to specific system’s specifications for additional</w:t>
      </w:r>
      <w:r w:rsidRPr="007E12B6">
        <w:rPr>
          <w:rFonts w:ascii="Arial" w:eastAsia="Arial" w:hAnsi="Arial" w:cs="Arial"/>
          <w:spacing w:val="-20"/>
        </w:rPr>
        <w:t xml:space="preserve"> </w:t>
      </w:r>
      <w:r w:rsidRPr="007E12B6">
        <w:rPr>
          <w:rFonts w:ascii="Arial" w:eastAsia="Arial" w:hAnsi="Arial" w:cs="Arial"/>
        </w:rPr>
        <w:t>requirements.</w:t>
      </w:r>
    </w:p>
    <w:p w14:paraId="2333F8DB" w14:textId="77777777" w:rsidR="00FB0D11" w:rsidRPr="007E12B6" w:rsidRDefault="00FB0D11" w:rsidP="00975132">
      <w:pPr>
        <w:pStyle w:val="ListParagraph"/>
        <w:numPr>
          <w:ilvl w:val="2"/>
          <w:numId w:val="15"/>
        </w:numPr>
        <w:tabs>
          <w:tab w:val="left" w:pos="2309"/>
        </w:tabs>
        <w:spacing w:before="119"/>
        <w:rPr>
          <w:rFonts w:ascii="Arial" w:eastAsia="Arial" w:hAnsi="Arial" w:cs="Arial"/>
        </w:rPr>
      </w:pPr>
      <w:r w:rsidRPr="007E12B6">
        <w:rPr>
          <w:rFonts w:ascii="Arial" w:hAnsi="Arial" w:cs="Arial"/>
        </w:rPr>
        <w:t>Install bird spikes on exterior cameras and</w:t>
      </w:r>
      <w:r w:rsidRPr="007E12B6">
        <w:rPr>
          <w:rFonts w:ascii="Arial" w:hAnsi="Arial" w:cs="Arial"/>
          <w:spacing w:val="-21"/>
        </w:rPr>
        <w:t xml:space="preserve"> </w:t>
      </w:r>
      <w:r w:rsidRPr="007E12B6">
        <w:rPr>
          <w:rFonts w:ascii="Arial" w:hAnsi="Arial" w:cs="Arial"/>
        </w:rPr>
        <w:t>boxes.</w:t>
      </w:r>
    </w:p>
    <w:p w14:paraId="2333F8DC" w14:textId="77777777" w:rsidR="00FB0D11" w:rsidRPr="007E12B6" w:rsidRDefault="00FB0D11" w:rsidP="00975132">
      <w:pPr>
        <w:pStyle w:val="ListParagraph"/>
        <w:numPr>
          <w:ilvl w:val="2"/>
          <w:numId w:val="15"/>
        </w:numPr>
        <w:tabs>
          <w:tab w:val="left" w:pos="2309"/>
        </w:tabs>
        <w:spacing w:before="121"/>
        <w:rPr>
          <w:rFonts w:ascii="Arial" w:eastAsia="Arial" w:hAnsi="Arial" w:cs="Arial"/>
        </w:rPr>
      </w:pPr>
      <w:r w:rsidRPr="007E12B6">
        <w:rPr>
          <w:rFonts w:ascii="Arial" w:hAnsi="Arial" w:cs="Arial"/>
        </w:rPr>
        <w:t>Provide Cat-6 compatible transient voltage surge suppression demarks for exterior cameras.</w:t>
      </w:r>
    </w:p>
    <w:p w14:paraId="2333F8DD" w14:textId="77777777" w:rsidR="00FB0D11" w:rsidRPr="007E12B6" w:rsidRDefault="00FB0D11" w:rsidP="00975132">
      <w:pPr>
        <w:pStyle w:val="ListParagraph"/>
        <w:numPr>
          <w:ilvl w:val="2"/>
          <w:numId w:val="15"/>
        </w:numPr>
        <w:tabs>
          <w:tab w:val="left" w:pos="2309"/>
        </w:tabs>
        <w:spacing w:before="119"/>
        <w:rPr>
          <w:rFonts w:ascii="Arial" w:eastAsia="Arial" w:hAnsi="Arial" w:cs="Arial"/>
        </w:rPr>
      </w:pPr>
      <w:r w:rsidRPr="007E12B6">
        <w:rPr>
          <w:rFonts w:ascii="Arial" w:hAnsi="Arial" w:cs="Arial"/>
        </w:rPr>
        <w:t xml:space="preserve">Contractor will purchase, install, and do initial video test of cameras. Port will program cameras remotely, and Port Security will then review fields of view. Contractor is responsible for re-aiming/focusing/adjusting all </w:t>
      </w:r>
      <w:r w:rsidRPr="007E12B6">
        <w:rPr>
          <w:rFonts w:ascii="Arial" w:hAnsi="Arial" w:cs="Arial"/>
        </w:rPr>
        <w:lastRenderedPageBreak/>
        <w:t>cameras to the satisfaction of Port</w:t>
      </w:r>
      <w:r w:rsidRPr="007E12B6">
        <w:rPr>
          <w:rFonts w:ascii="Arial" w:hAnsi="Arial" w:cs="Arial"/>
          <w:spacing w:val="-13"/>
        </w:rPr>
        <w:t xml:space="preserve"> </w:t>
      </w:r>
      <w:r w:rsidRPr="007E12B6">
        <w:rPr>
          <w:rFonts w:ascii="Arial" w:hAnsi="Arial" w:cs="Arial"/>
        </w:rPr>
        <w:t>Security.</w:t>
      </w:r>
    </w:p>
    <w:p w14:paraId="2333F8DE" w14:textId="77777777" w:rsidR="00FB0D11" w:rsidRPr="007E12B6" w:rsidRDefault="00FB0D11" w:rsidP="00975132">
      <w:pPr>
        <w:pStyle w:val="ListParagraph"/>
        <w:numPr>
          <w:ilvl w:val="1"/>
          <w:numId w:val="15"/>
        </w:numPr>
        <w:tabs>
          <w:tab w:val="left" w:pos="1589"/>
        </w:tabs>
        <w:spacing w:before="119"/>
        <w:rPr>
          <w:rFonts w:ascii="Arial" w:eastAsia="Arial" w:hAnsi="Arial" w:cs="Arial"/>
        </w:rPr>
      </w:pPr>
      <w:r w:rsidRPr="007E12B6">
        <w:rPr>
          <w:rFonts w:ascii="Arial" w:hAnsi="Arial" w:cs="Arial"/>
        </w:rPr>
        <w:t>TESTING</w:t>
      </w:r>
    </w:p>
    <w:p w14:paraId="2333F8DF" w14:textId="77777777" w:rsidR="00FB0D11" w:rsidRPr="007E12B6" w:rsidRDefault="00FB0D11" w:rsidP="00975132">
      <w:pPr>
        <w:pStyle w:val="ListParagraph"/>
        <w:numPr>
          <w:ilvl w:val="2"/>
          <w:numId w:val="15"/>
        </w:numPr>
        <w:tabs>
          <w:tab w:val="left" w:pos="2309"/>
        </w:tabs>
        <w:spacing w:before="119"/>
        <w:rPr>
          <w:rFonts w:ascii="Arial" w:eastAsia="Arial" w:hAnsi="Arial" w:cs="Arial"/>
        </w:rPr>
      </w:pPr>
      <w:r w:rsidRPr="007E12B6">
        <w:rPr>
          <w:rFonts w:ascii="Arial" w:hAnsi="Arial" w:cs="Arial"/>
        </w:rPr>
        <w:t>Provide all personnel, equipment, instrumentation, and supplies necessary to perform all</w:t>
      </w:r>
      <w:r w:rsidRPr="007E12B6">
        <w:rPr>
          <w:rFonts w:ascii="Arial" w:hAnsi="Arial" w:cs="Arial"/>
          <w:spacing w:val="-9"/>
        </w:rPr>
        <w:t xml:space="preserve"> </w:t>
      </w:r>
      <w:r w:rsidRPr="007E12B6">
        <w:rPr>
          <w:rFonts w:ascii="Arial" w:hAnsi="Arial" w:cs="Arial"/>
        </w:rPr>
        <w:t>testing.</w:t>
      </w:r>
    </w:p>
    <w:p w14:paraId="2333F8E0" w14:textId="77777777" w:rsidR="00FB0D11" w:rsidRPr="007E12B6" w:rsidRDefault="00AF4265" w:rsidP="00975132">
      <w:pPr>
        <w:pStyle w:val="ListParagraph"/>
        <w:numPr>
          <w:ilvl w:val="2"/>
          <w:numId w:val="15"/>
        </w:numPr>
        <w:tabs>
          <w:tab w:val="left" w:pos="2309"/>
        </w:tabs>
        <w:spacing w:before="119"/>
        <w:rPr>
          <w:rFonts w:ascii="Arial" w:eastAsia="Arial" w:hAnsi="Arial" w:cs="Arial"/>
        </w:rPr>
      </w:pPr>
      <w:r w:rsidRPr="007E12B6">
        <w:rPr>
          <w:rFonts w:ascii="Arial" w:hAnsi="Arial" w:cs="Arial"/>
        </w:rPr>
        <w:t>Port of Seattle AVM ET</w:t>
      </w:r>
      <w:r w:rsidR="00FB0D11" w:rsidRPr="007E12B6">
        <w:rPr>
          <w:rFonts w:ascii="Arial" w:hAnsi="Arial" w:cs="Arial"/>
        </w:rPr>
        <w:t xml:space="preserve"> and Port representatives may witness all field</w:t>
      </w:r>
      <w:r w:rsidR="00FB0D11" w:rsidRPr="007E12B6">
        <w:rPr>
          <w:rFonts w:ascii="Arial" w:hAnsi="Arial" w:cs="Arial"/>
          <w:spacing w:val="-25"/>
        </w:rPr>
        <w:t xml:space="preserve"> </w:t>
      </w:r>
      <w:r w:rsidR="00FB0D11" w:rsidRPr="007E12B6">
        <w:rPr>
          <w:rFonts w:ascii="Arial" w:hAnsi="Arial" w:cs="Arial"/>
        </w:rPr>
        <w:t>tests.</w:t>
      </w:r>
    </w:p>
    <w:p w14:paraId="2333F8E1" w14:textId="77777777" w:rsidR="00FB0D11" w:rsidRPr="007E12B6" w:rsidRDefault="00FB0D11" w:rsidP="00975132">
      <w:pPr>
        <w:pStyle w:val="ListParagraph"/>
        <w:numPr>
          <w:ilvl w:val="2"/>
          <w:numId w:val="15"/>
        </w:numPr>
        <w:tabs>
          <w:tab w:val="left" w:pos="2309"/>
        </w:tabs>
        <w:spacing w:before="121"/>
        <w:rPr>
          <w:rFonts w:ascii="Arial" w:eastAsia="Arial" w:hAnsi="Arial" w:cs="Arial"/>
        </w:rPr>
      </w:pPr>
      <w:r w:rsidRPr="007E12B6">
        <w:rPr>
          <w:rFonts w:ascii="Arial" w:hAnsi="Arial" w:cs="Arial"/>
        </w:rPr>
        <w:t>Verify the surveillance cameras have</w:t>
      </w:r>
      <w:r w:rsidRPr="007E12B6">
        <w:rPr>
          <w:rFonts w:ascii="Arial" w:hAnsi="Arial" w:cs="Arial"/>
          <w:spacing w:val="-23"/>
        </w:rPr>
        <w:t xml:space="preserve"> </w:t>
      </w:r>
      <w:r w:rsidRPr="007E12B6">
        <w:rPr>
          <w:rFonts w:ascii="Arial" w:hAnsi="Arial" w:cs="Arial"/>
        </w:rPr>
        <w:t>power.</w:t>
      </w:r>
    </w:p>
    <w:p w14:paraId="2333F8E2" w14:textId="77777777" w:rsidR="00FB0D11" w:rsidRPr="007E12B6" w:rsidRDefault="00FB0D11" w:rsidP="00975132">
      <w:pPr>
        <w:pStyle w:val="ListParagraph"/>
        <w:numPr>
          <w:ilvl w:val="2"/>
          <w:numId w:val="15"/>
        </w:numPr>
        <w:tabs>
          <w:tab w:val="left" w:pos="2309"/>
        </w:tabs>
        <w:spacing w:before="119"/>
        <w:rPr>
          <w:rFonts w:ascii="Arial" w:eastAsia="Arial" w:hAnsi="Arial" w:cs="Arial"/>
        </w:rPr>
      </w:pPr>
      <w:r w:rsidRPr="007E12B6">
        <w:rPr>
          <w:rFonts w:ascii="Arial" w:hAnsi="Arial" w:cs="Arial"/>
        </w:rPr>
        <w:t>Verify the surveillance cameras have</w:t>
      </w:r>
      <w:r w:rsidRPr="007E12B6">
        <w:rPr>
          <w:rFonts w:ascii="Arial" w:hAnsi="Arial" w:cs="Arial"/>
          <w:spacing w:val="-21"/>
        </w:rPr>
        <w:t xml:space="preserve"> </w:t>
      </w:r>
      <w:r w:rsidRPr="007E12B6">
        <w:rPr>
          <w:rFonts w:ascii="Arial" w:hAnsi="Arial" w:cs="Arial"/>
        </w:rPr>
        <w:t>image.</w:t>
      </w:r>
    </w:p>
    <w:p w14:paraId="2333F8E3" w14:textId="77777777" w:rsidR="00FB0D11" w:rsidRPr="007E12B6" w:rsidRDefault="00FB0D11" w:rsidP="00975132">
      <w:pPr>
        <w:pStyle w:val="ListParagraph"/>
        <w:numPr>
          <w:ilvl w:val="2"/>
          <w:numId w:val="15"/>
        </w:numPr>
        <w:tabs>
          <w:tab w:val="left" w:pos="2309"/>
        </w:tabs>
        <w:spacing w:before="119"/>
        <w:rPr>
          <w:rFonts w:ascii="Arial" w:eastAsia="Arial" w:hAnsi="Arial" w:cs="Arial"/>
        </w:rPr>
      </w:pPr>
      <w:r w:rsidRPr="007E12B6">
        <w:rPr>
          <w:rFonts w:ascii="Arial" w:hAnsi="Arial" w:cs="Arial"/>
        </w:rPr>
        <w:t>For fixed cameras, provide proper alignment and adjustment of lens to satisfy the Port for accurate field of</w:t>
      </w:r>
      <w:r w:rsidRPr="007E12B6">
        <w:rPr>
          <w:rFonts w:ascii="Arial" w:hAnsi="Arial" w:cs="Arial"/>
          <w:spacing w:val="-14"/>
        </w:rPr>
        <w:t xml:space="preserve"> </w:t>
      </w:r>
      <w:r w:rsidRPr="007E12B6">
        <w:rPr>
          <w:rFonts w:ascii="Arial" w:hAnsi="Arial" w:cs="Arial"/>
        </w:rPr>
        <w:t>view.</w:t>
      </w:r>
    </w:p>
    <w:p w14:paraId="2333F8E4" w14:textId="77777777" w:rsidR="00FB0D11" w:rsidRPr="007E12B6" w:rsidRDefault="00FB0D11" w:rsidP="00975132">
      <w:pPr>
        <w:pStyle w:val="ListParagraph"/>
        <w:numPr>
          <w:ilvl w:val="2"/>
          <w:numId w:val="15"/>
        </w:numPr>
        <w:tabs>
          <w:tab w:val="left" w:pos="2309"/>
        </w:tabs>
        <w:spacing w:before="119"/>
        <w:rPr>
          <w:rFonts w:ascii="Arial" w:eastAsia="Arial" w:hAnsi="Arial" w:cs="Arial"/>
        </w:rPr>
      </w:pPr>
      <w:r w:rsidRPr="007E12B6">
        <w:rPr>
          <w:rFonts w:ascii="Arial" w:hAnsi="Arial" w:cs="Arial"/>
        </w:rPr>
        <w:t>Verify the new camera system equipment is fully functional and correctly controlled within the Video Management System</w:t>
      </w:r>
      <w:r w:rsidRPr="007E12B6">
        <w:rPr>
          <w:rFonts w:ascii="Arial" w:hAnsi="Arial" w:cs="Arial"/>
          <w:spacing w:val="-17"/>
        </w:rPr>
        <w:t xml:space="preserve"> </w:t>
      </w:r>
      <w:r w:rsidRPr="007E12B6">
        <w:rPr>
          <w:rFonts w:ascii="Arial" w:hAnsi="Arial" w:cs="Arial"/>
        </w:rPr>
        <w:t>(VMS).</w:t>
      </w:r>
    </w:p>
    <w:p w14:paraId="2333F8E5" w14:textId="77777777" w:rsidR="00FB0D11" w:rsidRPr="007E12B6" w:rsidRDefault="00FB0D11" w:rsidP="00975132">
      <w:pPr>
        <w:pStyle w:val="ListParagraph"/>
        <w:numPr>
          <w:ilvl w:val="2"/>
          <w:numId w:val="15"/>
        </w:numPr>
        <w:tabs>
          <w:tab w:val="left" w:pos="2309"/>
        </w:tabs>
        <w:spacing w:before="119"/>
        <w:rPr>
          <w:rFonts w:ascii="Arial" w:eastAsia="Arial" w:hAnsi="Arial" w:cs="Arial"/>
        </w:rPr>
      </w:pPr>
      <w:r w:rsidRPr="007E12B6">
        <w:rPr>
          <w:rFonts w:ascii="Arial" w:hAnsi="Arial" w:cs="Arial"/>
        </w:rPr>
        <w:t>Provide report showing all equipment addresses, passwords, usernames, equipment models, locations, and firmware</w:t>
      </w:r>
      <w:r w:rsidRPr="007E12B6">
        <w:rPr>
          <w:rFonts w:ascii="Arial" w:hAnsi="Arial" w:cs="Arial"/>
          <w:spacing w:val="-27"/>
        </w:rPr>
        <w:t xml:space="preserve"> </w:t>
      </w:r>
      <w:r w:rsidRPr="007E12B6">
        <w:rPr>
          <w:rFonts w:ascii="Arial" w:hAnsi="Arial" w:cs="Arial"/>
        </w:rPr>
        <w:t>installed.</w:t>
      </w:r>
    </w:p>
    <w:p w14:paraId="2333F8E6" w14:textId="77777777" w:rsidR="00FB0D11" w:rsidRPr="007E12B6" w:rsidRDefault="00FB0D11" w:rsidP="00975132">
      <w:pPr>
        <w:pStyle w:val="ListParagraph"/>
        <w:numPr>
          <w:ilvl w:val="1"/>
          <w:numId w:val="15"/>
        </w:numPr>
        <w:tabs>
          <w:tab w:val="left" w:pos="1589"/>
        </w:tabs>
        <w:spacing w:before="121"/>
        <w:rPr>
          <w:rFonts w:ascii="Arial" w:eastAsia="Arial" w:hAnsi="Arial" w:cs="Arial"/>
        </w:rPr>
      </w:pPr>
      <w:r w:rsidRPr="007E12B6">
        <w:rPr>
          <w:rFonts w:ascii="Arial" w:hAnsi="Arial" w:cs="Arial"/>
        </w:rPr>
        <w:t>ADJUSTING</w:t>
      </w:r>
    </w:p>
    <w:p w14:paraId="2333F8E7" w14:textId="77777777" w:rsidR="00FB0D11" w:rsidRPr="007E12B6" w:rsidRDefault="00FB0D11" w:rsidP="00975132">
      <w:pPr>
        <w:pStyle w:val="ListParagraph"/>
        <w:numPr>
          <w:ilvl w:val="2"/>
          <w:numId w:val="15"/>
        </w:numPr>
        <w:tabs>
          <w:tab w:val="left" w:pos="2309"/>
        </w:tabs>
        <w:spacing w:before="119"/>
        <w:rPr>
          <w:rFonts w:ascii="Arial" w:eastAsia="Arial" w:hAnsi="Arial" w:cs="Arial"/>
        </w:rPr>
      </w:pPr>
      <w:r w:rsidRPr="007E12B6">
        <w:rPr>
          <w:rFonts w:ascii="Arial" w:hAnsi="Arial" w:cs="Arial"/>
        </w:rPr>
        <w:t>Adjust camera field of view (FOV), to satisfy the</w:t>
      </w:r>
      <w:r w:rsidRPr="007E12B6">
        <w:rPr>
          <w:rFonts w:ascii="Arial" w:hAnsi="Arial" w:cs="Arial"/>
          <w:spacing w:val="-19"/>
        </w:rPr>
        <w:t xml:space="preserve"> </w:t>
      </w:r>
      <w:r w:rsidRPr="007E12B6">
        <w:rPr>
          <w:rFonts w:ascii="Arial" w:hAnsi="Arial" w:cs="Arial"/>
        </w:rPr>
        <w:t>Port.</w:t>
      </w:r>
    </w:p>
    <w:p w14:paraId="2333F8E8" w14:textId="77777777" w:rsidR="00FB0D11" w:rsidRPr="007E12B6" w:rsidRDefault="00FB0D11" w:rsidP="00975132">
      <w:pPr>
        <w:pStyle w:val="ListParagraph"/>
        <w:numPr>
          <w:ilvl w:val="2"/>
          <w:numId w:val="15"/>
        </w:numPr>
        <w:tabs>
          <w:tab w:val="left" w:pos="2309"/>
        </w:tabs>
        <w:spacing w:before="121"/>
        <w:rPr>
          <w:rFonts w:ascii="Arial" w:eastAsia="Arial" w:hAnsi="Arial" w:cs="Arial"/>
        </w:rPr>
      </w:pPr>
      <w:r w:rsidRPr="007E12B6">
        <w:rPr>
          <w:rFonts w:ascii="Arial" w:eastAsia="Arial" w:hAnsi="Arial" w:cs="Arial"/>
        </w:rPr>
        <w:t>Set all camera and lens parameters to manufacturer’s</w:t>
      </w:r>
      <w:r w:rsidRPr="007E12B6">
        <w:rPr>
          <w:rFonts w:ascii="Arial" w:eastAsia="Arial" w:hAnsi="Arial" w:cs="Arial"/>
          <w:spacing w:val="-31"/>
        </w:rPr>
        <w:t xml:space="preserve"> </w:t>
      </w:r>
      <w:r w:rsidRPr="007E12B6">
        <w:rPr>
          <w:rFonts w:ascii="Arial" w:eastAsia="Arial" w:hAnsi="Arial" w:cs="Arial"/>
        </w:rPr>
        <w:t>recommendations.</w:t>
      </w:r>
    </w:p>
    <w:p w14:paraId="2333F8E9" w14:textId="77777777" w:rsidR="00FB0D11" w:rsidRPr="007E12B6" w:rsidRDefault="00FB0D11" w:rsidP="00975132">
      <w:pPr>
        <w:pStyle w:val="ListParagraph"/>
        <w:numPr>
          <w:ilvl w:val="1"/>
          <w:numId w:val="15"/>
        </w:numPr>
        <w:tabs>
          <w:tab w:val="left" w:pos="1589"/>
        </w:tabs>
        <w:spacing w:before="119"/>
        <w:rPr>
          <w:rFonts w:ascii="Arial" w:eastAsia="Arial" w:hAnsi="Arial" w:cs="Arial"/>
        </w:rPr>
      </w:pPr>
      <w:r w:rsidRPr="007E12B6">
        <w:rPr>
          <w:rFonts w:ascii="Arial" w:hAnsi="Arial" w:cs="Arial"/>
        </w:rPr>
        <w:t>QUALITY</w:t>
      </w:r>
      <w:r w:rsidRPr="007E12B6">
        <w:rPr>
          <w:rFonts w:ascii="Arial" w:hAnsi="Arial" w:cs="Arial"/>
          <w:spacing w:val="-8"/>
        </w:rPr>
        <w:t xml:space="preserve"> </w:t>
      </w:r>
      <w:r w:rsidRPr="007E12B6">
        <w:rPr>
          <w:rFonts w:ascii="Arial" w:hAnsi="Arial" w:cs="Arial"/>
        </w:rPr>
        <w:t>ASSURANCE</w:t>
      </w:r>
    </w:p>
    <w:p w14:paraId="2333F8EA" w14:textId="77777777" w:rsidR="00FB0D11" w:rsidRPr="007E12B6" w:rsidRDefault="00FB0D11" w:rsidP="00975132">
      <w:pPr>
        <w:spacing w:before="7"/>
        <w:rPr>
          <w:rFonts w:ascii="Arial" w:eastAsia="Arial" w:hAnsi="Arial" w:cs="Arial"/>
        </w:rPr>
      </w:pPr>
    </w:p>
    <w:p w14:paraId="2333F8EB" w14:textId="77777777" w:rsidR="00FB0D11" w:rsidRPr="007E12B6" w:rsidRDefault="00FB0D11" w:rsidP="00975132">
      <w:pPr>
        <w:pStyle w:val="ListParagraph"/>
        <w:numPr>
          <w:ilvl w:val="2"/>
          <w:numId w:val="15"/>
        </w:numPr>
        <w:tabs>
          <w:tab w:val="left" w:pos="2309"/>
        </w:tabs>
        <w:rPr>
          <w:rFonts w:ascii="Arial" w:eastAsia="Arial" w:hAnsi="Arial" w:cs="Arial"/>
        </w:rPr>
      </w:pPr>
      <w:r w:rsidRPr="007E12B6">
        <w:rPr>
          <w:rFonts w:ascii="Arial" w:hAnsi="Arial" w:cs="Arial"/>
        </w:rPr>
        <w:t>Perform Work in accordance with federal, state, and local standards and regulations including Occupational Safety and Health Administration (OSHA), Division of Labor Standards Enforcement (DLSE),</w:t>
      </w:r>
      <w:r w:rsidRPr="007E12B6">
        <w:rPr>
          <w:rFonts w:ascii="Arial" w:hAnsi="Arial" w:cs="Arial"/>
          <w:spacing w:val="-23"/>
        </w:rPr>
        <w:t xml:space="preserve"> </w:t>
      </w:r>
      <w:r w:rsidRPr="007E12B6">
        <w:rPr>
          <w:rFonts w:ascii="Arial" w:hAnsi="Arial" w:cs="Arial"/>
        </w:rPr>
        <w:t>regulations.</w:t>
      </w:r>
    </w:p>
    <w:p w14:paraId="2333F8EC" w14:textId="77777777" w:rsidR="00FB0D11" w:rsidRPr="007E12B6" w:rsidRDefault="00FB0D11" w:rsidP="00975132">
      <w:pPr>
        <w:pStyle w:val="ListParagraph"/>
        <w:numPr>
          <w:ilvl w:val="2"/>
          <w:numId w:val="15"/>
        </w:numPr>
        <w:tabs>
          <w:tab w:val="left" w:pos="2309"/>
        </w:tabs>
        <w:spacing w:before="119"/>
        <w:rPr>
          <w:rFonts w:ascii="Arial" w:eastAsia="Arial" w:hAnsi="Arial" w:cs="Arial"/>
        </w:rPr>
      </w:pPr>
      <w:r w:rsidRPr="007E12B6">
        <w:rPr>
          <w:rFonts w:ascii="Arial" w:hAnsi="Arial" w:cs="Arial"/>
        </w:rPr>
        <w:t>Unapproved Materials: The Contractor, at no cost to the Port, shall remove and replace any unapproved equipment, materials, or system components with approved equipment, materials, or system</w:t>
      </w:r>
      <w:r w:rsidRPr="007E12B6">
        <w:rPr>
          <w:rFonts w:ascii="Arial" w:hAnsi="Arial" w:cs="Arial"/>
          <w:spacing w:val="-23"/>
        </w:rPr>
        <w:t xml:space="preserve"> </w:t>
      </w:r>
      <w:r w:rsidRPr="007E12B6">
        <w:rPr>
          <w:rFonts w:ascii="Arial" w:hAnsi="Arial" w:cs="Arial"/>
        </w:rPr>
        <w:t>components.</w:t>
      </w:r>
    </w:p>
    <w:p w14:paraId="2333F8ED" w14:textId="77777777" w:rsidR="00B93BA8" w:rsidRPr="007E12B6" w:rsidRDefault="00B93BA8" w:rsidP="0067114D">
      <w:pPr>
        <w:tabs>
          <w:tab w:val="left" w:pos="2309"/>
        </w:tabs>
        <w:spacing w:before="119"/>
        <w:ind w:left="1440"/>
        <w:rPr>
          <w:rFonts w:ascii="Arial" w:hAnsi="Arial" w:cs="Arial"/>
        </w:rPr>
      </w:pPr>
    </w:p>
    <w:p w14:paraId="2333F8EE" w14:textId="77777777" w:rsidR="00B93BA8" w:rsidRPr="007E12B6" w:rsidRDefault="00B93BA8" w:rsidP="00DD137C">
      <w:pPr>
        <w:pStyle w:val="NumberedMaterial"/>
        <w:rPr>
          <w:rFonts w:cs="Arial"/>
          <w:szCs w:val="22"/>
          <w:u w:val="single"/>
        </w:rPr>
      </w:pPr>
      <w:r w:rsidRPr="007E12B6">
        <w:rPr>
          <w:rFonts w:cs="Arial"/>
          <w:szCs w:val="22"/>
          <w:u w:val="single"/>
        </w:rPr>
        <w:t>MEASUREMENT AND PAYMENT</w:t>
      </w:r>
    </w:p>
    <w:p w14:paraId="2333F8EF" w14:textId="77777777" w:rsidR="00B93BA8" w:rsidRPr="007E12B6" w:rsidRDefault="00B93BA8" w:rsidP="0067114D">
      <w:pPr>
        <w:pStyle w:val="NumberedMaterial"/>
        <w:numPr>
          <w:ilvl w:val="1"/>
          <w:numId w:val="15"/>
        </w:numPr>
        <w:rPr>
          <w:rFonts w:cs="Arial"/>
          <w:szCs w:val="22"/>
        </w:rPr>
      </w:pPr>
      <w:r w:rsidRPr="007E12B6">
        <w:rPr>
          <w:rFonts w:cs="Arial"/>
          <w:szCs w:val="22"/>
        </w:rPr>
        <w:t>GENERAL</w:t>
      </w:r>
    </w:p>
    <w:p w14:paraId="2333F8F0" w14:textId="77777777" w:rsidR="00B93BA8" w:rsidRPr="007E12B6" w:rsidRDefault="00B93BA8" w:rsidP="0067114D">
      <w:pPr>
        <w:widowControl/>
        <w:numPr>
          <w:ilvl w:val="2"/>
          <w:numId w:val="11"/>
        </w:numPr>
        <w:spacing w:after="120"/>
        <w:rPr>
          <w:rFonts w:ascii="Arial" w:hAnsi="Arial" w:cs="Arial"/>
          <w:color w:val="000000"/>
        </w:rPr>
      </w:pPr>
      <w:r w:rsidRPr="007E12B6">
        <w:rPr>
          <w:rFonts w:ascii="Arial" w:hAnsi="Arial" w:cs="Arial"/>
        </w:rPr>
        <w:t xml:space="preserve">No separate measurement or payment will be made for the Work required by this section. The cost for this portion of the Work will be considered incidental to, and included in the payments made for the applicable bid items in the </w:t>
      </w:r>
      <w:r w:rsidRPr="007E12B6">
        <w:rPr>
          <w:rFonts w:ascii="Arial" w:hAnsi="Arial" w:cs="Arial"/>
          <w:color w:val="000000"/>
        </w:rPr>
        <w:t>[</w:t>
      </w:r>
      <w:r w:rsidRPr="007E12B6">
        <w:rPr>
          <w:rFonts w:ascii="Arial" w:hAnsi="Arial" w:cs="Arial"/>
          <w:color w:val="000000"/>
          <w:shd w:val="clear" w:color="auto" w:fill="FBD4B4"/>
        </w:rPr>
        <w:t>Schedule of Unit Prices</w:t>
      </w:r>
      <w:r w:rsidRPr="007E12B6">
        <w:rPr>
          <w:rFonts w:ascii="Arial" w:hAnsi="Arial" w:cs="Arial"/>
          <w:color w:val="000000"/>
        </w:rPr>
        <w:t>] [</w:t>
      </w:r>
      <w:r w:rsidRPr="007E12B6">
        <w:rPr>
          <w:rFonts w:ascii="Arial" w:hAnsi="Arial" w:cs="Arial"/>
          <w:color w:val="000000"/>
          <w:shd w:val="clear" w:color="auto" w:fill="FBD4B4"/>
        </w:rPr>
        <w:t>Lump Sum price bid for the Project</w:t>
      </w:r>
      <w:r w:rsidRPr="007E12B6">
        <w:rPr>
          <w:rFonts w:ascii="Arial" w:hAnsi="Arial" w:cs="Arial"/>
          <w:color w:val="000000"/>
        </w:rPr>
        <w:t>].</w:t>
      </w:r>
    </w:p>
    <w:p w14:paraId="2333F8F1" w14:textId="77777777" w:rsidR="00E339ED" w:rsidRPr="007E12B6" w:rsidRDefault="00E339ED" w:rsidP="0067114D">
      <w:pPr>
        <w:rPr>
          <w:rFonts w:ascii="Arial" w:hAnsi="Arial" w:cs="Arial"/>
        </w:rPr>
      </w:pPr>
    </w:p>
    <w:p w14:paraId="2333F8F2" w14:textId="77777777" w:rsidR="009711F0" w:rsidRPr="007E12B6" w:rsidRDefault="009711F0" w:rsidP="009711F0">
      <w:pPr>
        <w:pStyle w:val="End"/>
        <w:spacing w:before="0"/>
        <w:rPr>
          <w:rFonts w:cs="Arial"/>
          <w:szCs w:val="22"/>
        </w:rPr>
      </w:pPr>
      <w:r w:rsidRPr="007E12B6">
        <w:rPr>
          <w:rFonts w:cs="Arial"/>
          <w:szCs w:val="22"/>
        </w:rPr>
        <w:t>End of Section</w:t>
      </w:r>
    </w:p>
    <w:p w14:paraId="2333F8F3" w14:textId="77777777" w:rsidR="009711F0" w:rsidRPr="007E12B6" w:rsidRDefault="009711F0" w:rsidP="009711F0">
      <w:pPr>
        <w:pStyle w:val="End"/>
        <w:spacing w:before="0"/>
        <w:jc w:val="left"/>
        <w:rPr>
          <w:rFonts w:cs="Arial"/>
          <w:szCs w:val="22"/>
        </w:rPr>
      </w:pPr>
      <w:r w:rsidRPr="007E12B6">
        <w:rPr>
          <w:rFonts w:cs="Arial"/>
          <w:szCs w:val="22"/>
        </w:rPr>
        <w:t>10/15/2014 New Section Added Sole Source and Salient Characteristics Note to Part 2</w:t>
      </w:r>
    </w:p>
    <w:p w14:paraId="2333F8F4" w14:textId="77777777" w:rsidR="009711F0" w:rsidRPr="007E12B6" w:rsidRDefault="009711F0" w:rsidP="009711F0">
      <w:pPr>
        <w:pStyle w:val="End"/>
        <w:spacing w:before="0"/>
        <w:jc w:val="left"/>
        <w:rPr>
          <w:rFonts w:cs="Arial"/>
          <w:szCs w:val="22"/>
        </w:rPr>
      </w:pPr>
      <w:r w:rsidRPr="007E12B6">
        <w:rPr>
          <w:rFonts w:cs="Arial"/>
          <w:szCs w:val="22"/>
        </w:rPr>
        <w:t>01/29/2015 Revised Sole Source</w:t>
      </w:r>
    </w:p>
    <w:p w14:paraId="2333F8F5" w14:textId="77777777" w:rsidR="009711F0" w:rsidRPr="007E12B6" w:rsidRDefault="001E0AA4" w:rsidP="009711F0">
      <w:pPr>
        <w:pStyle w:val="End"/>
        <w:spacing w:before="0"/>
        <w:jc w:val="left"/>
        <w:rPr>
          <w:rFonts w:cs="Arial"/>
          <w:szCs w:val="22"/>
        </w:rPr>
      </w:pPr>
      <w:r w:rsidRPr="007E12B6">
        <w:rPr>
          <w:rFonts w:cs="Arial"/>
          <w:szCs w:val="22"/>
        </w:rPr>
        <w:t>12/04/2018</w:t>
      </w:r>
      <w:r w:rsidR="009711F0" w:rsidRPr="007E12B6">
        <w:rPr>
          <w:rFonts w:cs="Arial"/>
          <w:szCs w:val="22"/>
        </w:rPr>
        <w:t xml:space="preserve"> Renamed Section, Revised section</w:t>
      </w:r>
    </w:p>
    <w:p w14:paraId="2333F8F6" w14:textId="77777777" w:rsidR="00FB0D11" w:rsidRPr="007E12B6" w:rsidRDefault="00FB0D11" w:rsidP="0067114D">
      <w:pPr>
        <w:tabs>
          <w:tab w:val="left" w:pos="7339"/>
        </w:tabs>
        <w:jc w:val="center"/>
        <w:rPr>
          <w:rFonts w:ascii="Arial" w:hAnsi="Arial" w:cs="Arial"/>
        </w:rPr>
      </w:pPr>
    </w:p>
    <w:sectPr w:rsidR="00FB0D11" w:rsidRPr="007E12B6" w:rsidSect="0067114D">
      <w:headerReference w:type="default" r:id="rId12"/>
      <w:footerReference w:type="default" r:id="rId13"/>
      <w:pgSz w:w="12240" w:h="15840"/>
      <w:pgMar w:top="1440" w:right="1440" w:bottom="135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33F8FA" w14:textId="77777777" w:rsidR="00D62BFC" w:rsidRDefault="00D62BFC" w:rsidP="0067114D">
      <w:r>
        <w:separator/>
      </w:r>
    </w:p>
  </w:endnote>
  <w:endnote w:type="continuationSeparator" w:id="0">
    <w:p w14:paraId="2333F8FB" w14:textId="77777777" w:rsidR="00D62BFC" w:rsidRDefault="00D62BFC" w:rsidP="00161DE1">
      <w:r>
        <w:continuationSeparator/>
      </w:r>
    </w:p>
  </w:endnote>
  <w:endnote w:type="continuationNotice" w:id="1">
    <w:p w14:paraId="2333F8FC" w14:textId="77777777" w:rsidR="00D62BFC" w:rsidRDefault="00D62B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33F902" w14:textId="77777777" w:rsidR="0090274A" w:rsidRPr="0067114D" w:rsidRDefault="0090274A" w:rsidP="0067114D">
    <w:pPr>
      <w:widowControl/>
      <w:pBdr>
        <w:top w:val="single" w:sz="4" w:space="2" w:color="auto"/>
      </w:pBdr>
      <w:tabs>
        <w:tab w:val="center" w:pos="5040"/>
        <w:tab w:val="right" w:pos="9360"/>
      </w:tabs>
      <w:rPr>
        <w:rFonts w:ascii="Arial Rounded MT Bold" w:hAnsi="Arial Rounded MT Bold"/>
        <w:spacing w:val="10"/>
        <w:sz w:val="18"/>
      </w:rPr>
    </w:pPr>
    <w:r w:rsidRPr="0067114D">
      <w:rPr>
        <w:spacing w:val="10"/>
      </w:rPr>
      <w:t>MC-XXXXXXX / WP</w:t>
    </w:r>
    <w:r w:rsidRPr="00161DE1">
      <w:rPr>
        <w:rFonts w:ascii="Arial Rounded MT Bold" w:eastAsia="Times New Roman" w:hAnsi="Arial Rounded MT Bold" w:cs="Times New Roman"/>
        <w:spacing w:val="10"/>
        <w:sz w:val="18"/>
        <w:szCs w:val="24"/>
      </w:rPr>
      <w:t>-#UXXXXX</w:t>
    </w:r>
    <w:r w:rsidRPr="0067114D">
      <w:rPr>
        <w:rFonts w:ascii="Arial Rounded MT Bold" w:hAnsi="Arial Rounded MT Bold"/>
        <w:spacing w:val="10"/>
        <w:sz w:val="18"/>
      </w:rPr>
      <w:tab/>
    </w:r>
    <w:r w:rsidRPr="0067114D">
      <w:rPr>
        <w:rFonts w:ascii="Arial Rounded MT Bold" w:hAnsi="Arial Rounded MT Bold"/>
        <w:spacing w:val="10"/>
        <w:sz w:val="18"/>
      </w:rPr>
      <w:tab/>
      <w:t xml:space="preserve">28 </w:t>
    </w:r>
    <w:r w:rsidR="00CC0DD5" w:rsidRPr="0067114D">
      <w:rPr>
        <w:rFonts w:ascii="Arial Rounded MT Bold" w:hAnsi="Arial Rounded MT Bold"/>
        <w:spacing w:val="10"/>
        <w:sz w:val="18"/>
      </w:rPr>
      <w:t>23 00</w:t>
    </w:r>
    <w:r w:rsidRPr="0067114D">
      <w:rPr>
        <w:rFonts w:ascii="Arial Rounded MT Bold" w:hAnsi="Arial Rounded MT Bold"/>
        <w:spacing w:val="10"/>
        <w:sz w:val="18"/>
      </w:rPr>
      <w:t>-</w:t>
    </w:r>
    <w:r w:rsidRPr="0067114D">
      <w:rPr>
        <w:rFonts w:ascii="Arial Rounded MT Bold" w:hAnsi="Arial Rounded MT Bold"/>
        <w:spacing w:val="10"/>
        <w:sz w:val="18"/>
      </w:rPr>
      <w:fldChar w:fldCharType="begin"/>
    </w:r>
    <w:r w:rsidRPr="0067114D">
      <w:rPr>
        <w:rFonts w:ascii="Arial Rounded MT Bold" w:hAnsi="Arial Rounded MT Bold"/>
        <w:spacing w:val="10"/>
        <w:sz w:val="18"/>
      </w:rPr>
      <w:instrText xml:space="preserve"> PAGE </w:instrText>
    </w:r>
    <w:r w:rsidRPr="0067114D">
      <w:rPr>
        <w:rFonts w:ascii="Arial Rounded MT Bold" w:hAnsi="Arial Rounded MT Bold"/>
        <w:spacing w:val="10"/>
        <w:sz w:val="18"/>
      </w:rPr>
      <w:fldChar w:fldCharType="separate"/>
    </w:r>
    <w:r w:rsidR="00474530">
      <w:rPr>
        <w:rFonts w:ascii="Arial Rounded MT Bold" w:hAnsi="Arial Rounded MT Bold"/>
        <w:noProof/>
        <w:spacing w:val="10"/>
        <w:sz w:val="18"/>
      </w:rPr>
      <w:t>1</w:t>
    </w:r>
    <w:r w:rsidRPr="0067114D">
      <w:rPr>
        <w:rFonts w:ascii="Arial Rounded MT Bold" w:hAnsi="Arial Rounded MT Bold"/>
        <w:spacing w:val="10"/>
        <w:sz w:val="18"/>
      </w:rPr>
      <w:fldChar w:fldCharType="end"/>
    </w:r>
  </w:p>
  <w:p w14:paraId="2333F903" w14:textId="213FF45B" w:rsidR="00230655" w:rsidRPr="00DD137C" w:rsidRDefault="009711F0" w:rsidP="0067114D">
    <w:pPr>
      <w:pStyle w:val="Footer"/>
      <w:rPr>
        <w:rFonts w:ascii="Arial Rounded MT Bold" w:hAnsi="Arial Rounded MT Bold"/>
        <w:sz w:val="18"/>
        <w:szCs w:val="18"/>
      </w:rPr>
    </w:pPr>
    <w:r w:rsidRPr="00DD137C">
      <w:rPr>
        <w:rFonts w:ascii="Arial Rounded MT Bold" w:hAnsi="Arial Rounded MT Bold"/>
        <w:sz w:val="18"/>
        <w:szCs w:val="18"/>
      </w:rPr>
      <w:t xml:space="preserve">Rev: </w:t>
    </w:r>
    <w:r>
      <w:rPr>
        <w:rFonts w:ascii="Arial Rounded MT Bold" w:hAnsi="Arial Rounded MT Bold"/>
        <w:sz w:val="18"/>
        <w:szCs w:val="18"/>
      </w:rPr>
      <w:t>1</w:t>
    </w:r>
    <w:r w:rsidR="00085CD0">
      <w:rPr>
        <w:rFonts w:ascii="Arial Rounded MT Bold" w:hAnsi="Arial Rounded MT Bold"/>
        <w:sz w:val="18"/>
        <w:szCs w:val="18"/>
      </w:rPr>
      <w:t>2</w:t>
    </w:r>
    <w:r>
      <w:rPr>
        <w:rFonts w:ascii="Arial Rounded MT Bold" w:hAnsi="Arial Rounded MT Bold"/>
        <w:sz w:val="18"/>
        <w:szCs w:val="18"/>
      </w:rPr>
      <w:t>/</w:t>
    </w:r>
    <w:r w:rsidR="00C16FD3">
      <w:rPr>
        <w:rFonts w:ascii="Arial Rounded MT Bold" w:hAnsi="Arial Rounded MT Bold"/>
        <w:sz w:val="18"/>
        <w:szCs w:val="18"/>
      </w:rPr>
      <w:t>19</w:t>
    </w:r>
    <w:r>
      <w:rPr>
        <w:rFonts w:ascii="Arial Rounded MT Bold" w:hAnsi="Arial Rounded MT Bold"/>
        <w:sz w:val="18"/>
        <w:szCs w:val="18"/>
      </w:rPr>
      <w:t>/18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33F8F7" w14:textId="77777777" w:rsidR="00D62BFC" w:rsidRDefault="00D62BFC" w:rsidP="00161DE1">
      <w:r>
        <w:separator/>
      </w:r>
    </w:p>
  </w:footnote>
  <w:footnote w:type="continuationSeparator" w:id="0">
    <w:p w14:paraId="2333F8F8" w14:textId="77777777" w:rsidR="00D62BFC" w:rsidRDefault="00D62BFC" w:rsidP="00161DE1">
      <w:r>
        <w:continuationSeparator/>
      </w:r>
    </w:p>
  </w:footnote>
  <w:footnote w:type="continuationNotice" w:id="1">
    <w:p w14:paraId="2333F8F9" w14:textId="77777777" w:rsidR="00D62BFC" w:rsidRDefault="00D62B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33F8FE" w14:textId="77777777" w:rsidR="00304844" w:rsidRPr="0067114D" w:rsidRDefault="00304844" w:rsidP="0067114D">
    <w:pPr>
      <w:widowControl/>
      <w:rPr>
        <w:rFonts w:ascii="Arial Rounded MT Bold" w:hAnsi="Arial Rounded MT Bold"/>
        <w:caps/>
        <w:sz w:val="18"/>
      </w:rPr>
    </w:pPr>
    <w:r w:rsidRPr="0067114D">
      <w:rPr>
        <w:rFonts w:ascii="Arial Rounded MT Bold" w:hAnsi="Arial Rounded MT Bold"/>
        <w:caps/>
        <w:sz w:val="18"/>
      </w:rPr>
      <w:t xml:space="preserve">DIVISION 28 – </w:t>
    </w:r>
    <w:r w:rsidRPr="00161DE1">
      <w:rPr>
        <w:rFonts w:ascii="Arial Rounded MT Bold" w:eastAsia="Times New Roman" w:hAnsi="Arial Rounded MT Bold" w:cs="Times New Roman"/>
        <w:caps/>
        <w:sz w:val="18"/>
        <w:szCs w:val="18"/>
      </w:rPr>
      <w:t>electronic safety and security</w:t>
    </w:r>
  </w:p>
  <w:p w14:paraId="2333F8FF" w14:textId="77777777" w:rsidR="00304844" w:rsidRPr="00161DE1" w:rsidRDefault="00304844" w:rsidP="00DD137C">
    <w:pPr>
      <w:widowControl/>
      <w:pBdr>
        <w:bottom w:val="single" w:sz="4" w:space="1" w:color="auto"/>
      </w:pBdr>
      <w:rPr>
        <w:rFonts w:ascii="Arial Rounded MT Bold" w:eastAsia="Times New Roman" w:hAnsi="Arial Rounded MT Bold" w:cs="Times New Roman"/>
        <w:sz w:val="18"/>
        <w:szCs w:val="18"/>
      </w:rPr>
    </w:pPr>
    <w:r w:rsidRPr="00161DE1">
      <w:rPr>
        <w:rFonts w:ascii="Arial Rounded MT Bold" w:eastAsia="Times New Roman" w:hAnsi="Arial Rounded MT Bold" w:cs="Times New Roman"/>
        <w:sz w:val="18"/>
        <w:szCs w:val="18"/>
      </w:rPr>
      <w:t xml:space="preserve">Section 28 </w:t>
    </w:r>
    <w:r>
      <w:rPr>
        <w:rFonts w:ascii="Arial Rounded MT Bold" w:eastAsia="Times New Roman" w:hAnsi="Arial Rounded MT Bold" w:cs="Times New Roman"/>
        <w:sz w:val="18"/>
        <w:szCs w:val="18"/>
      </w:rPr>
      <w:t>23</w:t>
    </w:r>
    <w:r w:rsidRPr="00161DE1">
      <w:rPr>
        <w:rFonts w:ascii="Arial Rounded MT Bold" w:eastAsia="Times New Roman" w:hAnsi="Arial Rounded MT Bold" w:cs="Times New Roman"/>
        <w:sz w:val="18"/>
        <w:szCs w:val="18"/>
      </w:rPr>
      <w:t xml:space="preserve"> </w:t>
    </w:r>
    <w:r w:rsidR="00C578A2">
      <w:rPr>
        <w:rFonts w:ascii="Arial Rounded MT Bold" w:eastAsia="Times New Roman" w:hAnsi="Arial Rounded MT Bold" w:cs="Times New Roman"/>
        <w:sz w:val="18"/>
        <w:szCs w:val="18"/>
      </w:rPr>
      <w:t>00</w:t>
    </w:r>
    <w:r w:rsidR="00474530">
      <w:rPr>
        <w:rFonts w:ascii="Arial Rounded MT Bold" w:eastAsia="Times New Roman" w:hAnsi="Arial Rounded MT Bold" w:cs="Times New Roman"/>
        <w:sz w:val="18"/>
        <w:szCs w:val="18"/>
      </w:rPr>
      <w:t xml:space="preserve"> </w:t>
    </w:r>
    <w:r w:rsidR="00053CC2">
      <w:rPr>
        <w:rFonts w:ascii="Arial Rounded MT Bold" w:eastAsia="Times New Roman" w:hAnsi="Arial Rounded MT Bold" w:cs="Times New Roman"/>
        <w:sz w:val="18"/>
        <w:szCs w:val="18"/>
      </w:rPr>
      <w:t>Video Surveillance Remote Devices and Sensors</w:t>
    </w:r>
  </w:p>
  <w:p w14:paraId="2333F900" w14:textId="77777777" w:rsidR="00304844" w:rsidRPr="0067114D" w:rsidRDefault="00304844" w:rsidP="0067114D">
    <w:pPr>
      <w:pStyle w:val="Header"/>
      <w:numPr>
        <w:ins w:id="1" w:author="Unknown"/>
      </w:num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597EDB"/>
    <w:multiLevelType w:val="multilevel"/>
    <w:tmpl w:val="18E21BCA"/>
    <w:lvl w:ilvl="0">
      <w:start w:val="2"/>
      <w:numFmt w:val="decimal"/>
      <w:lvlText w:val="%1"/>
      <w:lvlJc w:val="left"/>
      <w:pPr>
        <w:ind w:left="1588" w:hanging="721"/>
      </w:pPr>
      <w:rPr>
        <w:rFonts w:hint="default"/>
      </w:rPr>
    </w:lvl>
    <w:lvl w:ilvl="1">
      <w:start w:val="1"/>
      <w:numFmt w:val="decimal"/>
      <w:lvlText w:val="%1.%2"/>
      <w:lvlJc w:val="left"/>
      <w:pPr>
        <w:ind w:left="1588" w:hanging="721"/>
      </w:pPr>
      <w:rPr>
        <w:rFonts w:ascii="Arial" w:eastAsia="Arial" w:hAnsi="Arial" w:hint="default"/>
        <w:spacing w:val="-1"/>
        <w:w w:val="100"/>
        <w:sz w:val="22"/>
        <w:szCs w:val="22"/>
      </w:rPr>
    </w:lvl>
    <w:lvl w:ilvl="2">
      <w:start w:val="1"/>
      <w:numFmt w:val="upperLetter"/>
      <w:lvlText w:val="%3."/>
      <w:lvlJc w:val="left"/>
      <w:pPr>
        <w:ind w:left="2308" w:hanging="721"/>
      </w:pPr>
      <w:rPr>
        <w:rFonts w:ascii="Arial" w:eastAsia="Arial" w:hAnsi="Arial" w:hint="default"/>
        <w:spacing w:val="-1"/>
        <w:w w:val="100"/>
        <w:sz w:val="22"/>
        <w:szCs w:val="22"/>
      </w:rPr>
    </w:lvl>
    <w:lvl w:ilvl="3">
      <w:start w:val="1"/>
      <w:numFmt w:val="decimal"/>
      <w:lvlText w:val="%4."/>
      <w:lvlJc w:val="left"/>
      <w:pPr>
        <w:ind w:left="3028" w:hanging="721"/>
      </w:pPr>
      <w:rPr>
        <w:rFonts w:ascii="Arial" w:eastAsia="Arial" w:hAnsi="Arial" w:hint="default"/>
        <w:spacing w:val="-1"/>
        <w:w w:val="100"/>
        <w:sz w:val="22"/>
        <w:szCs w:val="22"/>
      </w:rPr>
    </w:lvl>
    <w:lvl w:ilvl="4">
      <w:start w:val="1"/>
      <w:numFmt w:val="lowerLetter"/>
      <w:lvlText w:val="%5."/>
      <w:lvlJc w:val="left"/>
      <w:pPr>
        <w:ind w:left="3748" w:hanging="721"/>
      </w:pPr>
      <w:rPr>
        <w:rFonts w:ascii="Arial" w:eastAsia="Arial" w:hAnsi="Arial" w:hint="default"/>
        <w:spacing w:val="-1"/>
        <w:w w:val="100"/>
        <w:sz w:val="22"/>
        <w:szCs w:val="22"/>
      </w:rPr>
    </w:lvl>
    <w:lvl w:ilvl="5">
      <w:start w:val="1"/>
      <w:numFmt w:val="bullet"/>
      <w:lvlText w:val="•"/>
      <w:lvlJc w:val="left"/>
      <w:pPr>
        <w:ind w:left="4870" w:hanging="721"/>
      </w:pPr>
      <w:rPr>
        <w:rFonts w:hint="default"/>
      </w:rPr>
    </w:lvl>
    <w:lvl w:ilvl="6">
      <w:start w:val="1"/>
      <w:numFmt w:val="bullet"/>
      <w:lvlText w:val="•"/>
      <w:lvlJc w:val="left"/>
      <w:pPr>
        <w:ind w:left="6000" w:hanging="721"/>
      </w:pPr>
      <w:rPr>
        <w:rFonts w:hint="default"/>
      </w:rPr>
    </w:lvl>
    <w:lvl w:ilvl="7">
      <w:start w:val="1"/>
      <w:numFmt w:val="bullet"/>
      <w:lvlText w:val="•"/>
      <w:lvlJc w:val="left"/>
      <w:pPr>
        <w:ind w:left="7130" w:hanging="721"/>
      </w:pPr>
      <w:rPr>
        <w:rFonts w:hint="default"/>
      </w:rPr>
    </w:lvl>
    <w:lvl w:ilvl="8">
      <w:start w:val="1"/>
      <w:numFmt w:val="bullet"/>
      <w:lvlText w:val="•"/>
      <w:lvlJc w:val="left"/>
      <w:pPr>
        <w:ind w:left="8260" w:hanging="721"/>
      </w:pPr>
      <w:rPr>
        <w:rFonts w:hint="default"/>
      </w:rPr>
    </w:lvl>
  </w:abstractNum>
  <w:abstractNum w:abstractNumId="1" w15:restartNumberingAfterBreak="0">
    <w:nsid w:val="0BC402A3"/>
    <w:multiLevelType w:val="multilevel"/>
    <w:tmpl w:val="5F08246C"/>
    <w:lvl w:ilvl="0">
      <w:start w:val="1"/>
      <w:numFmt w:val="decimal"/>
      <w:suff w:val="space"/>
      <w:lvlText w:val="PART %1 –"/>
      <w:lvlJc w:val="left"/>
      <w:pPr>
        <w:ind w:left="0" w:firstLine="0"/>
      </w:pPr>
      <w:rPr>
        <w:rFonts w:ascii="Times New Roman" w:hAnsi="Times New Roman" w:hint="default"/>
        <w:b w:val="0"/>
        <w:i w:val="0"/>
        <w:strike w:val="0"/>
        <w:sz w:val="24"/>
        <w:u w:val="single"/>
      </w:rPr>
    </w:lvl>
    <w:lvl w:ilvl="1">
      <w:start w:val="1"/>
      <w:numFmt w:val="decimalZero"/>
      <w:lvlText w:val="4.%2"/>
      <w:lvlJc w:val="left"/>
      <w:pPr>
        <w:tabs>
          <w:tab w:val="num" w:pos="720"/>
        </w:tabs>
        <w:ind w:left="720" w:hanging="720"/>
      </w:pPr>
      <w:rPr>
        <w:rFonts w:ascii="Times New Roman" w:hAnsi="Times New Roman" w:hint="default"/>
        <w:b w:val="0"/>
        <w:i w:val="0"/>
        <w:strike w:val="0"/>
        <w:sz w:val="24"/>
        <w:u w:val="none"/>
      </w:rPr>
    </w:lvl>
    <w:lvl w:ilvl="2">
      <w:start w:val="1"/>
      <w:numFmt w:val="decimalZero"/>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2" w15:restartNumberingAfterBreak="0">
    <w:nsid w:val="0E3B1B05"/>
    <w:multiLevelType w:val="hybridMultilevel"/>
    <w:tmpl w:val="AFA4C222"/>
    <w:lvl w:ilvl="0" w:tplc="395A9B6A">
      <w:start w:val="6"/>
      <w:numFmt w:val="lowerLetter"/>
      <w:lvlText w:val="%1."/>
      <w:lvlJc w:val="left"/>
      <w:pPr>
        <w:ind w:left="3748" w:hanging="721"/>
      </w:pPr>
      <w:rPr>
        <w:rFonts w:ascii="Arial" w:eastAsia="Arial" w:hAnsi="Arial" w:hint="default"/>
        <w:spacing w:val="0"/>
        <w:w w:val="100"/>
        <w:sz w:val="22"/>
        <w:szCs w:val="22"/>
      </w:rPr>
    </w:lvl>
    <w:lvl w:ilvl="1" w:tplc="E1D66B6C">
      <w:start w:val="1"/>
      <w:numFmt w:val="bullet"/>
      <w:lvlText w:val="•"/>
      <w:lvlJc w:val="left"/>
      <w:pPr>
        <w:ind w:left="4418" w:hanging="721"/>
      </w:pPr>
      <w:rPr>
        <w:rFonts w:hint="default"/>
      </w:rPr>
    </w:lvl>
    <w:lvl w:ilvl="2" w:tplc="AC8E38F8">
      <w:start w:val="1"/>
      <w:numFmt w:val="bullet"/>
      <w:lvlText w:val="•"/>
      <w:lvlJc w:val="left"/>
      <w:pPr>
        <w:ind w:left="5096" w:hanging="721"/>
      </w:pPr>
      <w:rPr>
        <w:rFonts w:hint="default"/>
      </w:rPr>
    </w:lvl>
    <w:lvl w:ilvl="3" w:tplc="D7C893CC">
      <w:start w:val="1"/>
      <w:numFmt w:val="bullet"/>
      <w:lvlText w:val="•"/>
      <w:lvlJc w:val="left"/>
      <w:pPr>
        <w:ind w:left="5774" w:hanging="721"/>
      </w:pPr>
      <w:rPr>
        <w:rFonts w:hint="default"/>
      </w:rPr>
    </w:lvl>
    <w:lvl w:ilvl="4" w:tplc="A224CD00">
      <w:start w:val="1"/>
      <w:numFmt w:val="bullet"/>
      <w:lvlText w:val="•"/>
      <w:lvlJc w:val="left"/>
      <w:pPr>
        <w:ind w:left="6452" w:hanging="721"/>
      </w:pPr>
      <w:rPr>
        <w:rFonts w:hint="default"/>
      </w:rPr>
    </w:lvl>
    <w:lvl w:ilvl="5" w:tplc="FD5C3A26">
      <w:start w:val="1"/>
      <w:numFmt w:val="bullet"/>
      <w:lvlText w:val="•"/>
      <w:lvlJc w:val="left"/>
      <w:pPr>
        <w:ind w:left="7130" w:hanging="721"/>
      </w:pPr>
      <w:rPr>
        <w:rFonts w:hint="default"/>
      </w:rPr>
    </w:lvl>
    <w:lvl w:ilvl="6" w:tplc="32069504">
      <w:start w:val="1"/>
      <w:numFmt w:val="bullet"/>
      <w:lvlText w:val="•"/>
      <w:lvlJc w:val="left"/>
      <w:pPr>
        <w:ind w:left="7808" w:hanging="721"/>
      </w:pPr>
      <w:rPr>
        <w:rFonts w:hint="default"/>
      </w:rPr>
    </w:lvl>
    <w:lvl w:ilvl="7" w:tplc="3E98C87A">
      <w:start w:val="1"/>
      <w:numFmt w:val="bullet"/>
      <w:lvlText w:val="•"/>
      <w:lvlJc w:val="left"/>
      <w:pPr>
        <w:ind w:left="8486" w:hanging="721"/>
      </w:pPr>
      <w:rPr>
        <w:rFonts w:hint="default"/>
      </w:rPr>
    </w:lvl>
    <w:lvl w:ilvl="8" w:tplc="66DA3E26">
      <w:start w:val="1"/>
      <w:numFmt w:val="bullet"/>
      <w:lvlText w:val="•"/>
      <w:lvlJc w:val="left"/>
      <w:pPr>
        <w:ind w:left="9164" w:hanging="721"/>
      </w:pPr>
      <w:rPr>
        <w:rFonts w:hint="default"/>
      </w:rPr>
    </w:lvl>
  </w:abstractNum>
  <w:abstractNum w:abstractNumId="3" w15:restartNumberingAfterBreak="0">
    <w:nsid w:val="111C2174"/>
    <w:multiLevelType w:val="multilevel"/>
    <w:tmpl w:val="3ADC63CA"/>
    <w:lvl w:ilvl="0">
      <w:start w:val="3"/>
      <w:numFmt w:val="decimal"/>
      <w:lvlText w:val="%1"/>
      <w:lvlJc w:val="left"/>
      <w:pPr>
        <w:ind w:left="1588" w:hanging="721"/>
      </w:pPr>
      <w:rPr>
        <w:rFonts w:hint="default"/>
      </w:rPr>
    </w:lvl>
    <w:lvl w:ilvl="1">
      <w:start w:val="1"/>
      <w:numFmt w:val="decimal"/>
      <w:lvlText w:val="%1.%2"/>
      <w:lvlJc w:val="left"/>
      <w:pPr>
        <w:ind w:left="1588" w:hanging="721"/>
      </w:pPr>
      <w:rPr>
        <w:rFonts w:ascii="Arial" w:eastAsia="Arial" w:hAnsi="Arial" w:hint="default"/>
        <w:spacing w:val="-1"/>
        <w:w w:val="100"/>
        <w:sz w:val="22"/>
        <w:szCs w:val="22"/>
      </w:rPr>
    </w:lvl>
    <w:lvl w:ilvl="2">
      <w:start w:val="1"/>
      <w:numFmt w:val="upperLetter"/>
      <w:lvlText w:val="%3."/>
      <w:lvlJc w:val="left"/>
      <w:pPr>
        <w:ind w:left="2308" w:hanging="721"/>
      </w:pPr>
      <w:rPr>
        <w:rFonts w:ascii="Arial" w:eastAsia="Arial" w:hAnsi="Arial" w:hint="default"/>
        <w:spacing w:val="-1"/>
        <w:w w:val="100"/>
        <w:sz w:val="22"/>
        <w:szCs w:val="22"/>
      </w:rPr>
    </w:lvl>
    <w:lvl w:ilvl="3">
      <w:start w:val="1"/>
      <w:numFmt w:val="decimal"/>
      <w:lvlText w:val="%4."/>
      <w:lvlJc w:val="left"/>
      <w:pPr>
        <w:ind w:left="3028" w:hanging="721"/>
      </w:pPr>
      <w:rPr>
        <w:rFonts w:ascii="Arial" w:eastAsia="Arial" w:hAnsi="Arial" w:hint="default"/>
        <w:spacing w:val="-1"/>
        <w:w w:val="100"/>
        <w:sz w:val="22"/>
        <w:szCs w:val="22"/>
      </w:rPr>
    </w:lvl>
    <w:lvl w:ilvl="4">
      <w:start w:val="1"/>
      <w:numFmt w:val="bullet"/>
      <w:lvlText w:val="•"/>
      <w:lvlJc w:val="left"/>
      <w:pPr>
        <w:ind w:left="4895" w:hanging="721"/>
      </w:pPr>
      <w:rPr>
        <w:rFonts w:hint="default"/>
      </w:rPr>
    </w:lvl>
    <w:lvl w:ilvl="5">
      <w:start w:val="1"/>
      <w:numFmt w:val="bullet"/>
      <w:lvlText w:val="•"/>
      <w:lvlJc w:val="left"/>
      <w:pPr>
        <w:ind w:left="5832" w:hanging="721"/>
      </w:pPr>
      <w:rPr>
        <w:rFonts w:hint="default"/>
      </w:rPr>
    </w:lvl>
    <w:lvl w:ilvl="6">
      <w:start w:val="1"/>
      <w:numFmt w:val="bullet"/>
      <w:lvlText w:val="•"/>
      <w:lvlJc w:val="left"/>
      <w:pPr>
        <w:ind w:left="6770" w:hanging="721"/>
      </w:pPr>
      <w:rPr>
        <w:rFonts w:hint="default"/>
      </w:rPr>
    </w:lvl>
    <w:lvl w:ilvl="7">
      <w:start w:val="1"/>
      <w:numFmt w:val="bullet"/>
      <w:lvlText w:val="•"/>
      <w:lvlJc w:val="left"/>
      <w:pPr>
        <w:ind w:left="7707" w:hanging="721"/>
      </w:pPr>
      <w:rPr>
        <w:rFonts w:hint="default"/>
      </w:rPr>
    </w:lvl>
    <w:lvl w:ilvl="8">
      <w:start w:val="1"/>
      <w:numFmt w:val="bullet"/>
      <w:lvlText w:val="•"/>
      <w:lvlJc w:val="left"/>
      <w:pPr>
        <w:ind w:left="8645" w:hanging="721"/>
      </w:pPr>
      <w:rPr>
        <w:rFonts w:hint="default"/>
      </w:rPr>
    </w:lvl>
  </w:abstractNum>
  <w:abstractNum w:abstractNumId="4" w15:restartNumberingAfterBreak="0">
    <w:nsid w:val="18B51095"/>
    <w:multiLevelType w:val="multilevel"/>
    <w:tmpl w:val="E536E914"/>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ascii="Arial" w:hAnsi="Arial" w:cs="Arial"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5" w15:restartNumberingAfterBreak="0">
    <w:nsid w:val="1DBC7273"/>
    <w:multiLevelType w:val="multilevel"/>
    <w:tmpl w:val="A27CF34C"/>
    <w:lvl w:ilvl="0">
      <w:start w:val="1"/>
      <w:numFmt w:val="decimal"/>
      <w:lvlText w:val="%1"/>
      <w:lvlJc w:val="left"/>
      <w:pPr>
        <w:ind w:left="1588" w:hanging="721"/>
      </w:pPr>
      <w:rPr>
        <w:rFonts w:hint="default"/>
      </w:rPr>
    </w:lvl>
    <w:lvl w:ilvl="1">
      <w:start w:val="1"/>
      <w:numFmt w:val="decimal"/>
      <w:lvlText w:val="%1.%2"/>
      <w:lvlJc w:val="left"/>
      <w:pPr>
        <w:ind w:left="1588" w:hanging="721"/>
      </w:pPr>
      <w:rPr>
        <w:rFonts w:ascii="Arial" w:eastAsia="Arial" w:hAnsi="Arial" w:hint="default"/>
        <w:spacing w:val="-1"/>
        <w:w w:val="100"/>
        <w:sz w:val="22"/>
        <w:szCs w:val="22"/>
      </w:rPr>
    </w:lvl>
    <w:lvl w:ilvl="2">
      <w:start w:val="1"/>
      <w:numFmt w:val="upperLetter"/>
      <w:lvlText w:val="%3."/>
      <w:lvlJc w:val="left"/>
      <w:pPr>
        <w:ind w:left="2308" w:hanging="721"/>
      </w:pPr>
      <w:rPr>
        <w:rFonts w:ascii="Arial" w:eastAsia="Arial" w:hAnsi="Arial" w:hint="default"/>
        <w:spacing w:val="-1"/>
        <w:w w:val="100"/>
        <w:sz w:val="22"/>
        <w:szCs w:val="22"/>
      </w:rPr>
    </w:lvl>
    <w:lvl w:ilvl="3">
      <w:start w:val="1"/>
      <w:numFmt w:val="decimal"/>
      <w:lvlText w:val="%4."/>
      <w:lvlJc w:val="left"/>
      <w:pPr>
        <w:ind w:left="3028" w:hanging="721"/>
      </w:pPr>
      <w:rPr>
        <w:rFonts w:ascii="Arial" w:eastAsia="Arial" w:hAnsi="Arial" w:hint="default"/>
        <w:spacing w:val="-1"/>
        <w:w w:val="100"/>
        <w:sz w:val="22"/>
        <w:szCs w:val="22"/>
      </w:rPr>
    </w:lvl>
    <w:lvl w:ilvl="4">
      <w:start w:val="1"/>
      <w:numFmt w:val="bullet"/>
      <w:lvlText w:val="•"/>
      <w:lvlJc w:val="left"/>
      <w:pPr>
        <w:ind w:left="4091" w:hanging="721"/>
      </w:pPr>
      <w:rPr>
        <w:rFonts w:hint="default"/>
      </w:rPr>
    </w:lvl>
    <w:lvl w:ilvl="5">
      <w:start w:val="1"/>
      <w:numFmt w:val="bullet"/>
      <w:lvlText w:val="•"/>
      <w:lvlJc w:val="left"/>
      <w:pPr>
        <w:ind w:left="5162" w:hanging="721"/>
      </w:pPr>
      <w:rPr>
        <w:rFonts w:hint="default"/>
      </w:rPr>
    </w:lvl>
    <w:lvl w:ilvl="6">
      <w:start w:val="1"/>
      <w:numFmt w:val="bullet"/>
      <w:lvlText w:val="•"/>
      <w:lvlJc w:val="left"/>
      <w:pPr>
        <w:ind w:left="6234" w:hanging="721"/>
      </w:pPr>
      <w:rPr>
        <w:rFonts w:hint="default"/>
      </w:rPr>
    </w:lvl>
    <w:lvl w:ilvl="7">
      <w:start w:val="1"/>
      <w:numFmt w:val="bullet"/>
      <w:lvlText w:val="•"/>
      <w:lvlJc w:val="left"/>
      <w:pPr>
        <w:ind w:left="7305" w:hanging="721"/>
      </w:pPr>
      <w:rPr>
        <w:rFonts w:hint="default"/>
      </w:rPr>
    </w:lvl>
    <w:lvl w:ilvl="8">
      <w:start w:val="1"/>
      <w:numFmt w:val="bullet"/>
      <w:lvlText w:val="•"/>
      <w:lvlJc w:val="left"/>
      <w:pPr>
        <w:ind w:left="8377" w:hanging="721"/>
      </w:pPr>
      <w:rPr>
        <w:rFonts w:hint="default"/>
      </w:rPr>
    </w:lvl>
  </w:abstractNum>
  <w:abstractNum w:abstractNumId="6" w15:restartNumberingAfterBreak="0">
    <w:nsid w:val="24E63207"/>
    <w:multiLevelType w:val="multilevel"/>
    <w:tmpl w:val="5D002340"/>
    <w:lvl w:ilvl="0">
      <w:start w:val="1"/>
      <w:numFmt w:val="decimal"/>
      <w:pStyle w:val="Heading1"/>
      <w:suff w:val="space"/>
      <w:lvlText w:val="PART %1 –"/>
      <w:lvlJc w:val="left"/>
      <w:pPr>
        <w:ind w:left="0" w:firstLine="0"/>
      </w:pPr>
      <w:rPr>
        <w:rFonts w:ascii="Arial" w:hAnsi="Arial" w:cs="Arial" w:hint="default"/>
        <w:b w:val="0"/>
        <w:i w:val="0"/>
        <w:strike w:val="0"/>
        <w:sz w:val="22"/>
        <w:szCs w:val="22"/>
        <w:u w:val="single"/>
      </w:rPr>
    </w:lvl>
    <w:lvl w:ilvl="1">
      <w:start w:val="1"/>
      <w:numFmt w:val="decimalZero"/>
      <w:pStyle w:val="Heading2"/>
      <w:lvlText w:val="1.%2"/>
      <w:lvlJc w:val="left"/>
      <w:pPr>
        <w:tabs>
          <w:tab w:val="num" w:pos="720"/>
        </w:tabs>
        <w:ind w:left="720" w:hanging="720"/>
      </w:pPr>
      <w:rPr>
        <w:rFonts w:ascii="Times New Roman" w:hAnsi="Times New Roman" w:hint="default"/>
        <w:b w:val="0"/>
        <w:i w:val="0"/>
        <w:strike w:val="0"/>
        <w:sz w:val="24"/>
        <w:u w:val="none"/>
      </w:rPr>
    </w:lvl>
    <w:lvl w:ilvl="2">
      <w:start w:val="1"/>
      <w:numFmt w:val="decimalZero"/>
      <w:pStyle w:val="Heading3"/>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Zero"/>
      <w:pStyle w:val="Heading4"/>
      <w:lvlText w:val="3.%4"/>
      <w:lvlJc w:val="left"/>
      <w:pPr>
        <w:tabs>
          <w:tab w:val="num" w:pos="720"/>
        </w:tabs>
        <w:ind w:left="720" w:hanging="720"/>
      </w:pPr>
      <w:rPr>
        <w:rFonts w:ascii="Times New Roman" w:hAnsi="Times New Roman" w:hint="default"/>
        <w:b w:val="0"/>
        <w:i w:val="0"/>
        <w:sz w:val="24"/>
      </w:rPr>
    </w:lvl>
    <w:lvl w:ilvl="4">
      <w:start w:val="1"/>
      <w:numFmt w:val="upperLetter"/>
      <w:pStyle w:val="Heading5"/>
      <w:lvlText w:val="%5."/>
      <w:lvlJc w:val="left"/>
      <w:pPr>
        <w:tabs>
          <w:tab w:val="num" w:pos="2160"/>
        </w:tabs>
        <w:ind w:left="2160" w:hanging="720"/>
      </w:pPr>
      <w:rPr>
        <w:rFonts w:ascii="Times New Roman" w:hAnsi="Times New Roman" w:hint="default"/>
        <w:b w:val="0"/>
        <w:i w:val="0"/>
        <w:strike w:val="0"/>
        <w:sz w:val="24"/>
        <w:u w:val="none"/>
      </w:rPr>
    </w:lvl>
    <w:lvl w:ilvl="5">
      <w:start w:val="1"/>
      <w:numFmt w:val="decimal"/>
      <w:pStyle w:val="Heading6"/>
      <w:lvlText w:val="%6."/>
      <w:lvlJc w:val="left"/>
      <w:pPr>
        <w:tabs>
          <w:tab w:val="num" w:pos="2160"/>
        </w:tabs>
        <w:ind w:left="2160" w:hanging="720"/>
      </w:pPr>
      <w:rPr>
        <w:rFonts w:ascii="Times New Roman" w:hAnsi="Times New Roman" w:hint="default"/>
        <w:b w:val="0"/>
        <w:i w:val="0"/>
        <w:sz w:val="24"/>
      </w:rPr>
    </w:lvl>
    <w:lvl w:ilvl="6">
      <w:start w:val="1"/>
      <w:numFmt w:val="lowerLetter"/>
      <w:pStyle w:val="Heading7"/>
      <w:lvlText w:val="%7."/>
      <w:lvlJc w:val="left"/>
      <w:pPr>
        <w:tabs>
          <w:tab w:val="num" w:pos="2880"/>
        </w:tabs>
        <w:ind w:left="2880" w:hanging="720"/>
      </w:pPr>
      <w:rPr>
        <w:rFonts w:ascii="Times New Roman" w:hAnsi="Times New Roman" w:hint="default"/>
        <w:b w:val="0"/>
        <w:i w:val="0"/>
        <w:sz w:val="24"/>
      </w:rPr>
    </w:lvl>
    <w:lvl w:ilvl="7">
      <w:start w:val="1"/>
      <w:numFmt w:val="decimal"/>
      <w:pStyle w:val="Heading8"/>
      <w:lvlText w:val="(%8)"/>
      <w:lvlJc w:val="left"/>
      <w:pPr>
        <w:tabs>
          <w:tab w:val="num" w:pos="3600"/>
        </w:tabs>
        <w:ind w:left="3600" w:hanging="720"/>
      </w:pPr>
      <w:rPr>
        <w:rFonts w:ascii="Times New Roman" w:hAnsi="Times New Roman" w:hint="default"/>
        <w:b w:val="0"/>
        <w:i w:val="0"/>
        <w:sz w:val="24"/>
      </w:rPr>
    </w:lvl>
    <w:lvl w:ilvl="8">
      <w:start w:val="1"/>
      <w:numFmt w:val="lowerRoman"/>
      <w:pStyle w:val="Heading9"/>
      <w:lvlText w:val="(%9)"/>
      <w:lvlJc w:val="left"/>
      <w:pPr>
        <w:tabs>
          <w:tab w:val="num" w:pos="4320"/>
        </w:tabs>
        <w:ind w:left="4320" w:hanging="720"/>
      </w:pPr>
      <w:rPr>
        <w:rFonts w:ascii="Times New Roman" w:hAnsi="Times New Roman" w:hint="default"/>
        <w:b w:val="0"/>
        <w:i w:val="0"/>
        <w:strike w:val="0"/>
        <w:sz w:val="24"/>
        <w:u w:val="none"/>
      </w:rPr>
    </w:lvl>
  </w:abstractNum>
  <w:abstractNum w:abstractNumId="7" w15:restartNumberingAfterBreak="0">
    <w:nsid w:val="2A99613D"/>
    <w:multiLevelType w:val="multilevel"/>
    <w:tmpl w:val="AA4A4E50"/>
    <w:lvl w:ilvl="0">
      <w:start w:val="4"/>
      <w:numFmt w:val="decimal"/>
      <w:pStyle w:val="SPECText1"/>
      <w:lvlText w:val="%1"/>
      <w:lvlJc w:val="left"/>
      <w:pPr>
        <w:ind w:left="1588" w:hanging="721"/>
      </w:pPr>
      <w:rPr>
        <w:rFonts w:hint="default"/>
      </w:rPr>
    </w:lvl>
    <w:lvl w:ilvl="1">
      <w:start w:val="1"/>
      <w:numFmt w:val="decimal"/>
      <w:lvlText w:val="%1.%2"/>
      <w:lvlJc w:val="left"/>
      <w:pPr>
        <w:ind w:left="1588" w:hanging="721"/>
      </w:pPr>
      <w:rPr>
        <w:rFonts w:ascii="Arial" w:eastAsia="Arial" w:hAnsi="Arial" w:hint="default"/>
        <w:spacing w:val="-1"/>
        <w:w w:val="100"/>
        <w:sz w:val="22"/>
        <w:szCs w:val="22"/>
      </w:rPr>
    </w:lvl>
    <w:lvl w:ilvl="2">
      <w:start w:val="1"/>
      <w:numFmt w:val="upperLetter"/>
      <w:lvlText w:val="%3."/>
      <w:lvlJc w:val="left"/>
      <w:pPr>
        <w:ind w:left="2308" w:hanging="721"/>
      </w:pPr>
      <w:rPr>
        <w:rFonts w:ascii="Arial" w:eastAsia="Arial" w:hAnsi="Arial" w:hint="default"/>
        <w:spacing w:val="-1"/>
        <w:w w:val="100"/>
        <w:sz w:val="22"/>
        <w:szCs w:val="22"/>
      </w:rPr>
    </w:lvl>
    <w:lvl w:ilvl="3">
      <w:start w:val="1"/>
      <w:numFmt w:val="bullet"/>
      <w:lvlText w:val="•"/>
      <w:lvlJc w:val="left"/>
      <w:pPr>
        <w:ind w:left="4126" w:hanging="721"/>
      </w:pPr>
      <w:rPr>
        <w:rFonts w:hint="default"/>
      </w:rPr>
    </w:lvl>
    <w:lvl w:ilvl="4">
      <w:start w:val="1"/>
      <w:numFmt w:val="bullet"/>
      <w:lvlText w:val="•"/>
      <w:lvlJc w:val="left"/>
      <w:pPr>
        <w:ind w:left="5040" w:hanging="721"/>
      </w:pPr>
      <w:rPr>
        <w:rFonts w:hint="default"/>
      </w:rPr>
    </w:lvl>
    <w:lvl w:ilvl="5">
      <w:start w:val="1"/>
      <w:numFmt w:val="bullet"/>
      <w:lvlText w:val="•"/>
      <w:lvlJc w:val="left"/>
      <w:pPr>
        <w:ind w:left="5953" w:hanging="721"/>
      </w:pPr>
      <w:rPr>
        <w:rFonts w:hint="default"/>
      </w:rPr>
    </w:lvl>
    <w:lvl w:ilvl="6">
      <w:start w:val="1"/>
      <w:numFmt w:val="bullet"/>
      <w:lvlText w:val="•"/>
      <w:lvlJc w:val="left"/>
      <w:pPr>
        <w:ind w:left="6866" w:hanging="721"/>
      </w:pPr>
      <w:rPr>
        <w:rFonts w:hint="default"/>
      </w:rPr>
    </w:lvl>
    <w:lvl w:ilvl="7">
      <w:start w:val="1"/>
      <w:numFmt w:val="bullet"/>
      <w:lvlText w:val="•"/>
      <w:lvlJc w:val="left"/>
      <w:pPr>
        <w:ind w:left="7780" w:hanging="721"/>
      </w:pPr>
      <w:rPr>
        <w:rFonts w:hint="default"/>
      </w:rPr>
    </w:lvl>
    <w:lvl w:ilvl="8">
      <w:start w:val="1"/>
      <w:numFmt w:val="bullet"/>
      <w:lvlText w:val="•"/>
      <w:lvlJc w:val="left"/>
      <w:pPr>
        <w:ind w:left="8693" w:hanging="721"/>
      </w:pPr>
      <w:rPr>
        <w:rFonts w:hint="default"/>
      </w:rPr>
    </w:lvl>
  </w:abstractNum>
  <w:abstractNum w:abstractNumId="8" w15:restartNumberingAfterBreak="0">
    <w:nsid w:val="2DBF2722"/>
    <w:multiLevelType w:val="multilevel"/>
    <w:tmpl w:val="8B862A38"/>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caps/>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9" w15:restartNumberingAfterBreak="0">
    <w:nsid w:val="43612313"/>
    <w:multiLevelType w:val="multilevel"/>
    <w:tmpl w:val="A27CF34C"/>
    <w:lvl w:ilvl="0">
      <w:start w:val="1"/>
      <w:numFmt w:val="decimal"/>
      <w:lvlText w:val="%1"/>
      <w:lvlJc w:val="left"/>
      <w:pPr>
        <w:ind w:left="1588" w:hanging="721"/>
      </w:pPr>
      <w:rPr>
        <w:rFonts w:hint="default"/>
      </w:rPr>
    </w:lvl>
    <w:lvl w:ilvl="1">
      <w:start w:val="1"/>
      <w:numFmt w:val="decimal"/>
      <w:lvlText w:val="%1.%2"/>
      <w:lvlJc w:val="left"/>
      <w:pPr>
        <w:ind w:left="1588" w:hanging="721"/>
      </w:pPr>
      <w:rPr>
        <w:rFonts w:ascii="Arial" w:eastAsia="Arial" w:hAnsi="Arial" w:hint="default"/>
        <w:spacing w:val="-1"/>
        <w:w w:val="100"/>
        <w:sz w:val="22"/>
        <w:szCs w:val="22"/>
      </w:rPr>
    </w:lvl>
    <w:lvl w:ilvl="2">
      <w:start w:val="1"/>
      <w:numFmt w:val="upperLetter"/>
      <w:lvlText w:val="%3."/>
      <w:lvlJc w:val="left"/>
      <w:pPr>
        <w:ind w:left="2308" w:hanging="721"/>
      </w:pPr>
      <w:rPr>
        <w:rFonts w:ascii="Arial" w:eastAsia="Arial" w:hAnsi="Arial" w:hint="default"/>
        <w:spacing w:val="-1"/>
        <w:w w:val="100"/>
        <w:sz w:val="22"/>
        <w:szCs w:val="22"/>
      </w:rPr>
    </w:lvl>
    <w:lvl w:ilvl="3">
      <w:start w:val="1"/>
      <w:numFmt w:val="decimal"/>
      <w:lvlText w:val="%4."/>
      <w:lvlJc w:val="left"/>
      <w:pPr>
        <w:ind w:left="3028" w:hanging="721"/>
      </w:pPr>
      <w:rPr>
        <w:rFonts w:ascii="Arial" w:eastAsia="Arial" w:hAnsi="Arial" w:hint="default"/>
        <w:spacing w:val="-1"/>
        <w:w w:val="100"/>
        <w:sz w:val="22"/>
        <w:szCs w:val="22"/>
      </w:rPr>
    </w:lvl>
    <w:lvl w:ilvl="4">
      <w:start w:val="1"/>
      <w:numFmt w:val="bullet"/>
      <w:lvlText w:val="•"/>
      <w:lvlJc w:val="left"/>
      <w:pPr>
        <w:ind w:left="4091" w:hanging="721"/>
      </w:pPr>
      <w:rPr>
        <w:rFonts w:hint="default"/>
      </w:rPr>
    </w:lvl>
    <w:lvl w:ilvl="5">
      <w:start w:val="1"/>
      <w:numFmt w:val="bullet"/>
      <w:lvlText w:val="•"/>
      <w:lvlJc w:val="left"/>
      <w:pPr>
        <w:ind w:left="5162" w:hanging="721"/>
      </w:pPr>
      <w:rPr>
        <w:rFonts w:hint="default"/>
      </w:rPr>
    </w:lvl>
    <w:lvl w:ilvl="6">
      <w:start w:val="1"/>
      <w:numFmt w:val="bullet"/>
      <w:lvlText w:val="•"/>
      <w:lvlJc w:val="left"/>
      <w:pPr>
        <w:ind w:left="6234" w:hanging="721"/>
      </w:pPr>
      <w:rPr>
        <w:rFonts w:hint="default"/>
      </w:rPr>
    </w:lvl>
    <w:lvl w:ilvl="7">
      <w:start w:val="1"/>
      <w:numFmt w:val="bullet"/>
      <w:lvlText w:val="•"/>
      <w:lvlJc w:val="left"/>
      <w:pPr>
        <w:ind w:left="7305" w:hanging="721"/>
      </w:pPr>
      <w:rPr>
        <w:rFonts w:hint="default"/>
      </w:rPr>
    </w:lvl>
    <w:lvl w:ilvl="8">
      <w:start w:val="1"/>
      <w:numFmt w:val="bullet"/>
      <w:lvlText w:val="•"/>
      <w:lvlJc w:val="left"/>
      <w:pPr>
        <w:ind w:left="8377" w:hanging="721"/>
      </w:pPr>
      <w:rPr>
        <w:rFonts w:hint="default"/>
      </w:rPr>
    </w:lvl>
  </w:abstractNum>
  <w:abstractNum w:abstractNumId="10" w15:restartNumberingAfterBreak="0">
    <w:nsid w:val="45034540"/>
    <w:multiLevelType w:val="multilevel"/>
    <w:tmpl w:val="63CC0984"/>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1" w15:restartNumberingAfterBreak="0">
    <w:nsid w:val="58B96C19"/>
    <w:multiLevelType w:val="multilevel"/>
    <w:tmpl w:val="C09A68AC"/>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ascii="Arial" w:eastAsiaTheme="minorHAnsi" w:hAnsiTheme="minorHAnsi" w:cstheme="minorBidi"/>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2" w15:restartNumberingAfterBreak="0">
    <w:nsid w:val="5ACD2723"/>
    <w:multiLevelType w:val="multilevel"/>
    <w:tmpl w:val="56CAEB32"/>
    <w:lvl w:ilvl="0">
      <w:start w:val="1"/>
      <w:numFmt w:val="decimal"/>
      <w:suff w:val="space"/>
      <w:lvlText w:val="4.0%1"/>
      <w:lvlJc w:val="left"/>
      <w:pPr>
        <w:ind w:left="720" w:hanging="720"/>
      </w:pPr>
      <w:rPr>
        <w:rFonts w:ascii="Times New Roman" w:hAnsi="Times New Roman" w:hint="default"/>
        <w:b w:val="0"/>
        <w:i w:val="0"/>
        <w:strike w:val="0"/>
        <w:dstrike w:val="0"/>
        <w:outline w:val="0"/>
        <w:shadow w:val="0"/>
        <w:emboss w:val="0"/>
        <w:imprint w:val="0"/>
        <w:vanish w:val="0"/>
        <w:sz w:val="24"/>
        <w:u w:val="none"/>
        <w:vertAlign w:val="baseline"/>
      </w:rPr>
    </w:lvl>
    <w:lvl w:ilvl="1">
      <w:start w:val="1"/>
      <w:numFmt w:val="decimalZero"/>
      <w:lvlText w:val="4.%2"/>
      <w:lvlJc w:val="left"/>
      <w:pPr>
        <w:tabs>
          <w:tab w:val="num" w:pos="720"/>
        </w:tabs>
        <w:ind w:left="720" w:hanging="720"/>
      </w:pPr>
      <w:rPr>
        <w:rFonts w:ascii="Times New Roman" w:hAnsi="Times New Roman" w:hint="default"/>
        <w:b w:val="0"/>
        <w:i w:val="0"/>
        <w:strike w:val="0"/>
        <w:sz w:val="24"/>
        <w:u w:val="none"/>
      </w:rPr>
    </w:lvl>
    <w:lvl w:ilvl="2">
      <w:start w:val="1"/>
      <w:numFmt w:val="decimalZero"/>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Zero"/>
      <w:pStyle w:val="HEADING4-5"/>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decimalZero"/>
      <w:lvlRestart w:val="0"/>
      <w:pStyle w:val="HEADING4-5"/>
      <w:lvlText w:val="4.%9"/>
      <w:lvlJc w:val="left"/>
      <w:pPr>
        <w:tabs>
          <w:tab w:val="num" w:pos="720"/>
        </w:tabs>
        <w:ind w:left="720" w:hanging="720"/>
      </w:pPr>
      <w:rPr>
        <w:rFonts w:ascii="Times New Roman" w:hAnsi="Times New Roman" w:hint="default"/>
        <w:b w:val="0"/>
        <w:i w:val="0"/>
        <w:strike w:val="0"/>
        <w:sz w:val="24"/>
        <w:u w:val="none"/>
      </w:rPr>
    </w:lvl>
  </w:abstractNum>
  <w:abstractNum w:abstractNumId="13" w15:restartNumberingAfterBreak="0">
    <w:nsid w:val="5BC73815"/>
    <w:multiLevelType w:val="multilevel"/>
    <w:tmpl w:val="D54C40B2"/>
    <w:lvl w:ilvl="0">
      <w:start w:val="1"/>
      <w:numFmt w:val="decimal"/>
      <w:pStyle w:val="POSNor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4" w15:restartNumberingAfterBreak="0">
    <w:nsid w:val="5F71448B"/>
    <w:multiLevelType w:val="hybridMultilevel"/>
    <w:tmpl w:val="B490791C"/>
    <w:lvl w:ilvl="0" w:tplc="BFF0CBE6">
      <w:start w:val="2"/>
      <w:numFmt w:val="lowerLetter"/>
      <w:lvlText w:val="%1."/>
      <w:lvlJc w:val="left"/>
      <w:pPr>
        <w:ind w:left="3748" w:hanging="721"/>
      </w:pPr>
      <w:rPr>
        <w:rFonts w:ascii="Arial" w:eastAsia="Arial" w:hAnsi="Arial" w:hint="default"/>
        <w:spacing w:val="-1"/>
        <w:w w:val="100"/>
        <w:sz w:val="22"/>
        <w:szCs w:val="22"/>
      </w:rPr>
    </w:lvl>
    <w:lvl w:ilvl="1" w:tplc="DA208E52">
      <w:start w:val="1"/>
      <w:numFmt w:val="bullet"/>
      <w:lvlText w:val="•"/>
      <w:lvlJc w:val="left"/>
      <w:pPr>
        <w:ind w:left="4418" w:hanging="721"/>
      </w:pPr>
      <w:rPr>
        <w:rFonts w:hint="default"/>
      </w:rPr>
    </w:lvl>
    <w:lvl w:ilvl="2" w:tplc="837A45DE">
      <w:start w:val="1"/>
      <w:numFmt w:val="bullet"/>
      <w:lvlText w:val="•"/>
      <w:lvlJc w:val="left"/>
      <w:pPr>
        <w:ind w:left="5096" w:hanging="721"/>
      </w:pPr>
      <w:rPr>
        <w:rFonts w:hint="default"/>
      </w:rPr>
    </w:lvl>
    <w:lvl w:ilvl="3" w:tplc="D7709776">
      <w:start w:val="1"/>
      <w:numFmt w:val="bullet"/>
      <w:lvlText w:val="•"/>
      <w:lvlJc w:val="left"/>
      <w:pPr>
        <w:ind w:left="5774" w:hanging="721"/>
      </w:pPr>
      <w:rPr>
        <w:rFonts w:hint="default"/>
      </w:rPr>
    </w:lvl>
    <w:lvl w:ilvl="4" w:tplc="13D41AF0">
      <w:start w:val="1"/>
      <w:numFmt w:val="bullet"/>
      <w:lvlText w:val="•"/>
      <w:lvlJc w:val="left"/>
      <w:pPr>
        <w:ind w:left="6452" w:hanging="721"/>
      </w:pPr>
      <w:rPr>
        <w:rFonts w:hint="default"/>
      </w:rPr>
    </w:lvl>
    <w:lvl w:ilvl="5" w:tplc="EC10E596">
      <w:start w:val="1"/>
      <w:numFmt w:val="bullet"/>
      <w:lvlText w:val="•"/>
      <w:lvlJc w:val="left"/>
      <w:pPr>
        <w:ind w:left="7130" w:hanging="721"/>
      </w:pPr>
      <w:rPr>
        <w:rFonts w:hint="default"/>
      </w:rPr>
    </w:lvl>
    <w:lvl w:ilvl="6" w:tplc="46D85022">
      <w:start w:val="1"/>
      <w:numFmt w:val="bullet"/>
      <w:lvlText w:val="•"/>
      <w:lvlJc w:val="left"/>
      <w:pPr>
        <w:ind w:left="7808" w:hanging="721"/>
      </w:pPr>
      <w:rPr>
        <w:rFonts w:hint="default"/>
      </w:rPr>
    </w:lvl>
    <w:lvl w:ilvl="7" w:tplc="A8CABDB6">
      <w:start w:val="1"/>
      <w:numFmt w:val="bullet"/>
      <w:lvlText w:val="•"/>
      <w:lvlJc w:val="left"/>
      <w:pPr>
        <w:ind w:left="8486" w:hanging="721"/>
      </w:pPr>
      <w:rPr>
        <w:rFonts w:hint="default"/>
      </w:rPr>
    </w:lvl>
    <w:lvl w:ilvl="8" w:tplc="9E9EAC5E">
      <w:start w:val="1"/>
      <w:numFmt w:val="bullet"/>
      <w:lvlText w:val="•"/>
      <w:lvlJc w:val="left"/>
      <w:pPr>
        <w:ind w:left="9164" w:hanging="721"/>
      </w:pPr>
      <w:rPr>
        <w:rFonts w:hint="default"/>
      </w:rPr>
    </w:lvl>
  </w:abstractNum>
  <w:abstractNum w:abstractNumId="15" w15:restartNumberingAfterBreak="0">
    <w:nsid w:val="61746FD6"/>
    <w:multiLevelType w:val="multilevel"/>
    <w:tmpl w:val="A27CF34C"/>
    <w:lvl w:ilvl="0">
      <w:start w:val="1"/>
      <w:numFmt w:val="decimal"/>
      <w:lvlText w:val="%1"/>
      <w:lvlJc w:val="left"/>
      <w:pPr>
        <w:ind w:left="1588" w:hanging="721"/>
      </w:pPr>
      <w:rPr>
        <w:rFonts w:hint="default"/>
      </w:rPr>
    </w:lvl>
    <w:lvl w:ilvl="1">
      <w:start w:val="1"/>
      <w:numFmt w:val="decimal"/>
      <w:lvlText w:val="%1.%2"/>
      <w:lvlJc w:val="left"/>
      <w:pPr>
        <w:ind w:left="1588" w:hanging="721"/>
      </w:pPr>
      <w:rPr>
        <w:rFonts w:ascii="Arial" w:eastAsia="Arial" w:hAnsi="Arial" w:hint="default"/>
        <w:spacing w:val="-1"/>
        <w:w w:val="100"/>
        <w:sz w:val="22"/>
        <w:szCs w:val="22"/>
      </w:rPr>
    </w:lvl>
    <w:lvl w:ilvl="2">
      <w:start w:val="1"/>
      <w:numFmt w:val="upperLetter"/>
      <w:lvlText w:val="%3."/>
      <w:lvlJc w:val="left"/>
      <w:pPr>
        <w:ind w:left="2308" w:hanging="721"/>
      </w:pPr>
      <w:rPr>
        <w:rFonts w:ascii="Arial" w:eastAsia="Arial" w:hAnsi="Arial" w:hint="default"/>
        <w:spacing w:val="-1"/>
        <w:w w:val="100"/>
        <w:sz w:val="22"/>
        <w:szCs w:val="22"/>
      </w:rPr>
    </w:lvl>
    <w:lvl w:ilvl="3">
      <w:start w:val="1"/>
      <w:numFmt w:val="decimal"/>
      <w:lvlText w:val="%4."/>
      <w:lvlJc w:val="left"/>
      <w:pPr>
        <w:ind w:left="3028" w:hanging="721"/>
      </w:pPr>
      <w:rPr>
        <w:rFonts w:ascii="Arial" w:eastAsia="Arial" w:hAnsi="Arial" w:hint="default"/>
        <w:spacing w:val="-1"/>
        <w:w w:val="100"/>
        <w:sz w:val="22"/>
        <w:szCs w:val="22"/>
      </w:rPr>
    </w:lvl>
    <w:lvl w:ilvl="4">
      <w:start w:val="1"/>
      <w:numFmt w:val="bullet"/>
      <w:lvlText w:val="•"/>
      <w:lvlJc w:val="left"/>
      <w:pPr>
        <w:ind w:left="4091" w:hanging="721"/>
      </w:pPr>
      <w:rPr>
        <w:rFonts w:hint="default"/>
      </w:rPr>
    </w:lvl>
    <w:lvl w:ilvl="5">
      <w:start w:val="1"/>
      <w:numFmt w:val="bullet"/>
      <w:lvlText w:val="•"/>
      <w:lvlJc w:val="left"/>
      <w:pPr>
        <w:ind w:left="5162" w:hanging="721"/>
      </w:pPr>
      <w:rPr>
        <w:rFonts w:hint="default"/>
      </w:rPr>
    </w:lvl>
    <w:lvl w:ilvl="6">
      <w:start w:val="1"/>
      <w:numFmt w:val="bullet"/>
      <w:lvlText w:val="•"/>
      <w:lvlJc w:val="left"/>
      <w:pPr>
        <w:ind w:left="6234" w:hanging="721"/>
      </w:pPr>
      <w:rPr>
        <w:rFonts w:hint="default"/>
      </w:rPr>
    </w:lvl>
    <w:lvl w:ilvl="7">
      <w:start w:val="1"/>
      <w:numFmt w:val="bullet"/>
      <w:lvlText w:val="•"/>
      <w:lvlJc w:val="left"/>
      <w:pPr>
        <w:ind w:left="7305" w:hanging="721"/>
      </w:pPr>
      <w:rPr>
        <w:rFonts w:hint="default"/>
      </w:rPr>
    </w:lvl>
    <w:lvl w:ilvl="8">
      <w:start w:val="1"/>
      <w:numFmt w:val="bullet"/>
      <w:lvlText w:val="•"/>
      <w:lvlJc w:val="left"/>
      <w:pPr>
        <w:ind w:left="8377" w:hanging="721"/>
      </w:pPr>
      <w:rPr>
        <w:rFonts w:hint="default"/>
      </w:rPr>
    </w:lvl>
  </w:abstractNum>
  <w:abstractNum w:abstractNumId="16" w15:restartNumberingAfterBreak="0">
    <w:nsid w:val="6B2F459F"/>
    <w:multiLevelType w:val="multilevel"/>
    <w:tmpl w:val="D05A9D8C"/>
    <w:lvl w:ilvl="0">
      <w:start w:val="1"/>
      <w:numFmt w:val="decimal"/>
      <w:lvlRestart w:val="0"/>
      <w:suff w:val="space"/>
      <w:lvlText w:val="PART %1"/>
      <w:lvlJc w:val="left"/>
      <w:pPr>
        <w:ind w:left="0" w:firstLine="0"/>
      </w:pPr>
    </w:lvl>
    <w:lvl w:ilvl="1">
      <w:start w:val="1"/>
      <w:numFmt w:val="decimal"/>
      <w:pStyle w:val="SPECText2"/>
      <w:lvlText w:val="%1.%2"/>
      <w:lvlJc w:val="left"/>
      <w:pPr>
        <w:tabs>
          <w:tab w:val="num" w:pos="720"/>
        </w:tabs>
        <w:ind w:left="720" w:hanging="720"/>
      </w:pPr>
    </w:lvl>
    <w:lvl w:ilvl="2">
      <w:start w:val="1"/>
      <w:numFmt w:val="upperLetter"/>
      <w:pStyle w:val="SPECText3"/>
      <w:lvlText w:val="%3."/>
      <w:lvlJc w:val="left"/>
      <w:pPr>
        <w:tabs>
          <w:tab w:val="num" w:pos="1440"/>
        </w:tabs>
        <w:ind w:left="1440" w:hanging="720"/>
      </w:pPr>
    </w:lvl>
    <w:lvl w:ilvl="3">
      <w:start w:val="1"/>
      <w:numFmt w:val="decimal"/>
      <w:pStyle w:val="SPECText4"/>
      <w:lvlText w:val="%4."/>
      <w:lvlJc w:val="left"/>
      <w:pPr>
        <w:tabs>
          <w:tab w:val="num" w:pos="2160"/>
        </w:tabs>
        <w:ind w:left="2160" w:hanging="720"/>
      </w:pPr>
    </w:lvl>
    <w:lvl w:ilvl="4">
      <w:start w:val="1"/>
      <w:numFmt w:val="lowerLetter"/>
      <w:pStyle w:val="SPECText5"/>
      <w:lvlText w:val="%5."/>
      <w:lvlJc w:val="left"/>
      <w:pPr>
        <w:tabs>
          <w:tab w:val="num" w:pos="2880"/>
        </w:tabs>
        <w:ind w:left="2880" w:hanging="720"/>
      </w:pPr>
    </w:lvl>
    <w:lvl w:ilvl="5">
      <w:start w:val="1"/>
      <w:numFmt w:val="decimal"/>
      <w:pStyle w:val="SPECText6"/>
      <w:lvlText w:val="%6)"/>
      <w:lvlJc w:val="left"/>
      <w:pPr>
        <w:tabs>
          <w:tab w:val="num" w:pos="3600"/>
        </w:tabs>
        <w:ind w:left="3600" w:hanging="720"/>
      </w:pPr>
    </w:lvl>
    <w:lvl w:ilvl="6">
      <w:start w:val="1"/>
      <w:numFmt w:val="lowerLetter"/>
      <w:pStyle w:val="SPECText7"/>
      <w:lvlText w:val="%7)"/>
      <w:lvlJc w:val="left"/>
      <w:pPr>
        <w:tabs>
          <w:tab w:val="num" w:pos="4320"/>
        </w:tabs>
        <w:ind w:left="4320" w:hanging="720"/>
      </w:pPr>
    </w:lvl>
    <w:lvl w:ilvl="7">
      <w:start w:val="1"/>
      <w:numFmt w:val="decimal"/>
      <w:pStyle w:val="SPECText8"/>
      <w:lvlText w:val="(%8)"/>
      <w:lvlJc w:val="left"/>
      <w:pPr>
        <w:tabs>
          <w:tab w:val="num" w:pos="5040"/>
        </w:tabs>
        <w:ind w:left="5040" w:hanging="720"/>
      </w:pPr>
    </w:lvl>
    <w:lvl w:ilvl="8">
      <w:start w:val="1"/>
      <w:numFmt w:val="lowerLetter"/>
      <w:pStyle w:val="SPECText9"/>
      <w:lvlText w:val="(%9)"/>
      <w:lvlJc w:val="left"/>
      <w:pPr>
        <w:tabs>
          <w:tab w:val="num" w:pos="5760"/>
        </w:tabs>
        <w:ind w:left="5760" w:hanging="720"/>
      </w:pPr>
    </w:lvl>
  </w:abstractNum>
  <w:abstractNum w:abstractNumId="17" w15:restartNumberingAfterBreak="0">
    <w:nsid w:val="7CFD36EC"/>
    <w:multiLevelType w:val="hybridMultilevel"/>
    <w:tmpl w:val="4BCA1048"/>
    <w:lvl w:ilvl="0" w:tplc="FA9E0E0E">
      <w:start w:val="1"/>
      <w:numFmt w:val="decimal"/>
      <w:lvlText w:val="%1."/>
      <w:lvlJc w:val="left"/>
      <w:pPr>
        <w:ind w:left="3027" w:hanging="721"/>
      </w:pPr>
      <w:rPr>
        <w:rFonts w:ascii="Arial" w:eastAsia="Arial" w:hAnsi="Arial" w:cs="Arial"/>
        <w:spacing w:val="-1"/>
        <w:w w:val="100"/>
        <w:sz w:val="22"/>
        <w:szCs w:val="22"/>
      </w:rPr>
    </w:lvl>
    <w:lvl w:ilvl="1" w:tplc="F4C615DE">
      <w:start w:val="1"/>
      <w:numFmt w:val="bullet"/>
      <w:pStyle w:val="Heading10"/>
      <w:lvlText w:val="•"/>
      <w:lvlJc w:val="left"/>
      <w:pPr>
        <w:ind w:left="3770" w:hanging="721"/>
      </w:pPr>
      <w:rPr>
        <w:rFonts w:hint="default"/>
      </w:rPr>
    </w:lvl>
    <w:lvl w:ilvl="2" w:tplc="3196C646">
      <w:start w:val="1"/>
      <w:numFmt w:val="bullet"/>
      <w:lvlText w:val="•"/>
      <w:lvlJc w:val="left"/>
      <w:pPr>
        <w:ind w:left="4520" w:hanging="721"/>
      </w:pPr>
      <w:rPr>
        <w:rFonts w:hint="default"/>
      </w:rPr>
    </w:lvl>
    <w:lvl w:ilvl="3" w:tplc="E082555A">
      <w:start w:val="1"/>
      <w:numFmt w:val="bullet"/>
      <w:lvlText w:val="•"/>
      <w:lvlJc w:val="left"/>
      <w:pPr>
        <w:ind w:left="5270" w:hanging="721"/>
      </w:pPr>
      <w:rPr>
        <w:rFonts w:hint="default"/>
      </w:rPr>
    </w:lvl>
    <w:lvl w:ilvl="4" w:tplc="C09E28DA">
      <w:start w:val="1"/>
      <w:numFmt w:val="bullet"/>
      <w:lvlText w:val="•"/>
      <w:lvlJc w:val="left"/>
      <w:pPr>
        <w:ind w:left="6020" w:hanging="721"/>
      </w:pPr>
      <w:rPr>
        <w:rFonts w:hint="default"/>
      </w:rPr>
    </w:lvl>
    <w:lvl w:ilvl="5" w:tplc="BBFC2AE8">
      <w:start w:val="1"/>
      <w:numFmt w:val="bullet"/>
      <w:lvlText w:val="•"/>
      <w:lvlJc w:val="left"/>
      <w:pPr>
        <w:ind w:left="6770" w:hanging="721"/>
      </w:pPr>
      <w:rPr>
        <w:rFonts w:hint="default"/>
      </w:rPr>
    </w:lvl>
    <w:lvl w:ilvl="6" w:tplc="5DFAA154">
      <w:start w:val="1"/>
      <w:numFmt w:val="bullet"/>
      <w:lvlText w:val="•"/>
      <w:lvlJc w:val="left"/>
      <w:pPr>
        <w:ind w:left="7520" w:hanging="721"/>
      </w:pPr>
      <w:rPr>
        <w:rFonts w:hint="default"/>
      </w:rPr>
    </w:lvl>
    <w:lvl w:ilvl="7" w:tplc="8B525590">
      <w:start w:val="1"/>
      <w:numFmt w:val="bullet"/>
      <w:lvlText w:val="•"/>
      <w:lvlJc w:val="left"/>
      <w:pPr>
        <w:ind w:left="8270" w:hanging="721"/>
      </w:pPr>
      <w:rPr>
        <w:rFonts w:hint="default"/>
      </w:rPr>
    </w:lvl>
    <w:lvl w:ilvl="8" w:tplc="E834B68E">
      <w:start w:val="1"/>
      <w:numFmt w:val="bullet"/>
      <w:lvlText w:val="•"/>
      <w:lvlJc w:val="left"/>
      <w:pPr>
        <w:ind w:left="9020" w:hanging="721"/>
      </w:pPr>
      <w:rPr>
        <w:rFonts w:hint="default"/>
      </w:rPr>
    </w:lvl>
  </w:abstractNum>
  <w:num w:numId="1">
    <w:abstractNumId w:val="7"/>
  </w:num>
  <w:num w:numId="2">
    <w:abstractNumId w:val="3"/>
  </w:num>
  <w:num w:numId="3">
    <w:abstractNumId w:val="17"/>
  </w:num>
  <w:num w:numId="4">
    <w:abstractNumId w:val="2"/>
  </w:num>
  <w:num w:numId="5">
    <w:abstractNumId w:val="14"/>
  </w:num>
  <w:num w:numId="6">
    <w:abstractNumId w:val="0"/>
  </w:num>
  <w:num w:numId="7">
    <w:abstractNumId w:val="15"/>
  </w:num>
  <w:num w:numId="8">
    <w:abstractNumId w:val="10"/>
  </w:num>
  <w:num w:numId="9">
    <w:abstractNumId w:val="6"/>
  </w:num>
  <w:num w:numId="10">
    <w:abstractNumId w:val="11"/>
  </w:num>
  <w:num w:numId="11">
    <w:abstractNumId w:val="13"/>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9"/>
  </w:num>
  <w:num w:numId="15">
    <w:abstractNumId w:val="4"/>
  </w:num>
  <w:num w:numId="16">
    <w:abstractNumId w:val="4"/>
  </w:num>
  <w:num w:numId="17">
    <w:abstractNumId w:val="16"/>
  </w:num>
  <w:num w:numId="18">
    <w:abstractNumId w:val="1"/>
  </w:num>
  <w:num w:numId="19">
    <w:abstractNumId w:val="12"/>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0D11"/>
    <w:rsid w:val="00010B71"/>
    <w:rsid w:val="000304BE"/>
    <w:rsid w:val="00037D3D"/>
    <w:rsid w:val="00053CC2"/>
    <w:rsid w:val="00060293"/>
    <w:rsid w:val="00085CD0"/>
    <w:rsid w:val="00090D00"/>
    <w:rsid w:val="000C1D51"/>
    <w:rsid w:val="000E73AB"/>
    <w:rsid w:val="00121BAF"/>
    <w:rsid w:val="00121C11"/>
    <w:rsid w:val="001314FC"/>
    <w:rsid w:val="001373CE"/>
    <w:rsid w:val="00161DE1"/>
    <w:rsid w:val="001856A1"/>
    <w:rsid w:val="0018701D"/>
    <w:rsid w:val="001A44D2"/>
    <w:rsid w:val="001A5C2E"/>
    <w:rsid w:val="001B5CF9"/>
    <w:rsid w:val="001D0B68"/>
    <w:rsid w:val="001D7736"/>
    <w:rsid w:val="001E0AA4"/>
    <w:rsid w:val="0022259F"/>
    <w:rsid w:val="00237D59"/>
    <w:rsid w:val="0024554B"/>
    <w:rsid w:val="00253EB6"/>
    <w:rsid w:val="0025610C"/>
    <w:rsid w:val="002614C2"/>
    <w:rsid w:val="002E668B"/>
    <w:rsid w:val="00304844"/>
    <w:rsid w:val="00305B80"/>
    <w:rsid w:val="00322F75"/>
    <w:rsid w:val="00327BF7"/>
    <w:rsid w:val="00347541"/>
    <w:rsid w:val="00395D75"/>
    <w:rsid w:val="003B00C2"/>
    <w:rsid w:val="003B0F70"/>
    <w:rsid w:val="003C2F62"/>
    <w:rsid w:val="003C54EE"/>
    <w:rsid w:val="003F2641"/>
    <w:rsid w:val="00436FED"/>
    <w:rsid w:val="0043767A"/>
    <w:rsid w:val="00450910"/>
    <w:rsid w:val="00474530"/>
    <w:rsid w:val="00497B87"/>
    <w:rsid w:val="004F7F47"/>
    <w:rsid w:val="00547A84"/>
    <w:rsid w:val="00562C7B"/>
    <w:rsid w:val="005A3232"/>
    <w:rsid w:val="005C1CA0"/>
    <w:rsid w:val="005C6306"/>
    <w:rsid w:val="005D4400"/>
    <w:rsid w:val="005E3DA9"/>
    <w:rsid w:val="006200D0"/>
    <w:rsid w:val="00640096"/>
    <w:rsid w:val="00665C02"/>
    <w:rsid w:val="0067114D"/>
    <w:rsid w:val="006A67C0"/>
    <w:rsid w:val="006B468E"/>
    <w:rsid w:val="006D7A2C"/>
    <w:rsid w:val="006E080D"/>
    <w:rsid w:val="006E5E22"/>
    <w:rsid w:val="00701C3F"/>
    <w:rsid w:val="007201F8"/>
    <w:rsid w:val="00722798"/>
    <w:rsid w:val="00730487"/>
    <w:rsid w:val="007507B5"/>
    <w:rsid w:val="0079115B"/>
    <w:rsid w:val="00797C06"/>
    <w:rsid w:val="007A5AF2"/>
    <w:rsid w:val="007B38B9"/>
    <w:rsid w:val="007B53C8"/>
    <w:rsid w:val="007D14D2"/>
    <w:rsid w:val="007E12B6"/>
    <w:rsid w:val="007E510D"/>
    <w:rsid w:val="008144F9"/>
    <w:rsid w:val="008372C9"/>
    <w:rsid w:val="00850423"/>
    <w:rsid w:val="008524F3"/>
    <w:rsid w:val="00857E5C"/>
    <w:rsid w:val="008734A2"/>
    <w:rsid w:val="00891783"/>
    <w:rsid w:val="008937B6"/>
    <w:rsid w:val="008965AA"/>
    <w:rsid w:val="008A0CBA"/>
    <w:rsid w:val="008A1B51"/>
    <w:rsid w:val="008C3553"/>
    <w:rsid w:val="0090274A"/>
    <w:rsid w:val="009060CE"/>
    <w:rsid w:val="009065DE"/>
    <w:rsid w:val="00914E64"/>
    <w:rsid w:val="00915C51"/>
    <w:rsid w:val="00922FEF"/>
    <w:rsid w:val="009372C6"/>
    <w:rsid w:val="00942169"/>
    <w:rsid w:val="00952659"/>
    <w:rsid w:val="0095714C"/>
    <w:rsid w:val="00957DA5"/>
    <w:rsid w:val="009711F0"/>
    <w:rsid w:val="00975132"/>
    <w:rsid w:val="009B7826"/>
    <w:rsid w:val="009B7C9B"/>
    <w:rsid w:val="00A04429"/>
    <w:rsid w:val="00A56EA5"/>
    <w:rsid w:val="00A92AEB"/>
    <w:rsid w:val="00AB7170"/>
    <w:rsid w:val="00AF4265"/>
    <w:rsid w:val="00AF4DDE"/>
    <w:rsid w:val="00AF5EE7"/>
    <w:rsid w:val="00B02C00"/>
    <w:rsid w:val="00B436B6"/>
    <w:rsid w:val="00B85163"/>
    <w:rsid w:val="00B93BA8"/>
    <w:rsid w:val="00BE6D13"/>
    <w:rsid w:val="00C06A02"/>
    <w:rsid w:val="00C16FD3"/>
    <w:rsid w:val="00C30ACB"/>
    <w:rsid w:val="00C349BF"/>
    <w:rsid w:val="00C561C8"/>
    <w:rsid w:val="00C578A2"/>
    <w:rsid w:val="00C73392"/>
    <w:rsid w:val="00C90E18"/>
    <w:rsid w:val="00CC0DD5"/>
    <w:rsid w:val="00D17377"/>
    <w:rsid w:val="00D354CA"/>
    <w:rsid w:val="00D4477D"/>
    <w:rsid w:val="00D454B3"/>
    <w:rsid w:val="00D62BFC"/>
    <w:rsid w:val="00D65A6F"/>
    <w:rsid w:val="00D724BC"/>
    <w:rsid w:val="00DA15CC"/>
    <w:rsid w:val="00DB5835"/>
    <w:rsid w:val="00DD137C"/>
    <w:rsid w:val="00E15EA0"/>
    <w:rsid w:val="00E30F4C"/>
    <w:rsid w:val="00E31F5A"/>
    <w:rsid w:val="00E339ED"/>
    <w:rsid w:val="00E76AD6"/>
    <w:rsid w:val="00E952E1"/>
    <w:rsid w:val="00EB6AB7"/>
    <w:rsid w:val="00ED2176"/>
    <w:rsid w:val="00F10269"/>
    <w:rsid w:val="00F43D05"/>
    <w:rsid w:val="00F47B82"/>
    <w:rsid w:val="00FA003C"/>
    <w:rsid w:val="00FA64E1"/>
    <w:rsid w:val="00FB0D11"/>
    <w:rsid w:val="00FB40E8"/>
    <w:rsid w:val="00FE7E81"/>
    <w:rsid w:val="00FF35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33F884"/>
  <w15:docId w15:val="{A13BB793-E203-437B-B413-14F595838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85CD0"/>
    <w:pPr>
      <w:widowControl w:val="0"/>
      <w:spacing w:after="0" w:line="240" w:lineRule="auto"/>
    </w:pPr>
  </w:style>
  <w:style w:type="paragraph" w:styleId="Heading1">
    <w:name w:val="heading 1"/>
    <w:basedOn w:val="Normal"/>
    <w:next w:val="Heading2"/>
    <w:link w:val="Heading1Char"/>
    <w:qFormat/>
    <w:rsid w:val="00C578A2"/>
    <w:pPr>
      <w:keepNext/>
      <w:keepLines/>
      <w:widowControl/>
      <w:numPr>
        <w:numId w:val="9"/>
      </w:numPr>
      <w:tabs>
        <w:tab w:val="center" w:pos="4680"/>
        <w:tab w:val="right" w:pos="9360"/>
      </w:tabs>
      <w:spacing w:after="240" w:line="360" w:lineRule="auto"/>
      <w:outlineLvl w:val="0"/>
    </w:pPr>
    <w:rPr>
      <w:rFonts w:ascii="Times" w:eastAsia="Times New Roman" w:hAnsi="Times" w:cs="Times New Roman"/>
      <w:caps/>
      <w:sz w:val="24"/>
      <w:szCs w:val="20"/>
      <w:u w:val="single"/>
    </w:rPr>
  </w:style>
  <w:style w:type="paragraph" w:styleId="Heading2">
    <w:name w:val="heading 2"/>
    <w:basedOn w:val="Normal"/>
    <w:link w:val="Heading2Char"/>
    <w:qFormat/>
    <w:rsid w:val="00C578A2"/>
    <w:pPr>
      <w:keepNext/>
      <w:widowControl/>
      <w:numPr>
        <w:ilvl w:val="1"/>
        <w:numId w:val="9"/>
      </w:numPr>
      <w:tabs>
        <w:tab w:val="center" w:pos="4680"/>
        <w:tab w:val="right" w:pos="9360"/>
      </w:tabs>
      <w:spacing w:after="240"/>
      <w:outlineLvl w:val="1"/>
    </w:pPr>
    <w:rPr>
      <w:rFonts w:ascii="Times" w:eastAsia="Times New Roman" w:hAnsi="Times" w:cs="Times New Roman"/>
      <w:caps/>
      <w:sz w:val="24"/>
      <w:szCs w:val="20"/>
    </w:rPr>
  </w:style>
  <w:style w:type="paragraph" w:styleId="Heading3">
    <w:name w:val="heading 3"/>
    <w:basedOn w:val="Normal"/>
    <w:link w:val="Heading3Char"/>
    <w:qFormat/>
    <w:rsid w:val="00C578A2"/>
    <w:pPr>
      <w:keepNext/>
      <w:widowControl/>
      <w:numPr>
        <w:ilvl w:val="2"/>
        <w:numId w:val="9"/>
      </w:numPr>
      <w:tabs>
        <w:tab w:val="center" w:pos="4680"/>
        <w:tab w:val="right" w:pos="9360"/>
      </w:tabs>
      <w:spacing w:after="240"/>
      <w:outlineLvl w:val="2"/>
    </w:pPr>
    <w:rPr>
      <w:rFonts w:ascii="Times" w:eastAsia="Times New Roman" w:hAnsi="Times" w:cs="Times New Roman"/>
      <w:caps/>
      <w:sz w:val="24"/>
      <w:szCs w:val="20"/>
    </w:rPr>
  </w:style>
  <w:style w:type="paragraph" w:styleId="Heading4">
    <w:name w:val="heading 4"/>
    <w:basedOn w:val="Normal"/>
    <w:link w:val="Heading4Char"/>
    <w:qFormat/>
    <w:rsid w:val="00C578A2"/>
    <w:pPr>
      <w:keepNext/>
      <w:widowControl/>
      <w:numPr>
        <w:ilvl w:val="3"/>
        <w:numId w:val="9"/>
      </w:numPr>
      <w:tabs>
        <w:tab w:val="center" w:pos="4680"/>
        <w:tab w:val="right" w:pos="9360"/>
      </w:tabs>
      <w:spacing w:after="240"/>
      <w:outlineLvl w:val="3"/>
    </w:pPr>
    <w:rPr>
      <w:rFonts w:ascii="Times" w:eastAsia="Times New Roman" w:hAnsi="Times" w:cs="Times New Roman"/>
      <w:caps/>
      <w:sz w:val="24"/>
      <w:szCs w:val="20"/>
    </w:rPr>
  </w:style>
  <w:style w:type="paragraph" w:styleId="Heading5">
    <w:name w:val="heading 5"/>
    <w:basedOn w:val="Normal"/>
    <w:link w:val="Heading5Char"/>
    <w:qFormat/>
    <w:rsid w:val="00C578A2"/>
    <w:pPr>
      <w:widowControl/>
      <w:numPr>
        <w:ilvl w:val="4"/>
        <w:numId w:val="9"/>
      </w:numPr>
      <w:tabs>
        <w:tab w:val="center" w:pos="4680"/>
        <w:tab w:val="right" w:pos="9360"/>
      </w:tabs>
      <w:spacing w:after="240"/>
      <w:outlineLvl w:val="4"/>
    </w:pPr>
    <w:rPr>
      <w:rFonts w:ascii="Times" w:eastAsia="Times New Roman" w:hAnsi="Times" w:cs="Times New Roman"/>
      <w:sz w:val="24"/>
      <w:szCs w:val="20"/>
    </w:rPr>
  </w:style>
  <w:style w:type="paragraph" w:styleId="Heading6">
    <w:name w:val="heading 6"/>
    <w:basedOn w:val="Normal"/>
    <w:link w:val="Heading6Char"/>
    <w:qFormat/>
    <w:rsid w:val="00C578A2"/>
    <w:pPr>
      <w:widowControl/>
      <w:numPr>
        <w:ilvl w:val="5"/>
        <w:numId w:val="9"/>
      </w:numPr>
      <w:tabs>
        <w:tab w:val="center" w:pos="4680"/>
        <w:tab w:val="right" w:pos="9360"/>
      </w:tabs>
      <w:spacing w:after="240"/>
      <w:outlineLvl w:val="5"/>
    </w:pPr>
    <w:rPr>
      <w:rFonts w:ascii="Times" w:eastAsia="Times New Roman" w:hAnsi="Times" w:cs="Times New Roman"/>
      <w:sz w:val="24"/>
      <w:szCs w:val="20"/>
    </w:rPr>
  </w:style>
  <w:style w:type="paragraph" w:styleId="Heading7">
    <w:name w:val="heading 7"/>
    <w:basedOn w:val="Normal"/>
    <w:link w:val="Heading7Char"/>
    <w:qFormat/>
    <w:rsid w:val="00C578A2"/>
    <w:pPr>
      <w:widowControl/>
      <w:numPr>
        <w:ilvl w:val="6"/>
        <w:numId w:val="9"/>
      </w:numPr>
      <w:tabs>
        <w:tab w:val="center" w:pos="4680"/>
        <w:tab w:val="right" w:pos="9360"/>
      </w:tabs>
      <w:spacing w:after="240"/>
      <w:outlineLvl w:val="6"/>
    </w:pPr>
    <w:rPr>
      <w:rFonts w:ascii="Times" w:eastAsia="Times New Roman" w:hAnsi="Times" w:cs="Times New Roman"/>
      <w:sz w:val="24"/>
      <w:szCs w:val="20"/>
    </w:rPr>
  </w:style>
  <w:style w:type="paragraph" w:styleId="Heading8">
    <w:name w:val="heading 8"/>
    <w:basedOn w:val="Normal"/>
    <w:link w:val="Heading8Char"/>
    <w:qFormat/>
    <w:rsid w:val="00C578A2"/>
    <w:pPr>
      <w:widowControl/>
      <w:numPr>
        <w:ilvl w:val="7"/>
        <w:numId w:val="9"/>
      </w:numPr>
      <w:tabs>
        <w:tab w:val="center" w:pos="4680"/>
        <w:tab w:val="right" w:pos="9360"/>
      </w:tabs>
      <w:spacing w:after="240"/>
      <w:outlineLvl w:val="7"/>
    </w:pPr>
    <w:rPr>
      <w:rFonts w:ascii="Times" w:eastAsia="Times New Roman" w:hAnsi="Times" w:cs="Times New Roman"/>
      <w:sz w:val="24"/>
      <w:szCs w:val="20"/>
    </w:rPr>
  </w:style>
  <w:style w:type="paragraph" w:styleId="Heading9">
    <w:name w:val="heading 9"/>
    <w:basedOn w:val="Normal"/>
    <w:link w:val="Heading9Char"/>
    <w:qFormat/>
    <w:rsid w:val="00C578A2"/>
    <w:pPr>
      <w:widowControl/>
      <w:numPr>
        <w:ilvl w:val="8"/>
        <w:numId w:val="9"/>
      </w:numPr>
      <w:tabs>
        <w:tab w:val="center" w:pos="4680"/>
        <w:tab w:val="right" w:pos="9360"/>
      </w:tabs>
      <w:spacing w:before="180" w:line="360" w:lineRule="auto"/>
      <w:outlineLvl w:val="8"/>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qFormat/>
    <w:rsid w:val="00085CD0"/>
    <w:pPr>
      <w:spacing w:before="119"/>
      <w:ind w:left="3028" w:hanging="720"/>
    </w:pPr>
    <w:rPr>
      <w:rFonts w:ascii="Arial" w:eastAsia="Arial" w:hAnsi="Arial"/>
    </w:rPr>
  </w:style>
  <w:style w:type="character" w:customStyle="1" w:styleId="BodyTextChar">
    <w:name w:val="Body Text Char"/>
    <w:basedOn w:val="DefaultParagraphFont"/>
    <w:link w:val="BodyText"/>
    <w:uiPriority w:val="99"/>
    <w:rsid w:val="00FB0D11"/>
    <w:rPr>
      <w:rFonts w:ascii="Arial" w:eastAsia="Arial" w:hAnsi="Arial"/>
    </w:rPr>
  </w:style>
  <w:style w:type="paragraph" w:styleId="ListParagraph">
    <w:name w:val="List Paragraph"/>
    <w:basedOn w:val="Normal"/>
    <w:uiPriority w:val="1"/>
    <w:qFormat/>
    <w:rsid w:val="00FB0D11"/>
  </w:style>
  <w:style w:type="paragraph" w:customStyle="1" w:styleId="TableParagraph">
    <w:name w:val="Table Paragraph"/>
    <w:basedOn w:val="Normal"/>
    <w:uiPriority w:val="1"/>
    <w:qFormat/>
    <w:rsid w:val="00FB0D11"/>
  </w:style>
  <w:style w:type="paragraph" w:styleId="Header">
    <w:name w:val="header"/>
    <w:basedOn w:val="Normal"/>
    <w:link w:val="HeaderChar"/>
    <w:unhideWhenUsed/>
    <w:rsid w:val="00085CD0"/>
    <w:pPr>
      <w:tabs>
        <w:tab w:val="center" w:pos="4680"/>
        <w:tab w:val="right" w:pos="9360"/>
      </w:tabs>
    </w:pPr>
  </w:style>
  <w:style w:type="character" w:customStyle="1" w:styleId="HeaderChar">
    <w:name w:val="Header Char"/>
    <w:basedOn w:val="DefaultParagraphFont"/>
    <w:link w:val="Header"/>
    <w:rsid w:val="00161DE1"/>
  </w:style>
  <w:style w:type="paragraph" w:styleId="Footer">
    <w:name w:val="footer"/>
    <w:basedOn w:val="Normal"/>
    <w:link w:val="FooterChar"/>
    <w:unhideWhenUsed/>
    <w:rsid w:val="00085CD0"/>
    <w:pPr>
      <w:tabs>
        <w:tab w:val="center" w:pos="4680"/>
        <w:tab w:val="right" w:pos="9360"/>
      </w:tabs>
    </w:pPr>
  </w:style>
  <w:style w:type="character" w:customStyle="1" w:styleId="FooterChar">
    <w:name w:val="Footer Char"/>
    <w:basedOn w:val="DefaultParagraphFont"/>
    <w:link w:val="Footer"/>
    <w:rsid w:val="00161DE1"/>
  </w:style>
  <w:style w:type="paragraph" w:styleId="BalloonText">
    <w:name w:val="Balloon Text"/>
    <w:basedOn w:val="Normal"/>
    <w:link w:val="BalloonTextChar"/>
    <w:semiHidden/>
    <w:unhideWhenUsed/>
    <w:rsid w:val="00085CD0"/>
    <w:rPr>
      <w:rFonts w:ascii="Tahoma" w:hAnsi="Tahoma" w:cs="Tahoma"/>
      <w:sz w:val="16"/>
      <w:szCs w:val="16"/>
    </w:rPr>
  </w:style>
  <w:style w:type="character" w:customStyle="1" w:styleId="BalloonTextChar">
    <w:name w:val="Balloon Text Char"/>
    <w:basedOn w:val="DefaultParagraphFont"/>
    <w:link w:val="BalloonText"/>
    <w:semiHidden/>
    <w:rsid w:val="007B53C8"/>
    <w:rPr>
      <w:rFonts w:ascii="Tahoma" w:hAnsi="Tahoma" w:cs="Tahoma"/>
      <w:sz w:val="16"/>
      <w:szCs w:val="16"/>
    </w:rPr>
  </w:style>
  <w:style w:type="paragraph" w:customStyle="1" w:styleId="NumberedMaterial">
    <w:name w:val="Numbered Material"/>
    <w:basedOn w:val="BodyText"/>
    <w:link w:val="NumberedMaterialChar"/>
    <w:qFormat/>
    <w:rsid w:val="00085CD0"/>
    <w:pPr>
      <w:widowControl/>
      <w:numPr>
        <w:numId w:val="15"/>
      </w:numPr>
      <w:spacing w:before="0" w:after="120"/>
    </w:pPr>
    <w:rPr>
      <w:rFonts w:eastAsia="Times New Roman" w:cs="Times New Roman"/>
      <w:szCs w:val="24"/>
    </w:rPr>
  </w:style>
  <w:style w:type="character" w:customStyle="1" w:styleId="NumberedMaterialChar">
    <w:name w:val="Numbered Material Char"/>
    <w:basedOn w:val="BodyTextChar"/>
    <w:link w:val="NumberedMaterial"/>
    <w:rsid w:val="00C578A2"/>
    <w:rPr>
      <w:rFonts w:ascii="Arial" w:eastAsia="Times New Roman" w:hAnsi="Arial" w:cs="Times New Roman"/>
      <w:szCs w:val="24"/>
    </w:rPr>
  </w:style>
  <w:style w:type="character" w:customStyle="1" w:styleId="Heading1Char">
    <w:name w:val="Heading 1 Char"/>
    <w:basedOn w:val="DefaultParagraphFont"/>
    <w:link w:val="Heading1"/>
    <w:rsid w:val="00C578A2"/>
    <w:rPr>
      <w:rFonts w:ascii="Times" w:eastAsia="Times New Roman" w:hAnsi="Times" w:cs="Times New Roman"/>
      <w:caps/>
      <w:sz w:val="24"/>
      <w:szCs w:val="20"/>
      <w:u w:val="single"/>
    </w:rPr>
  </w:style>
  <w:style w:type="character" w:customStyle="1" w:styleId="Heading2Char">
    <w:name w:val="Heading 2 Char"/>
    <w:basedOn w:val="DefaultParagraphFont"/>
    <w:link w:val="Heading2"/>
    <w:rsid w:val="00C578A2"/>
    <w:rPr>
      <w:rFonts w:ascii="Times" w:eastAsia="Times New Roman" w:hAnsi="Times" w:cs="Times New Roman"/>
      <w:caps/>
      <w:sz w:val="24"/>
      <w:szCs w:val="20"/>
    </w:rPr>
  </w:style>
  <w:style w:type="character" w:customStyle="1" w:styleId="Heading3Char">
    <w:name w:val="Heading 3 Char"/>
    <w:basedOn w:val="DefaultParagraphFont"/>
    <w:link w:val="Heading3"/>
    <w:rsid w:val="00C578A2"/>
    <w:rPr>
      <w:rFonts w:ascii="Times" w:eastAsia="Times New Roman" w:hAnsi="Times" w:cs="Times New Roman"/>
      <w:caps/>
      <w:sz w:val="24"/>
      <w:szCs w:val="20"/>
    </w:rPr>
  </w:style>
  <w:style w:type="character" w:customStyle="1" w:styleId="Heading4Char">
    <w:name w:val="Heading 4 Char"/>
    <w:basedOn w:val="DefaultParagraphFont"/>
    <w:link w:val="Heading4"/>
    <w:rsid w:val="00C578A2"/>
    <w:rPr>
      <w:rFonts w:ascii="Times" w:eastAsia="Times New Roman" w:hAnsi="Times" w:cs="Times New Roman"/>
      <w:caps/>
      <w:sz w:val="24"/>
      <w:szCs w:val="20"/>
    </w:rPr>
  </w:style>
  <w:style w:type="character" w:customStyle="1" w:styleId="Heading5Char">
    <w:name w:val="Heading 5 Char"/>
    <w:basedOn w:val="DefaultParagraphFont"/>
    <w:link w:val="Heading5"/>
    <w:rsid w:val="00C578A2"/>
    <w:rPr>
      <w:rFonts w:ascii="Times" w:eastAsia="Times New Roman" w:hAnsi="Times" w:cs="Times New Roman"/>
      <w:sz w:val="24"/>
      <w:szCs w:val="20"/>
    </w:rPr>
  </w:style>
  <w:style w:type="character" w:customStyle="1" w:styleId="Heading6Char">
    <w:name w:val="Heading 6 Char"/>
    <w:basedOn w:val="DefaultParagraphFont"/>
    <w:link w:val="Heading6"/>
    <w:rsid w:val="00C578A2"/>
    <w:rPr>
      <w:rFonts w:ascii="Times" w:eastAsia="Times New Roman" w:hAnsi="Times" w:cs="Times New Roman"/>
      <w:sz w:val="24"/>
      <w:szCs w:val="20"/>
    </w:rPr>
  </w:style>
  <w:style w:type="character" w:customStyle="1" w:styleId="Heading7Char">
    <w:name w:val="Heading 7 Char"/>
    <w:basedOn w:val="DefaultParagraphFont"/>
    <w:link w:val="Heading7"/>
    <w:rsid w:val="00C578A2"/>
    <w:rPr>
      <w:rFonts w:ascii="Times" w:eastAsia="Times New Roman" w:hAnsi="Times" w:cs="Times New Roman"/>
      <w:sz w:val="24"/>
      <w:szCs w:val="20"/>
    </w:rPr>
  </w:style>
  <w:style w:type="character" w:customStyle="1" w:styleId="Heading8Char">
    <w:name w:val="Heading 8 Char"/>
    <w:basedOn w:val="DefaultParagraphFont"/>
    <w:link w:val="Heading8"/>
    <w:rsid w:val="00C578A2"/>
    <w:rPr>
      <w:rFonts w:ascii="Times" w:eastAsia="Times New Roman" w:hAnsi="Times" w:cs="Times New Roman"/>
      <w:sz w:val="24"/>
      <w:szCs w:val="20"/>
    </w:rPr>
  </w:style>
  <w:style w:type="character" w:customStyle="1" w:styleId="Heading9Char">
    <w:name w:val="Heading 9 Char"/>
    <w:basedOn w:val="DefaultParagraphFont"/>
    <w:link w:val="Heading9"/>
    <w:rsid w:val="00C578A2"/>
    <w:rPr>
      <w:rFonts w:ascii="Times New Roman" w:eastAsia="Times New Roman" w:hAnsi="Times New Roman" w:cs="Times New Roman"/>
      <w:sz w:val="24"/>
      <w:szCs w:val="20"/>
    </w:rPr>
  </w:style>
  <w:style w:type="paragraph" w:customStyle="1" w:styleId="Note">
    <w:name w:val="Note"/>
    <w:basedOn w:val="BodyText"/>
    <w:next w:val="Normal"/>
    <w:link w:val="NoteChar"/>
    <w:rsid w:val="00C578A2"/>
    <w:pPr>
      <w:keepNext/>
      <w:widowControl/>
      <w:pBdr>
        <w:top w:val="single" w:sz="2" w:space="4" w:color="auto"/>
        <w:left w:val="single" w:sz="2" w:space="4" w:color="auto"/>
        <w:bottom w:val="single" w:sz="2" w:space="4" w:color="auto"/>
        <w:right w:val="single" w:sz="2" w:space="4" w:color="auto"/>
      </w:pBdr>
      <w:shd w:val="clear" w:color="auto" w:fill="FFCC99"/>
      <w:spacing w:before="0" w:after="80"/>
      <w:ind w:left="1440" w:firstLine="0"/>
    </w:pPr>
    <w:rPr>
      <w:rFonts w:eastAsia="Times New Roman" w:cs="Times New Roman"/>
      <w:szCs w:val="24"/>
    </w:rPr>
  </w:style>
  <w:style w:type="character" w:customStyle="1" w:styleId="NoteChar">
    <w:name w:val="Note Char"/>
    <w:link w:val="Note"/>
    <w:locked/>
    <w:rsid w:val="00C578A2"/>
    <w:rPr>
      <w:rFonts w:ascii="Arial" w:eastAsia="Times New Roman" w:hAnsi="Arial" w:cs="Times New Roman"/>
      <w:szCs w:val="24"/>
      <w:shd w:val="clear" w:color="auto" w:fill="FFCC99"/>
    </w:rPr>
  </w:style>
  <w:style w:type="paragraph" w:customStyle="1" w:styleId="POSNormal">
    <w:name w:val="POS Normal"/>
    <w:basedOn w:val="Normal"/>
    <w:rsid w:val="00085CD0"/>
    <w:pPr>
      <w:widowControl/>
      <w:numPr>
        <w:numId w:val="11"/>
      </w:numPr>
      <w:tabs>
        <w:tab w:val="center" w:pos="4680"/>
        <w:tab w:val="right" w:pos="9360"/>
      </w:tabs>
      <w:spacing w:before="180" w:line="360" w:lineRule="auto"/>
      <w:ind w:left="1440"/>
    </w:pPr>
    <w:rPr>
      <w:rFonts w:ascii="Times New Roman" w:eastAsia="Times New Roman" w:hAnsi="Times New Roman" w:cs="Times New Roman"/>
      <w:sz w:val="24"/>
      <w:szCs w:val="20"/>
    </w:rPr>
  </w:style>
  <w:style w:type="character" w:styleId="CommentReference">
    <w:name w:val="annotation reference"/>
    <w:basedOn w:val="DefaultParagraphFont"/>
    <w:semiHidden/>
    <w:unhideWhenUsed/>
    <w:rsid w:val="00085CD0"/>
    <w:rPr>
      <w:sz w:val="16"/>
      <w:szCs w:val="16"/>
    </w:rPr>
  </w:style>
  <w:style w:type="paragraph" w:styleId="CommentText">
    <w:name w:val="annotation text"/>
    <w:basedOn w:val="Normal"/>
    <w:link w:val="CommentTextChar"/>
    <w:semiHidden/>
    <w:unhideWhenUsed/>
    <w:rsid w:val="00085CD0"/>
    <w:rPr>
      <w:sz w:val="20"/>
      <w:szCs w:val="20"/>
    </w:rPr>
  </w:style>
  <w:style w:type="character" w:customStyle="1" w:styleId="CommentTextChar">
    <w:name w:val="Comment Text Char"/>
    <w:basedOn w:val="DefaultParagraphFont"/>
    <w:link w:val="CommentText"/>
    <w:semiHidden/>
    <w:rsid w:val="00AB7170"/>
    <w:rPr>
      <w:sz w:val="20"/>
      <w:szCs w:val="20"/>
    </w:rPr>
  </w:style>
  <w:style w:type="paragraph" w:styleId="CommentSubject">
    <w:name w:val="annotation subject"/>
    <w:basedOn w:val="CommentText"/>
    <w:next w:val="CommentText"/>
    <w:link w:val="CommentSubjectChar"/>
    <w:uiPriority w:val="99"/>
    <w:semiHidden/>
    <w:unhideWhenUsed/>
    <w:rsid w:val="00AB7170"/>
    <w:rPr>
      <w:b/>
      <w:bCs/>
    </w:rPr>
  </w:style>
  <w:style w:type="character" w:customStyle="1" w:styleId="CommentSubjectChar">
    <w:name w:val="Comment Subject Char"/>
    <w:basedOn w:val="CommentTextChar"/>
    <w:link w:val="CommentSubject"/>
    <w:uiPriority w:val="99"/>
    <w:semiHidden/>
    <w:rsid w:val="00AB7170"/>
    <w:rPr>
      <w:b/>
      <w:bCs/>
      <w:sz w:val="20"/>
      <w:szCs w:val="20"/>
    </w:rPr>
  </w:style>
  <w:style w:type="paragraph" w:customStyle="1" w:styleId="End">
    <w:name w:val="End"/>
    <w:basedOn w:val="BodyText"/>
    <w:semiHidden/>
    <w:rsid w:val="009711F0"/>
    <w:pPr>
      <w:widowControl/>
      <w:pBdr>
        <w:top w:val="single" w:sz="2" w:space="8" w:color="auto"/>
        <w:left w:val="single" w:sz="2" w:space="4" w:color="auto"/>
        <w:bottom w:val="single" w:sz="2" w:space="8" w:color="auto"/>
        <w:right w:val="single" w:sz="2" w:space="4" w:color="auto"/>
      </w:pBdr>
      <w:spacing w:before="840" w:after="120"/>
      <w:ind w:left="720" w:right="144" w:firstLine="0"/>
      <w:jc w:val="center"/>
    </w:pPr>
    <w:rPr>
      <w:rFonts w:eastAsia="Times New Roman" w:cs="Times New Roman"/>
      <w:szCs w:val="24"/>
    </w:rPr>
  </w:style>
  <w:style w:type="paragraph" w:styleId="EndnoteText">
    <w:name w:val="endnote text"/>
    <w:basedOn w:val="Normal"/>
    <w:link w:val="EndnoteTextChar"/>
    <w:semiHidden/>
    <w:rsid w:val="00085CD0"/>
    <w:pPr>
      <w:widowControl/>
    </w:pPr>
    <w:rPr>
      <w:rFonts w:ascii="Times New Roman" w:eastAsia="Times New Roman" w:hAnsi="Times New Roman" w:cs="Times New Roman"/>
      <w:sz w:val="24"/>
      <w:szCs w:val="20"/>
    </w:rPr>
  </w:style>
  <w:style w:type="character" w:customStyle="1" w:styleId="EndnoteTextChar">
    <w:name w:val="Endnote Text Char"/>
    <w:basedOn w:val="DefaultParagraphFont"/>
    <w:link w:val="EndnoteText"/>
    <w:semiHidden/>
    <w:rsid w:val="00085CD0"/>
    <w:rPr>
      <w:rFonts w:ascii="Times New Roman" w:eastAsia="Times New Roman" w:hAnsi="Times New Roman" w:cs="Times New Roman"/>
      <w:sz w:val="24"/>
      <w:szCs w:val="20"/>
    </w:rPr>
  </w:style>
  <w:style w:type="character" w:styleId="EndnoteReference">
    <w:name w:val="endnote reference"/>
    <w:semiHidden/>
    <w:rsid w:val="00085CD0"/>
    <w:rPr>
      <w:vertAlign w:val="superscript"/>
    </w:rPr>
  </w:style>
  <w:style w:type="paragraph" w:styleId="FootnoteText">
    <w:name w:val="footnote text"/>
    <w:basedOn w:val="Normal"/>
    <w:link w:val="FootnoteTextChar"/>
    <w:semiHidden/>
    <w:rsid w:val="00085CD0"/>
    <w:pPr>
      <w:widowControl/>
    </w:pPr>
    <w:rPr>
      <w:rFonts w:ascii="Times New Roman" w:eastAsia="Times New Roman" w:hAnsi="Times New Roman" w:cs="Times New Roman"/>
      <w:sz w:val="24"/>
      <w:szCs w:val="20"/>
    </w:rPr>
  </w:style>
  <w:style w:type="character" w:customStyle="1" w:styleId="FootnoteTextChar">
    <w:name w:val="Footnote Text Char"/>
    <w:basedOn w:val="DefaultParagraphFont"/>
    <w:link w:val="FootnoteText"/>
    <w:semiHidden/>
    <w:rsid w:val="00085CD0"/>
    <w:rPr>
      <w:rFonts w:ascii="Times New Roman" w:eastAsia="Times New Roman" w:hAnsi="Times New Roman" w:cs="Times New Roman"/>
      <w:sz w:val="24"/>
      <w:szCs w:val="20"/>
    </w:rPr>
  </w:style>
  <w:style w:type="character" w:styleId="FootnoteReference">
    <w:name w:val="footnote reference"/>
    <w:semiHidden/>
    <w:rsid w:val="00085CD0"/>
    <w:rPr>
      <w:rFonts w:ascii="Courier New" w:hAnsi="Courier New"/>
      <w:sz w:val="24"/>
      <w:vertAlign w:val="superscript"/>
    </w:rPr>
  </w:style>
  <w:style w:type="character" w:customStyle="1" w:styleId="DefaultPara">
    <w:name w:val="Default Para"/>
    <w:basedOn w:val="DefaultParagraphFont"/>
    <w:rsid w:val="00085CD0"/>
  </w:style>
  <w:style w:type="character" w:customStyle="1" w:styleId="endnoterefe">
    <w:name w:val="endnote refe"/>
    <w:rsid w:val="00085CD0"/>
    <w:rPr>
      <w:rFonts w:ascii="Courier New" w:hAnsi="Courier New"/>
      <w:noProof w:val="0"/>
      <w:sz w:val="20"/>
      <w:vertAlign w:val="superscript"/>
      <w:lang w:val="en-US"/>
    </w:rPr>
  </w:style>
  <w:style w:type="paragraph" w:customStyle="1" w:styleId="footnotetex">
    <w:name w:val="footnote tex"/>
    <w:rsid w:val="00085CD0"/>
    <w:pPr>
      <w:tabs>
        <w:tab w:val="left" w:pos="-720"/>
      </w:tabs>
      <w:suppressAutoHyphens/>
      <w:spacing w:after="0" w:line="240" w:lineRule="auto"/>
      <w:jc w:val="both"/>
    </w:pPr>
    <w:rPr>
      <w:rFonts w:ascii="Courier New" w:eastAsia="Times New Roman" w:hAnsi="Courier New" w:cs="Times New Roman"/>
      <w:spacing w:val="-2"/>
      <w:sz w:val="20"/>
      <w:szCs w:val="20"/>
    </w:rPr>
  </w:style>
  <w:style w:type="character" w:customStyle="1" w:styleId="footnoteref">
    <w:name w:val="footnote ref"/>
    <w:rsid w:val="00085CD0"/>
    <w:rPr>
      <w:rFonts w:ascii="Courier New" w:hAnsi="Courier New"/>
      <w:noProof w:val="0"/>
      <w:sz w:val="20"/>
      <w:vertAlign w:val="superscript"/>
      <w:lang w:val="en-US"/>
    </w:rPr>
  </w:style>
  <w:style w:type="character" w:customStyle="1" w:styleId="EquationCa">
    <w:name w:val="_Equation Ca"/>
    <w:basedOn w:val="DefaultParagraphFont"/>
    <w:rsid w:val="00085CD0"/>
  </w:style>
  <w:style w:type="character" w:styleId="PageNumber">
    <w:name w:val="page number"/>
    <w:basedOn w:val="DefaultParagraphFont"/>
    <w:rsid w:val="00085CD0"/>
  </w:style>
  <w:style w:type="character" w:customStyle="1" w:styleId="IP">
    <w:name w:val="IP"/>
    <w:rsid w:val="00085CD0"/>
    <w:rPr>
      <w:rFonts w:ascii="Courier" w:hAnsi="Courier"/>
      <w:noProof w:val="0"/>
      <w:sz w:val="24"/>
      <w:lang w:val="en-US"/>
    </w:rPr>
  </w:style>
  <w:style w:type="paragraph" w:customStyle="1" w:styleId="RightPar1">
    <w:name w:val="Right Par 1"/>
    <w:rsid w:val="00085CD0"/>
    <w:pPr>
      <w:tabs>
        <w:tab w:val="left" w:pos="-720"/>
        <w:tab w:val="left" w:pos="0"/>
        <w:tab w:val="decimal" w:pos="720"/>
      </w:tabs>
      <w:suppressAutoHyphens/>
      <w:spacing w:after="0" w:line="240" w:lineRule="auto"/>
      <w:ind w:left="720"/>
    </w:pPr>
    <w:rPr>
      <w:rFonts w:ascii="Courier" w:eastAsia="Times New Roman" w:hAnsi="Courier" w:cs="Times New Roman"/>
      <w:sz w:val="24"/>
      <w:szCs w:val="20"/>
    </w:rPr>
  </w:style>
  <w:style w:type="paragraph" w:customStyle="1" w:styleId="RightPar2">
    <w:name w:val="Right Par 2"/>
    <w:rsid w:val="00085CD0"/>
    <w:pPr>
      <w:tabs>
        <w:tab w:val="left" w:pos="-720"/>
        <w:tab w:val="left" w:pos="0"/>
        <w:tab w:val="left" w:pos="720"/>
        <w:tab w:val="decimal" w:pos="1440"/>
      </w:tabs>
      <w:suppressAutoHyphens/>
      <w:spacing w:after="0" w:line="240" w:lineRule="auto"/>
      <w:ind w:left="1440"/>
    </w:pPr>
    <w:rPr>
      <w:rFonts w:ascii="Courier" w:eastAsia="Times New Roman" w:hAnsi="Courier" w:cs="Times New Roman"/>
      <w:sz w:val="24"/>
      <w:szCs w:val="20"/>
    </w:rPr>
  </w:style>
  <w:style w:type="paragraph" w:customStyle="1" w:styleId="RightPar3">
    <w:name w:val="Right Par 3"/>
    <w:rsid w:val="00085CD0"/>
    <w:pPr>
      <w:tabs>
        <w:tab w:val="left" w:pos="-720"/>
        <w:tab w:val="left" w:pos="0"/>
        <w:tab w:val="left" w:pos="720"/>
        <w:tab w:val="left" w:pos="1440"/>
        <w:tab w:val="decimal" w:pos="2160"/>
      </w:tabs>
      <w:suppressAutoHyphens/>
      <w:spacing w:after="0" w:line="240" w:lineRule="auto"/>
      <w:ind w:left="2160"/>
    </w:pPr>
    <w:rPr>
      <w:rFonts w:ascii="Courier" w:eastAsia="Times New Roman" w:hAnsi="Courier" w:cs="Times New Roman"/>
      <w:sz w:val="24"/>
      <w:szCs w:val="20"/>
    </w:rPr>
  </w:style>
  <w:style w:type="paragraph" w:customStyle="1" w:styleId="RightPar4">
    <w:name w:val="Right Par 4"/>
    <w:rsid w:val="00085CD0"/>
    <w:pPr>
      <w:tabs>
        <w:tab w:val="left" w:pos="-720"/>
        <w:tab w:val="left" w:pos="0"/>
        <w:tab w:val="left" w:pos="720"/>
        <w:tab w:val="left" w:pos="1440"/>
        <w:tab w:val="left" w:pos="2160"/>
        <w:tab w:val="decimal" w:pos="2880"/>
      </w:tabs>
      <w:suppressAutoHyphens/>
      <w:spacing w:after="0" w:line="240" w:lineRule="auto"/>
      <w:ind w:left="2880"/>
    </w:pPr>
    <w:rPr>
      <w:rFonts w:ascii="Courier" w:eastAsia="Times New Roman" w:hAnsi="Courier" w:cs="Times New Roman"/>
      <w:sz w:val="24"/>
      <w:szCs w:val="20"/>
    </w:rPr>
  </w:style>
  <w:style w:type="paragraph" w:customStyle="1" w:styleId="RightPar5">
    <w:name w:val="Right Par 5"/>
    <w:rsid w:val="00085CD0"/>
    <w:pPr>
      <w:tabs>
        <w:tab w:val="left" w:pos="-720"/>
        <w:tab w:val="left" w:pos="0"/>
        <w:tab w:val="left" w:pos="720"/>
        <w:tab w:val="left" w:pos="1440"/>
        <w:tab w:val="left" w:pos="2160"/>
        <w:tab w:val="left" w:pos="2880"/>
        <w:tab w:val="decimal" w:pos="3600"/>
      </w:tabs>
      <w:suppressAutoHyphens/>
      <w:spacing w:after="0" w:line="240" w:lineRule="auto"/>
      <w:ind w:left="3600"/>
    </w:pPr>
    <w:rPr>
      <w:rFonts w:ascii="Courier" w:eastAsia="Times New Roman" w:hAnsi="Courier" w:cs="Times New Roman"/>
      <w:sz w:val="24"/>
      <w:szCs w:val="20"/>
    </w:rPr>
  </w:style>
  <w:style w:type="paragraph" w:customStyle="1" w:styleId="RightPar6">
    <w:name w:val="Right Par 6"/>
    <w:rsid w:val="00085CD0"/>
    <w:pPr>
      <w:tabs>
        <w:tab w:val="left" w:pos="-720"/>
        <w:tab w:val="left" w:pos="0"/>
        <w:tab w:val="left" w:pos="720"/>
        <w:tab w:val="left" w:pos="1440"/>
        <w:tab w:val="left" w:pos="2160"/>
        <w:tab w:val="left" w:pos="2880"/>
        <w:tab w:val="left" w:pos="3600"/>
        <w:tab w:val="decimal" w:pos="4320"/>
      </w:tabs>
      <w:suppressAutoHyphens/>
      <w:spacing w:after="0" w:line="240" w:lineRule="auto"/>
      <w:ind w:left="4320"/>
    </w:pPr>
    <w:rPr>
      <w:rFonts w:ascii="Courier" w:eastAsia="Times New Roman" w:hAnsi="Courier" w:cs="Times New Roman"/>
      <w:sz w:val="24"/>
      <w:szCs w:val="20"/>
    </w:rPr>
  </w:style>
  <w:style w:type="paragraph" w:customStyle="1" w:styleId="RightPar7">
    <w:name w:val="Right Par 7"/>
    <w:rsid w:val="00085CD0"/>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left="5040"/>
    </w:pPr>
    <w:rPr>
      <w:rFonts w:ascii="Courier" w:eastAsia="Times New Roman" w:hAnsi="Courier" w:cs="Times New Roman"/>
      <w:sz w:val="24"/>
      <w:szCs w:val="20"/>
    </w:rPr>
  </w:style>
  <w:style w:type="paragraph" w:customStyle="1" w:styleId="RightPar8">
    <w:name w:val="Right Par 8"/>
    <w:rsid w:val="00085CD0"/>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left="5760"/>
    </w:pPr>
    <w:rPr>
      <w:rFonts w:ascii="Courier" w:eastAsia="Times New Roman" w:hAnsi="Courier" w:cs="Times New Roman"/>
      <w:sz w:val="24"/>
      <w:szCs w:val="20"/>
    </w:rPr>
  </w:style>
  <w:style w:type="character" w:customStyle="1" w:styleId="SI">
    <w:name w:val="SI"/>
    <w:rsid w:val="00085CD0"/>
    <w:rPr>
      <w:sz w:val="24"/>
      <w:u w:val="double"/>
    </w:rPr>
  </w:style>
  <w:style w:type="character" w:customStyle="1" w:styleId="TechInit">
    <w:name w:val="Tech Init"/>
    <w:rsid w:val="00085CD0"/>
    <w:rPr>
      <w:rFonts w:ascii="Courier" w:hAnsi="Courier"/>
      <w:noProof w:val="0"/>
      <w:sz w:val="24"/>
      <w:lang w:val="en-US"/>
    </w:rPr>
  </w:style>
  <w:style w:type="character" w:customStyle="1" w:styleId="Technical1">
    <w:name w:val="Technical 1"/>
    <w:rsid w:val="00085CD0"/>
    <w:rPr>
      <w:rFonts w:ascii="Courier" w:hAnsi="Courier"/>
      <w:noProof w:val="0"/>
      <w:sz w:val="24"/>
      <w:lang w:val="en-US"/>
    </w:rPr>
  </w:style>
  <w:style w:type="character" w:customStyle="1" w:styleId="Technical2">
    <w:name w:val="Technical 2"/>
    <w:rsid w:val="00085CD0"/>
    <w:rPr>
      <w:rFonts w:ascii="Courier" w:hAnsi="Courier"/>
      <w:noProof w:val="0"/>
      <w:sz w:val="24"/>
      <w:lang w:val="en-US"/>
    </w:rPr>
  </w:style>
  <w:style w:type="character" w:customStyle="1" w:styleId="Technical3">
    <w:name w:val="Technical 3"/>
    <w:rsid w:val="00085CD0"/>
    <w:rPr>
      <w:rFonts w:ascii="Courier" w:hAnsi="Courier"/>
      <w:noProof w:val="0"/>
      <w:sz w:val="24"/>
      <w:lang w:val="en-US"/>
    </w:rPr>
  </w:style>
  <w:style w:type="paragraph" w:customStyle="1" w:styleId="Technical4">
    <w:name w:val="Technical 4"/>
    <w:rsid w:val="00085CD0"/>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085CD0"/>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085CD0"/>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085CD0"/>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085CD0"/>
    <w:pPr>
      <w:tabs>
        <w:tab w:val="left" w:pos="-720"/>
      </w:tabs>
      <w:suppressAutoHyphens/>
      <w:spacing w:after="0" w:line="240" w:lineRule="auto"/>
      <w:ind w:firstLine="720"/>
    </w:pPr>
    <w:rPr>
      <w:rFonts w:ascii="Courier" w:eastAsia="Times New Roman" w:hAnsi="Courier" w:cs="Times New Roman"/>
      <w:b/>
      <w:sz w:val="24"/>
      <w:szCs w:val="20"/>
    </w:rPr>
  </w:style>
  <w:style w:type="character" w:customStyle="1" w:styleId="speci">
    <w:name w:val="speci"/>
    <w:rsid w:val="00085CD0"/>
    <w:rPr>
      <w:rFonts w:ascii="Courier New" w:hAnsi="Courier New"/>
      <w:noProof w:val="0"/>
      <w:color w:val="FF0000"/>
      <w:sz w:val="20"/>
      <w:lang w:val="en-US"/>
    </w:rPr>
  </w:style>
  <w:style w:type="paragraph" w:customStyle="1" w:styleId="SPECText1">
    <w:name w:val="SPECText[1]"/>
    <w:basedOn w:val="Normal"/>
    <w:rsid w:val="00085CD0"/>
    <w:pPr>
      <w:widowControl/>
      <w:numPr>
        <w:numId w:val="1"/>
      </w:numPr>
      <w:spacing w:before="240"/>
    </w:pPr>
    <w:rPr>
      <w:rFonts w:ascii="Times New Roman" w:eastAsia="Times New Roman" w:hAnsi="Times New Roman" w:cs="Times New Roman"/>
      <w:sz w:val="24"/>
      <w:szCs w:val="20"/>
    </w:rPr>
  </w:style>
  <w:style w:type="character" w:customStyle="1" w:styleId="Notestar">
    <w:name w:val="Notestar"/>
    <w:basedOn w:val="DefaultParagraphFont"/>
    <w:rsid w:val="00085CD0"/>
  </w:style>
  <w:style w:type="paragraph" w:styleId="TOC1">
    <w:name w:val="toc 1"/>
    <w:basedOn w:val="Normal"/>
    <w:next w:val="Normal"/>
    <w:semiHidden/>
    <w:rsid w:val="00085CD0"/>
    <w:pPr>
      <w:widowControl/>
      <w:tabs>
        <w:tab w:val="right" w:leader="dot" w:pos="9360"/>
      </w:tabs>
      <w:spacing w:before="480"/>
      <w:ind w:left="720" w:right="720" w:hanging="720"/>
    </w:pPr>
    <w:rPr>
      <w:rFonts w:ascii="Times New Roman" w:eastAsia="Times New Roman" w:hAnsi="Times New Roman" w:cs="Times New Roman"/>
      <w:sz w:val="24"/>
      <w:szCs w:val="20"/>
    </w:rPr>
  </w:style>
  <w:style w:type="paragraph" w:styleId="TOC2">
    <w:name w:val="toc 2"/>
    <w:basedOn w:val="Normal"/>
    <w:next w:val="Normal"/>
    <w:semiHidden/>
    <w:rsid w:val="00085CD0"/>
    <w:pPr>
      <w:widowControl/>
      <w:tabs>
        <w:tab w:val="right" w:leader="dot" w:pos="9360"/>
      </w:tabs>
      <w:ind w:left="1440" w:right="720" w:hanging="720"/>
    </w:pPr>
    <w:rPr>
      <w:rFonts w:ascii="Times New Roman" w:eastAsia="Times New Roman" w:hAnsi="Times New Roman" w:cs="Times New Roman"/>
      <w:sz w:val="24"/>
      <w:szCs w:val="20"/>
    </w:rPr>
  </w:style>
  <w:style w:type="paragraph" w:styleId="TOC3">
    <w:name w:val="toc 3"/>
    <w:basedOn w:val="Normal"/>
    <w:next w:val="Normal"/>
    <w:semiHidden/>
    <w:rsid w:val="00085CD0"/>
    <w:pPr>
      <w:widowControl/>
      <w:tabs>
        <w:tab w:val="right" w:leader="dot" w:pos="9360"/>
      </w:tabs>
      <w:ind w:left="2160" w:right="720" w:hanging="720"/>
    </w:pPr>
    <w:rPr>
      <w:rFonts w:ascii="Times New Roman" w:eastAsia="Times New Roman" w:hAnsi="Times New Roman" w:cs="Times New Roman"/>
      <w:sz w:val="24"/>
      <w:szCs w:val="20"/>
    </w:rPr>
  </w:style>
  <w:style w:type="paragraph" w:styleId="TOC4">
    <w:name w:val="toc 4"/>
    <w:basedOn w:val="Normal"/>
    <w:next w:val="Normal"/>
    <w:semiHidden/>
    <w:rsid w:val="00085CD0"/>
    <w:pPr>
      <w:widowControl/>
      <w:tabs>
        <w:tab w:val="right" w:leader="dot" w:pos="9360"/>
      </w:tabs>
      <w:ind w:left="2880" w:right="720" w:hanging="720"/>
    </w:pPr>
    <w:rPr>
      <w:rFonts w:ascii="Times New Roman" w:eastAsia="Times New Roman" w:hAnsi="Times New Roman" w:cs="Times New Roman"/>
      <w:sz w:val="24"/>
      <w:szCs w:val="20"/>
    </w:rPr>
  </w:style>
  <w:style w:type="paragraph" w:styleId="TOC5">
    <w:name w:val="toc 5"/>
    <w:basedOn w:val="Normal"/>
    <w:next w:val="Normal"/>
    <w:semiHidden/>
    <w:rsid w:val="00085CD0"/>
    <w:pPr>
      <w:widowControl/>
      <w:tabs>
        <w:tab w:val="right" w:leader="dot" w:pos="9360"/>
      </w:tabs>
      <w:ind w:left="3600" w:right="720" w:hanging="720"/>
    </w:pPr>
    <w:rPr>
      <w:rFonts w:ascii="Times New Roman" w:eastAsia="Times New Roman" w:hAnsi="Times New Roman" w:cs="Times New Roman"/>
      <w:sz w:val="24"/>
      <w:szCs w:val="20"/>
    </w:rPr>
  </w:style>
  <w:style w:type="paragraph" w:styleId="TOC6">
    <w:name w:val="toc 6"/>
    <w:basedOn w:val="Normal"/>
    <w:next w:val="Normal"/>
    <w:semiHidden/>
    <w:rsid w:val="00085CD0"/>
    <w:pPr>
      <w:widowControl/>
      <w:tabs>
        <w:tab w:val="right" w:pos="9360"/>
      </w:tabs>
      <w:ind w:left="720" w:hanging="720"/>
    </w:pPr>
    <w:rPr>
      <w:rFonts w:ascii="Times New Roman" w:eastAsia="Times New Roman" w:hAnsi="Times New Roman" w:cs="Times New Roman"/>
      <w:sz w:val="24"/>
      <w:szCs w:val="20"/>
    </w:rPr>
  </w:style>
  <w:style w:type="paragraph" w:styleId="TOC7">
    <w:name w:val="toc 7"/>
    <w:basedOn w:val="Normal"/>
    <w:next w:val="Normal"/>
    <w:semiHidden/>
    <w:rsid w:val="00085CD0"/>
    <w:pPr>
      <w:widowControl/>
      <w:ind w:left="720" w:hanging="720"/>
    </w:pPr>
    <w:rPr>
      <w:rFonts w:ascii="Times New Roman" w:eastAsia="Times New Roman" w:hAnsi="Times New Roman" w:cs="Times New Roman"/>
      <w:sz w:val="24"/>
      <w:szCs w:val="20"/>
    </w:rPr>
  </w:style>
  <w:style w:type="paragraph" w:styleId="TOC8">
    <w:name w:val="toc 8"/>
    <w:basedOn w:val="Normal"/>
    <w:next w:val="Normal"/>
    <w:semiHidden/>
    <w:rsid w:val="00085CD0"/>
    <w:pPr>
      <w:widowControl/>
      <w:tabs>
        <w:tab w:val="right" w:pos="9360"/>
      </w:tabs>
      <w:ind w:left="720" w:hanging="720"/>
    </w:pPr>
    <w:rPr>
      <w:rFonts w:ascii="Times New Roman" w:eastAsia="Times New Roman" w:hAnsi="Times New Roman" w:cs="Times New Roman"/>
      <w:sz w:val="24"/>
      <w:szCs w:val="20"/>
    </w:rPr>
  </w:style>
  <w:style w:type="paragraph" w:styleId="TOC9">
    <w:name w:val="toc 9"/>
    <w:basedOn w:val="Normal"/>
    <w:next w:val="Normal"/>
    <w:semiHidden/>
    <w:rsid w:val="00085CD0"/>
    <w:pPr>
      <w:widowControl/>
      <w:tabs>
        <w:tab w:val="right" w:leader="dot" w:pos="9360"/>
      </w:tabs>
      <w:ind w:left="720" w:hanging="720"/>
    </w:pPr>
    <w:rPr>
      <w:rFonts w:ascii="Times New Roman" w:eastAsia="Times New Roman" w:hAnsi="Times New Roman" w:cs="Times New Roman"/>
      <w:sz w:val="24"/>
      <w:szCs w:val="20"/>
    </w:rPr>
  </w:style>
  <w:style w:type="paragraph" w:styleId="Index1">
    <w:name w:val="index 1"/>
    <w:basedOn w:val="Normal"/>
    <w:next w:val="Normal"/>
    <w:semiHidden/>
    <w:rsid w:val="00085CD0"/>
    <w:pPr>
      <w:widowControl/>
      <w:tabs>
        <w:tab w:val="right" w:leader="dot" w:pos="9360"/>
      </w:tabs>
      <w:ind w:left="1440" w:right="720" w:hanging="1440"/>
    </w:pPr>
    <w:rPr>
      <w:rFonts w:ascii="Times New Roman" w:eastAsia="Times New Roman" w:hAnsi="Times New Roman" w:cs="Times New Roman"/>
      <w:sz w:val="24"/>
      <w:szCs w:val="20"/>
    </w:rPr>
  </w:style>
  <w:style w:type="paragraph" w:styleId="Index2">
    <w:name w:val="index 2"/>
    <w:basedOn w:val="Normal"/>
    <w:next w:val="Normal"/>
    <w:semiHidden/>
    <w:rsid w:val="00085CD0"/>
    <w:pPr>
      <w:widowControl/>
      <w:tabs>
        <w:tab w:val="right" w:leader="dot" w:pos="9360"/>
      </w:tabs>
      <w:ind w:left="1440" w:right="720" w:hanging="720"/>
    </w:pPr>
    <w:rPr>
      <w:rFonts w:ascii="Times New Roman" w:eastAsia="Times New Roman" w:hAnsi="Times New Roman" w:cs="Times New Roman"/>
      <w:sz w:val="24"/>
      <w:szCs w:val="20"/>
    </w:rPr>
  </w:style>
  <w:style w:type="paragraph" w:styleId="TOAHeading">
    <w:name w:val="toa heading"/>
    <w:basedOn w:val="Normal"/>
    <w:next w:val="Normal"/>
    <w:semiHidden/>
    <w:rsid w:val="00085CD0"/>
    <w:pPr>
      <w:widowControl/>
      <w:tabs>
        <w:tab w:val="right" w:pos="9360"/>
      </w:tabs>
    </w:pPr>
    <w:rPr>
      <w:rFonts w:ascii="Times New Roman" w:eastAsia="Times New Roman" w:hAnsi="Times New Roman" w:cs="Times New Roman"/>
      <w:sz w:val="24"/>
      <w:szCs w:val="20"/>
    </w:rPr>
  </w:style>
  <w:style w:type="paragraph" w:styleId="Caption">
    <w:name w:val="caption"/>
    <w:basedOn w:val="Normal"/>
    <w:next w:val="Normal"/>
    <w:qFormat/>
    <w:rsid w:val="00085CD0"/>
    <w:pPr>
      <w:widowControl/>
    </w:pPr>
    <w:rPr>
      <w:rFonts w:ascii="Times New Roman" w:eastAsia="Times New Roman" w:hAnsi="Times New Roman" w:cs="Times New Roman"/>
      <w:sz w:val="24"/>
      <w:szCs w:val="20"/>
    </w:rPr>
  </w:style>
  <w:style w:type="character" w:customStyle="1" w:styleId="EquationCaption">
    <w:name w:val="_Equation Caption"/>
    <w:rsid w:val="00085CD0"/>
  </w:style>
  <w:style w:type="paragraph" w:customStyle="1" w:styleId="POSFooter">
    <w:name w:val="POS Footer"/>
    <w:basedOn w:val="POSNormal"/>
    <w:rsid w:val="00085CD0"/>
    <w:pPr>
      <w:numPr>
        <w:numId w:val="0"/>
      </w:numPr>
      <w:spacing w:before="0" w:line="240" w:lineRule="auto"/>
      <w:ind w:left="1440"/>
    </w:pPr>
    <w:rPr>
      <w:rFonts w:ascii="Times" w:hAnsi="Times"/>
      <w:snapToGrid w:val="0"/>
    </w:rPr>
  </w:style>
  <w:style w:type="paragraph" w:customStyle="1" w:styleId="POSHeader1">
    <w:name w:val="POS Header 1"/>
    <w:basedOn w:val="Normal"/>
    <w:rsid w:val="00085CD0"/>
    <w:pPr>
      <w:widowControl/>
    </w:pPr>
    <w:rPr>
      <w:rFonts w:ascii="Times New Roman" w:eastAsia="Times New Roman" w:hAnsi="Times New Roman" w:cs="Times New Roman"/>
      <w:caps/>
      <w:sz w:val="24"/>
      <w:szCs w:val="20"/>
      <w:u w:val="single"/>
    </w:rPr>
  </w:style>
  <w:style w:type="paragraph" w:customStyle="1" w:styleId="POSENGNOTEBOX">
    <w:name w:val="POS ENG NOTE BOX"/>
    <w:basedOn w:val="POSNormal"/>
    <w:rsid w:val="00085CD0"/>
    <w:pPr>
      <w:numPr>
        <w:numId w:val="0"/>
      </w:numPr>
      <w:pBdr>
        <w:top w:val="single" w:sz="6" w:space="4" w:color="auto"/>
        <w:left w:val="single" w:sz="6" w:space="4" w:color="auto"/>
        <w:bottom w:val="single" w:sz="6" w:space="4" w:color="auto"/>
        <w:right w:val="single" w:sz="6" w:space="4" w:color="auto"/>
      </w:pBdr>
      <w:shd w:val="clear" w:color="auto" w:fill="FFFF00"/>
      <w:tabs>
        <w:tab w:val="left" w:pos="1800"/>
      </w:tabs>
      <w:spacing w:before="240" w:after="120"/>
      <w:ind w:left="1440"/>
    </w:pPr>
  </w:style>
  <w:style w:type="paragraph" w:customStyle="1" w:styleId="POSEndSection">
    <w:name w:val="POS End Section"/>
    <w:basedOn w:val="Normal"/>
    <w:rsid w:val="00085CD0"/>
    <w:pPr>
      <w:widowControl/>
      <w:spacing w:before="480" w:after="480"/>
      <w:jc w:val="center"/>
    </w:pPr>
    <w:rPr>
      <w:rFonts w:ascii="Times New Roman" w:eastAsia="Times New Roman" w:hAnsi="Times New Roman" w:cs="Times New Roman"/>
      <w:caps/>
      <w:sz w:val="24"/>
      <w:szCs w:val="20"/>
    </w:rPr>
  </w:style>
  <w:style w:type="paragraph" w:customStyle="1" w:styleId="POSYellowORBox">
    <w:name w:val="POS Yellow OR Box"/>
    <w:basedOn w:val="Normal"/>
    <w:rsid w:val="00085CD0"/>
    <w:pPr>
      <w:widowControl/>
      <w:pBdr>
        <w:top w:val="single" w:sz="6" w:space="4" w:color="auto"/>
        <w:left w:val="single" w:sz="6" w:space="4" w:color="auto"/>
        <w:bottom w:val="single" w:sz="6" w:space="4" w:color="auto"/>
        <w:right w:val="single" w:sz="6" w:space="4" w:color="auto"/>
      </w:pBdr>
      <w:shd w:val="clear" w:color="auto" w:fill="FFFF00"/>
      <w:spacing w:before="240" w:after="120" w:line="360" w:lineRule="auto"/>
      <w:jc w:val="center"/>
    </w:pPr>
    <w:rPr>
      <w:rFonts w:ascii="Times New Roman" w:eastAsia="Times New Roman" w:hAnsi="Times New Roman" w:cs="Times New Roman"/>
      <w:caps/>
      <w:sz w:val="24"/>
      <w:szCs w:val="20"/>
    </w:rPr>
  </w:style>
  <w:style w:type="paragraph" w:customStyle="1" w:styleId="POSHeader2">
    <w:name w:val="POS Header 2"/>
    <w:basedOn w:val="POSHeader1"/>
    <w:rsid w:val="00085CD0"/>
    <w:pPr>
      <w:spacing w:after="480"/>
    </w:pPr>
    <w:rPr>
      <w:caps w:val="0"/>
      <w:u w:val="none"/>
    </w:rPr>
  </w:style>
  <w:style w:type="paragraph" w:customStyle="1" w:styleId="SPECText2">
    <w:name w:val="SPECText[2]"/>
    <w:basedOn w:val="Normal"/>
    <w:rsid w:val="00085CD0"/>
    <w:pPr>
      <w:widowControl/>
      <w:numPr>
        <w:ilvl w:val="1"/>
        <w:numId w:val="17"/>
      </w:numPr>
      <w:spacing w:before="240"/>
    </w:pPr>
    <w:rPr>
      <w:rFonts w:ascii="Times New Roman" w:eastAsia="Times New Roman" w:hAnsi="Times New Roman" w:cs="Times New Roman"/>
      <w:sz w:val="24"/>
      <w:szCs w:val="20"/>
    </w:rPr>
  </w:style>
  <w:style w:type="paragraph" w:customStyle="1" w:styleId="SPECText3">
    <w:name w:val="SPECText[3]"/>
    <w:basedOn w:val="Normal"/>
    <w:rsid w:val="00085CD0"/>
    <w:pPr>
      <w:widowControl/>
      <w:numPr>
        <w:ilvl w:val="2"/>
        <w:numId w:val="17"/>
      </w:numPr>
      <w:spacing w:before="240"/>
    </w:pPr>
    <w:rPr>
      <w:rFonts w:ascii="Times New Roman" w:eastAsia="Times New Roman" w:hAnsi="Times New Roman" w:cs="Times New Roman"/>
      <w:sz w:val="24"/>
      <w:szCs w:val="20"/>
    </w:rPr>
  </w:style>
  <w:style w:type="paragraph" w:customStyle="1" w:styleId="SPECText4">
    <w:name w:val="SPECText[4]"/>
    <w:basedOn w:val="Normal"/>
    <w:rsid w:val="00085CD0"/>
    <w:pPr>
      <w:widowControl/>
      <w:numPr>
        <w:ilvl w:val="3"/>
        <w:numId w:val="17"/>
      </w:numPr>
    </w:pPr>
    <w:rPr>
      <w:rFonts w:ascii="Times New Roman" w:eastAsia="Times New Roman" w:hAnsi="Times New Roman" w:cs="Times New Roman"/>
      <w:sz w:val="24"/>
      <w:szCs w:val="20"/>
    </w:rPr>
  </w:style>
  <w:style w:type="paragraph" w:customStyle="1" w:styleId="SPECText5">
    <w:name w:val="SPECText[5]"/>
    <w:basedOn w:val="Normal"/>
    <w:rsid w:val="00085CD0"/>
    <w:pPr>
      <w:widowControl/>
      <w:numPr>
        <w:ilvl w:val="4"/>
        <w:numId w:val="17"/>
      </w:numPr>
    </w:pPr>
    <w:rPr>
      <w:rFonts w:ascii="Times New Roman" w:eastAsia="Times New Roman" w:hAnsi="Times New Roman" w:cs="Times New Roman"/>
      <w:sz w:val="24"/>
      <w:szCs w:val="20"/>
    </w:rPr>
  </w:style>
  <w:style w:type="paragraph" w:customStyle="1" w:styleId="SPECText6">
    <w:name w:val="SPECText[6]"/>
    <w:basedOn w:val="Normal"/>
    <w:rsid w:val="00085CD0"/>
    <w:pPr>
      <w:widowControl/>
      <w:numPr>
        <w:ilvl w:val="5"/>
        <w:numId w:val="17"/>
      </w:numPr>
    </w:pPr>
    <w:rPr>
      <w:rFonts w:ascii="Times New Roman" w:eastAsia="Times New Roman" w:hAnsi="Times New Roman" w:cs="Times New Roman"/>
      <w:sz w:val="24"/>
      <w:szCs w:val="20"/>
    </w:rPr>
  </w:style>
  <w:style w:type="paragraph" w:customStyle="1" w:styleId="SPECText7">
    <w:name w:val="SPECText[7]"/>
    <w:basedOn w:val="Normal"/>
    <w:rsid w:val="00085CD0"/>
    <w:pPr>
      <w:widowControl/>
      <w:numPr>
        <w:ilvl w:val="6"/>
        <w:numId w:val="17"/>
      </w:numPr>
    </w:pPr>
    <w:rPr>
      <w:rFonts w:ascii="Times New Roman" w:eastAsia="Times New Roman" w:hAnsi="Times New Roman" w:cs="Times New Roman"/>
      <w:sz w:val="24"/>
      <w:szCs w:val="20"/>
    </w:rPr>
  </w:style>
  <w:style w:type="paragraph" w:customStyle="1" w:styleId="SPECText8">
    <w:name w:val="SPECText[8]"/>
    <w:basedOn w:val="Normal"/>
    <w:rsid w:val="00085CD0"/>
    <w:pPr>
      <w:widowControl/>
      <w:numPr>
        <w:ilvl w:val="7"/>
        <w:numId w:val="17"/>
      </w:numPr>
    </w:pPr>
    <w:rPr>
      <w:rFonts w:ascii="Times New Roman" w:eastAsia="Times New Roman" w:hAnsi="Times New Roman" w:cs="Times New Roman"/>
      <w:sz w:val="24"/>
      <w:szCs w:val="20"/>
    </w:rPr>
  </w:style>
  <w:style w:type="paragraph" w:customStyle="1" w:styleId="SPECText9">
    <w:name w:val="SPECText[9]"/>
    <w:basedOn w:val="Normal"/>
    <w:rsid w:val="00085CD0"/>
    <w:pPr>
      <w:widowControl/>
      <w:numPr>
        <w:ilvl w:val="8"/>
        <w:numId w:val="17"/>
      </w:numPr>
    </w:pPr>
    <w:rPr>
      <w:rFonts w:ascii="Times New Roman" w:eastAsia="Times New Roman" w:hAnsi="Times New Roman" w:cs="Times New Roman"/>
      <w:sz w:val="24"/>
      <w:szCs w:val="20"/>
    </w:rPr>
  </w:style>
  <w:style w:type="paragraph" w:customStyle="1" w:styleId="POSParaBorder">
    <w:name w:val="POS Para Border"/>
    <w:basedOn w:val="POSNormal"/>
    <w:rsid w:val="00085CD0"/>
    <w:pPr>
      <w:numPr>
        <w:numId w:val="0"/>
      </w:numPr>
      <w:pBdr>
        <w:top w:val="single" w:sz="6" w:space="1" w:color="auto"/>
        <w:left w:val="single" w:sz="6" w:space="4" w:color="auto"/>
        <w:bottom w:val="single" w:sz="6" w:space="1" w:color="auto"/>
        <w:right w:val="single" w:sz="6" w:space="4" w:color="auto"/>
      </w:pBdr>
      <w:shd w:val="clear" w:color="auto" w:fill="FFFF00"/>
      <w:spacing w:before="120" w:after="120"/>
      <w:ind w:left="1440"/>
    </w:pPr>
  </w:style>
  <w:style w:type="paragraph" w:customStyle="1" w:styleId="Level3">
    <w:name w:val="Level 3"/>
    <w:basedOn w:val="Normal"/>
    <w:rsid w:val="00085CD0"/>
    <w:rPr>
      <w:rFonts w:ascii="Times New Roman" w:eastAsia="Times New Roman" w:hAnsi="Times New Roman" w:cs="Times New Roman"/>
      <w:sz w:val="24"/>
      <w:szCs w:val="20"/>
    </w:rPr>
  </w:style>
  <w:style w:type="paragraph" w:customStyle="1" w:styleId="Level4">
    <w:name w:val="Level 4"/>
    <w:basedOn w:val="Normal"/>
    <w:rsid w:val="00085CD0"/>
    <w:rPr>
      <w:rFonts w:ascii="Times New Roman" w:eastAsia="Times New Roman" w:hAnsi="Times New Roman" w:cs="Times New Roman"/>
      <w:sz w:val="24"/>
      <w:szCs w:val="20"/>
    </w:rPr>
  </w:style>
  <w:style w:type="paragraph" w:customStyle="1" w:styleId="Level5">
    <w:name w:val="Level 5"/>
    <w:basedOn w:val="Normal"/>
    <w:rsid w:val="00085CD0"/>
    <w:rPr>
      <w:rFonts w:ascii="Times New Roman" w:eastAsia="Times New Roman" w:hAnsi="Times New Roman" w:cs="Times New Roman"/>
      <w:sz w:val="24"/>
      <w:szCs w:val="20"/>
    </w:rPr>
  </w:style>
  <w:style w:type="paragraph" w:styleId="DocumentMap">
    <w:name w:val="Document Map"/>
    <w:basedOn w:val="Normal"/>
    <w:link w:val="DocumentMapChar"/>
    <w:semiHidden/>
    <w:rsid w:val="00085CD0"/>
    <w:pPr>
      <w:widowControl/>
      <w:shd w:val="clear" w:color="auto" w:fill="000080"/>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085CD0"/>
    <w:rPr>
      <w:rFonts w:ascii="Tahoma" w:eastAsia="Times New Roman" w:hAnsi="Tahoma" w:cs="Times New Roman"/>
      <w:sz w:val="24"/>
      <w:szCs w:val="20"/>
      <w:shd w:val="clear" w:color="auto" w:fill="000080"/>
    </w:rPr>
  </w:style>
  <w:style w:type="paragraph" w:customStyle="1" w:styleId="Level2">
    <w:name w:val="Level 2"/>
    <w:basedOn w:val="Normal"/>
    <w:rsid w:val="00085CD0"/>
    <w:rPr>
      <w:rFonts w:ascii="Times New Roman" w:eastAsia="Times New Roman" w:hAnsi="Times New Roman" w:cs="Times New Roman"/>
      <w:sz w:val="24"/>
      <w:szCs w:val="20"/>
    </w:rPr>
  </w:style>
  <w:style w:type="paragraph" w:customStyle="1" w:styleId="POSNormalIndent0">
    <w:name w:val="POS Normal Indent0"/>
    <w:basedOn w:val="Normal"/>
    <w:rsid w:val="00085CD0"/>
    <w:pPr>
      <w:widowControl/>
      <w:tabs>
        <w:tab w:val="center" w:pos="4680"/>
        <w:tab w:val="right" w:pos="9360"/>
      </w:tabs>
      <w:spacing w:line="360" w:lineRule="auto"/>
    </w:pPr>
    <w:rPr>
      <w:rFonts w:ascii="Times New Roman" w:eastAsia="Times New Roman" w:hAnsi="Times New Roman" w:cs="Times New Roman"/>
      <w:sz w:val="24"/>
      <w:szCs w:val="20"/>
    </w:rPr>
  </w:style>
  <w:style w:type="paragraph" w:customStyle="1" w:styleId="Heading10">
    <w:name w:val="Heading 10"/>
    <w:basedOn w:val="POSNormal"/>
    <w:rsid w:val="00085CD0"/>
    <w:pPr>
      <w:numPr>
        <w:ilvl w:val="1"/>
        <w:numId w:val="3"/>
      </w:numPr>
    </w:pPr>
    <w:rPr>
      <w:caps/>
      <w:snapToGrid w:val="0"/>
      <w:color w:val="000000"/>
    </w:rPr>
  </w:style>
  <w:style w:type="paragraph" w:customStyle="1" w:styleId="HEADING4-5">
    <w:name w:val="HEADING 4-5"/>
    <w:basedOn w:val="Heading4"/>
    <w:rsid w:val="00085CD0"/>
    <w:pPr>
      <w:numPr>
        <w:ilvl w:val="8"/>
        <w:numId w:val="19"/>
      </w:numPr>
    </w:pPr>
  </w:style>
  <w:style w:type="paragraph" w:customStyle="1" w:styleId="Heading51">
    <w:name w:val="Heading 51"/>
    <w:basedOn w:val="Normal"/>
    <w:rsid w:val="00085CD0"/>
    <w:pPr>
      <w:widowControl/>
      <w:spacing w:before="180" w:line="360" w:lineRule="auto"/>
    </w:pPr>
    <w:rPr>
      <w:rFonts w:ascii="Times New Roman" w:eastAsia="Times New Roman" w:hAnsi="Times New Roman" w:cs="Times New Roman"/>
      <w:sz w:val="24"/>
      <w:szCs w:val="20"/>
    </w:rPr>
  </w:style>
  <w:style w:type="paragraph" w:styleId="Revision">
    <w:name w:val="Revision"/>
    <w:hidden/>
    <w:uiPriority w:val="99"/>
    <w:semiHidden/>
    <w:rsid w:val="00085CD0"/>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243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5a0340f5-2d2a-4a26-b774-2827a2065bb1" ContentTypeId="0x01" PreviousValue="false"/>
</file>

<file path=customXml/item4.xml><?xml version="1.0" encoding="utf-8"?>
<ct:contentTypeSchema xmlns:ct="http://schemas.microsoft.com/office/2006/metadata/contentType" xmlns:ma="http://schemas.microsoft.com/office/2006/metadata/properties/metaAttributes" ct:_="" ma:_="" ma:contentTypeName="Document" ma:contentTypeID="0x010100CD4F083329CE9040A82676606B17721A" ma:contentTypeVersion="0" ma:contentTypeDescription="Create a new document." ma:contentTypeScope="" ma:versionID="af9ce8a0c06c61c2834c7d7ee8c8232c">
  <xsd:schema xmlns:xsd="http://www.w3.org/2001/XMLSchema" xmlns:xs="http://www.w3.org/2001/XMLSchema" xmlns:p="http://schemas.microsoft.com/office/2006/metadata/properties" targetNamespace="http://schemas.microsoft.com/office/2006/metadata/properties" ma:root="true" ma:fieldsID="aa1222beb234debe96d12a98d24ff8a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D3C1DC-364B-467E-AA75-EEE69D64F878}">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5357C5DB-DB3A-4B0B-8333-0ECDC80130E1}">
  <ds:schemaRefs>
    <ds:schemaRef ds:uri="http://schemas.microsoft.com/sharepoint/v3/contenttype/forms"/>
  </ds:schemaRefs>
</ds:datastoreItem>
</file>

<file path=customXml/itemProps3.xml><?xml version="1.0" encoding="utf-8"?>
<ds:datastoreItem xmlns:ds="http://schemas.openxmlformats.org/officeDocument/2006/customXml" ds:itemID="{07908789-5F47-41DE-9EF5-8D7336F10645}">
  <ds:schemaRefs>
    <ds:schemaRef ds:uri="Microsoft.SharePoint.Taxonomy.ContentTypeSync"/>
  </ds:schemaRefs>
</ds:datastoreItem>
</file>

<file path=customXml/itemProps4.xml><?xml version="1.0" encoding="utf-8"?>
<ds:datastoreItem xmlns:ds="http://schemas.openxmlformats.org/officeDocument/2006/customXml" ds:itemID="{97AD0111-5BCD-4D4C-A024-EEF3ABC2FF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DE29C82B-BFEE-4C7E-BA06-94C48F2D9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Pages>
  <Words>1414</Words>
  <Characters>8066</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Port of Seattle</Company>
  <LinksUpToDate>false</LinksUpToDate>
  <CharactersWithSpaces>9462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Beshir, Kemeria</dc:creator>
  <cp:lastModifiedBy>Brush, Patricia</cp:lastModifiedBy>
  <cp:revision>16</cp:revision>
  <dcterms:created xsi:type="dcterms:W3CDTF">2018-12-17T15:57:00Z</dcterms:created>
  <dcterms:modified xsi:type="dcterms:W3CDTF">2018-12-19T16:54:00Z</dcterms:modified>
</cp:coreProperties>
</file>