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D10B8" w14:textId="77777777" w:rsidR="00C4194F" w:rsidRPr="00851ED7" w:rsidRDefault="00C4194F" w:rsidP="00C4194F">
      <w:pPr>
        <w:pStyle w:val="TableofContents"/>
      </w:pPr>
      <w:r w:rsidRPr="00851ED7">
        <w:t>Table of Contents</w:t>
      </w:r>
    </w:p>
    <w:p w14:paraId="089736D8" w14:textId="20320720" w:rsidR="00C4194F" w:rsidRDefault="00C4194F" w:rsidP="00C4194F">
      <w:pPr>
        <w:pStyle w:val="TOC1"/>
        <w:rPr>
          <w:rFonts w:asciiTheme="minorHAnsi" w:eastAsiaTheme="minorEastAsia" w:hAnsiTheme="minorHAnsi" w:cstheme="minorBidi"/>
          <w:caps w:val="0"/>
        </w:rPr>
      </w:pPr>
      <w:r w:rsidRPr="00851ED7">
        <w:fldChar w:fldCharType="begin"/>
      </w:r>
      <w:r w:rsidRPr="00851ED7">
        <w:instrText xml:space="preserve"> TOC \h \z \t "Heading 1,2,Heading 2,3,Heading 3,4,Heading Part,1" </w:instrText>
      </w:r>
      <w:r w:rsidRPr="00851ED7">
        <w:fldChar w:fldCharType="separate"/>
      </w:r>
      <w:hyperlink w:anchor="_Toc533170052" w:history="1">
        <w:r w:rsidRPr="00592571">
          <w:rPr>
            <w:rStyle w:val="Hyperlink"/>
          </w:rPr>
          <w:t>Part 1 – General Contract Provisions</w:t>
        </w:r>
        <w:r>
          <w:rPr>
            <w:webHidden/>
          </w:rPr>
          <w:tab/>
        </w:r>
        <w:r>
          <w:rPr>
            <w:webHidden/>
          </w:rPr>
          <w:fldChar w:fldCharType="begin"/>
        </w:r>
        <w:r>
          <w:rPr>
            <w:webHidden/>
          </w:rPr>
          <w:instrText xml:space="preserve"> PAGEREF _Toc533170052 \h </w:instrText>
        </w:r>
        <w:r>
          <w:rPr>
            <w:webHidden/>
          </w:rPr>
        </w:r>
        <w:r>
          <w:rPr>
            <w:webHidden/>
          </w:rPr>
          <w:fldChar w:fldCharType="separate"/>
        </w:r>
        <w:r w:rsidR="00EC1822">
          <w:rPr>
            <w:webHidden/>
          </w:rPr>
          <w:t>1</w:t>
        </w:r>
        <w:r>
          <w:rPr>
            <w:webHidden/>
          </w:rPr>
          <w:fldChar w:fldCharType="end"/>
        </w:r>
      </w:hyperlink>
    </w:p>
    <w:p w14:paraId="2C1FA156" w14:textId="19EC9B97" w:rsidR="00C4194F" w:rsidRDefault="00000000" w:rsidP="00C4194F">
      <w:pPr>
        <w:pStyle w:val="TOC3"/>
        <w:rPr>
          <w:rFonts w:asciiTheme="minorHAnsi" w:eastAsiaTheme="minorEastAsia" w:hAnsiTheme="minorHAnsi" w:cstheme="minorBidi"/>
          <w:szCs w:val="22"/>
        </w:rPr>
      </w:pPr>
      <w:hyperlink w:anchor="_Toc533170053" w:history="1">
        <w:r w:rsidR="00C4194F" w:rsidRPr="00592571">
          <w:rPr>
            <w:rStyle w:val="Hyperlink"/>
          </w:rPr>
          <w:t>Section 10 Definition of Terms</w:t>
        </w:r>
        <w:r w:rsidR="00C4194F">
          <w:rPr>
            <w:webHidden/>
          </w:rPr>
          <w:tab/>
        </w:r>
        <w:r w:rsidR="00C4194F">
          <w:rPr>
            <w:webHidden/>
          </w:rPr>
          <w:fldChar w:fldCharType="begin"/>
        </w:r>
        <w:r w:rsidR="00C4194F">
          <w:rPr>
            <w:webHidden/>
          </w:rPr>
          <w:instrText xml:space="preserve"> PAGEREF _Toc533170053 \h </w:instrText>
        </w:r>
        <w:r w:rsidR="00C4194F">
          <w:rPr>
            <w:webHidden/>
          </w:rPr>
        </w:r>
        <w:r w:rsidR="00C4194F">
          <w:rPr>
            <w:webHidden/>
          </w:rPr>
          <w:fldChar w:fldCharType="separate"/>
        </w:r>
        <w:r w:rsidR="00EC1822">
          <w:rPr>
            <w:webHidden/>
          </w:rPr>
          <w:t>1</w:t>
        </w:r>
        <w:r w:rsidR="00C4194F">
          <w:rPr>
            <w:webHidden/>
          </w:rPr>
          <w:fldChar w:fldCharType="end"/>
        </w:r>
      </w:hyperlink>
    </w:p>
    <w:p w14:paraId="547D21CE" w14:textId="647AFF0B" w:rsidR="00C4194F" w:rsidRDefault="00000000" w:rsidP="00C4194F">
      <w:pPr>
        <w:pStyle w:val="TOC3"/>
        <w:rPr>
          <w:rFonts w:asciiTheme="minorHAnsi" w:eastAsiaTheme="minorEastAsia" w:hAnsiTheme="minorHAnsi" w:cstheme="minorBidi"/>
          <w:szCs w:val="22"/>
        </w:rPr>
      </w:pPr>
      <w:hyperlink w:anchor="_Toc533170054" w:history="1">
        <w:r w:rsidR="00C4194F" w:rsidRPr="00592571">
          <w:rPr>
            <w:rStyle w:val="Hyperlink"/>
          </w:rPr>
          <w:t>Section 20 Proposal Requirements and Conditions</w:t>
        </w:r>
        <w:r w:rsidR="00C4194F">
          <w:rPr>
            <w:webHidden/>
          </w:rPr>
          <w:tab/>
        </w:r>
        <w:r w:rsidR="00C4194F">
          <w:rPr>
            <w:webHidden/>
          </w:rPr>
          <w:fldChar w:fldCharType="begin"/>
        </w:r>
        <w:r w:rsidR="00C4194F">
          <w:rPr>
            <w:webHidden/>
          </w:rPr>
          <w:instrText xml:space="preserve"> PAGEREF _Toc533170054 \h </w:instrText>
        </w:r>
        <w:r w:rsidR="00C4194F">
          <w:rPr>
            <w:webHidden/>
          </w:rPr>
        </w:r>
        <w:r w:rsidR="00C4194F">
          <w:rPr>
            <w:webHidden/>
          </w:rPr>
          <w:fldChar w:fldCharType="separate"/>
        </w:r>
        <w:r w:rsidR="00EC1822">
          <w:rPr>
            <w:webHidden/>
          </w:rPr>
          <w:t>8</w:t>
        </w:r>
        <w:r w:rsidR="00C4194F">
          <w:rPr>
            <w:webHidden/>
          </w:rPr>
          <w:fldChar w:fldCharType="end"/>
        </w:r>
      </w:hyperlink>
    </w:p>
    <w:p w14:paraId="5F86B333" w14:textId="465FFE5F" w:rsidR="00C4194F" w:rsidRDefault="00000000" w:rsidP="00C4194F">
      <w:pPr>
        <w:pStyle w:val="TOC3"/>
        <w:rPr>
          <w:rFonts w:asciiTheme="minorHAnsi" w:eastAsiaTheme="minorEastAsia" w:hAnsiTheme="minorHAnsi" w:cstheme="minorBidi"/>
          <w:szCs w:val="22"/>
        </w:rPr>
      </w:pPr>
      <w:hyperlink w:anchor="_Toc533170055" w:history="1">
        <w:r w:rsidR="00C4194F" w:rsidRPr="00592571">
          <w:rPr>
            <w:rStyle w:val="Hyperlink"/>
          </w:rPr>
          <w:t>Section 30 Award and Execution of Contract</w:t>
        </w:r>
        <w:r w:rsidR="00C4194F">
          <w:rPr>
            <w:webHidden/>
          </w:rPr>
          <w:tab/>
        </w:r>
        <w:r w:rsidR="00C4194F">
          <w:rPr>
            <w:webHidden/>
          </w:rPr>
          <w:fldChar w:fldCharType="begin"/>
        </w:r>
        <w:r w:rsidR="00C4194F">
          <w:rPr>
            <w:webHidden/>
          </w:rPr>
          <w:instrText xml:space="preserve"> PAGEREF _Toc533170055 \h </w:instrText>
        </w:r>
        <w:r w:rsidR="00C4194F">
          <w:rPr>
            <w:webHidden/>
          </w:rPr>
        </w:r>
        <w:r w:rsidR="00C4194F">
          <w:rPr>
            <w:webHidden/>
          </w:rPr>
          <w:fldChar w:fldCharType="separate"/>
        </w:r>
        <w:r w:rsidR="00EC1822">
          <w:rPr>
            <w:webHidden/>
          </w:rPr>
          <w:t>10</w:t>
        </w:r>
        <w:r w:rsidR="00C4194F">
          <w:rPr>
            <w:webHidden/>
          </w:rPr>
          <w:fldChar w:fldCharType="end"/>
        </w:r>
      </w:hyperlink>
    </w:p>
    <w:p w14:paraId="4D95A3C9" w14:textId="6BAE6869" w:rsidR="00C4194F" w:rsidRDefault="00000000" w:rsidP="00C4194F">
      <w:pPr>
        <w:pStyle w:val="TOC3"/>
        <w:rPr>
          <w:rFonts w:asciiTheme="minorHAnsi" w:eastAsiaTheme="minorEastAsia" w:hAnsiTheme="minorHAnsi" w:cstheme="minorBidi"/>
          <w:szCs w:val="22"/>
        </w:rPr>
      </w:pPr>
      <w:hyperlink w:anchor="_Toc533170056" w:history="1">
        <w:r w:rsidR="00C4194F" w:rsidRPr="00592571">
          <w:rPr>
            <w:rStyle w:val="Hyperlink"/>
          </w:rPr>
          <w:t>Section 40 Scope of Work</w:t>
        </w:r>
        <w:r w:rsidR="00C4194F">
          <w:rPr>
            <w:webHidden/>
          </w:rPr>
          <w:tab/>
        </w:r>
        <w:r w:rsidR="00C4194F">
          <w:rPr>
            <w:webHidden/>
          </w:rPr>
          <w:fldChar w:fldCharType="begin"/>
        </w:r>
        <w:r w:rsidR="00C4194F">
          <w:rPr>
            <w:webHidden/>
          </w:rPr>
          <w:instrText xml:space="preserve"> PAGEREF _Toc533170056 \h </w:instrText>
        </w:r>
        <w:r w:rsidR="00C4194F">
          <w:rPr>
            <w:webHidden/>
          </w:rPr>
        </w:r>
        <w:r w:rsidR="00C4194F">
          <w:rPr>
            <w:webHidden/>
          </w:rPr>
          <w:fldChar w:fldCharType="separate"/>
        </w:r>
        <w:r w:rsidR="00EC1822">
          <w:rPr>
            <w:webHidden/>
          </w:rPr>
          <w:t>12</w:t>
        </w:r>
        <w:r w:rsidR="00C4194F">
          <w:rPr>
            <w:webHidden/>
          </w:rPr>
          <w:fldChar w:fldCharType="end"/>
        </w:r>
      </w:hyperlink>
    </w:p>
    <w:p w14:paraId="00B94451" w14:textId="1CE8858C" w:rsidR="00C4194F" w:rsidRDefault="00000000" w:rsidP="00C4194F">
      <w:pPr>
        <w:pStyle w:val="TOC3"/>
        <w:rPr>
          <w:rFonts w:asciiTheme="minorHAnsi" w:eastAsiaTheme="minorEastAsia" w:hAnsiTheme="minorHAnsi" w:cstheme="minorBidi"/>
          <w:szCs w:val="22"/>
        </w:rPr>
      </w:pPr>
      <w:hyperlink w:anchor="_Toc533170057" w:history="1">
        <w:r w:rsidR="00C4194F" w:rsidRPr="00592571">
          <w:rPr>
            <w:rStyle w:val="Hyperlink"/>
          </w:rPr>
          <w:t>Section 50 Control of Work</w:t>
        </w:r>
        <w:r w:rsidR="00C4194F">
          <w:rPr>
            <w:webHidden/>
          </w:rPr>
          <w:tab/>
        </w:r>
        <w:r w:rsidR="00C4194F">
          <w:rPr>
            <w:webHidden/>
          </w:rPr>
          <w:fldChar w:fldCharType="begin"/>
        </w:r>
        <w:r w:rsidR="00C4194F">
          <w:rPr>
            <w:webHidden/>
          </w:rPr>
          <w:instrText xml:space="preserve"> PAGEREF _Toc533170057 \h </w:instrText>
        </w:r>
        <w:r w:rsidR="00C4194F">
          <w:rPr>
            <w:webHidden/>
          </w:rPr>
        </w:r>
        <w:r w:rsidR="00C4194F">
          <w:rPr>
            <w:webHidden/>
          </w:rPr>
          <w:fldChar w:fldCharType="separate"/>
        </w:r>
        <w:r w:rsidR="00EC1822">
          <w:rPr>
            <w:webHidden/>
          </w:rPr>
          <w:t>15</w:t>
        </w:r>
        <w:r w:rsidR="00C4194F">
          <w:rPr>
            <w:webHidden/>
          </w:rPr>
          <w:fldChar w:fldCharType="end"/>
        </w:r>
      </w:hyperlink>
    </w:p>
    <w:p w14:paraId="5E7E9949" w14:textId="1F581A03" w:rsidR="00C4194F" w:rsidRDefault="00000000" w:rsidP="00C4194F">
      <w:pPr>
        <w:pStyle w:val="TOC3"/>
        <w:rPr>
          <w:rFonts w:asciiTheme="minorHAnsi" w:eastAsiaTheme="minorEastAsia" w:hAnsiTheme="minorHAnsi" w:cstheme="minorBidi"/>
          <w:szCs w:val="22"/>
        </w:rPr>
      </w:pPr>
      <w:hyperlink w:anchor="_Toc533170058" w:history="1">
        <w:r w:rsidR="00C4194F" w:rsidRPr="00592571">
          <w:rPr>
            <w:rStyle w:val="Hyperlink"/>
          </w:rPr>
          <w:t>Section 60 Control of Materials</w:t>
        </w:r>
        <w:r w:rsidR="00C4194F">
          <w:rPr>
            <w:webHidden/>
          </w:rPr>
          <w:tab/>
        </w:r>
        <w:r w:rsidR="00C4194F">
          <w:rPr>
            <w:webHidden/>
          </w:rPr>
          <w:fldChar w:fldCharType="begin"/>
        </w:r>
        <w:r w:rsidR="00C4194F">
          <w:rPr>
            <w:webHidden/>
          </w:rPr>
          <w:instrText xml:space="preserve"> PAGEREF _Toc533170058 \h </w:instrText>
        </w:r>
        <w:r w:rsidR="00C4194F">
          <w:rPr>
            <w:webHidden/>
          </w:rPr>
        </w:r>
        <w:r w:rsidR="00C4194F">
          <w:rPr>
            <w:webHidden/>
          </w:rPr>
          <w:fldChar w:fldCharType="separate"/>
        </w:r>
        <w:r w:rsidR="00EC1822">
          <w:rPr>
            <w:webHidden/>
          </w:rPr>
          <w:t>20</w:t>
        </w:r>
        <w:r w:rsidR="00C4194F">
          <w:rPr>
            <w:webHidden/>
          </w:rPr>
          <w:fldChar w:fldCharType="end"/>
        </w:r>
      </w:hyperlink>
    </w:p>
    <w:p w14:paraId="39CB78C3" w14:textId="11EAA9E1" w:rsidR="00C4194F" w:rsidRDefault="00000000" w:rsidP="00C4194F">
      <w:pPr>
        <w:pStyle w:val="TOC3"/>
        <w:rPr>
          <w:rFonts w:asciiTheme="minorHAnsi" w:eastAsiaTheme="minorEastAsia" w:hAnsiTheme="minorHAnsi" w:cstheme="minorBidi"/>
          <w:szCs w:val="22"/>
        </w:rPr>
      </w:pPr>
      <w:hyperlink w:anchor="_Toc533170059" w:history="1">
        <w:r w:rsidR="00C4194F" w:rsidRPr="00592571">
          <w:rPr>
            <w:rStyle w:val="Hyperlink"/>
          </w:rPr>
          <w:t>Section 70 Legal Regulations and Responsibility to Public</w:t>
        </w:r>
        <w:r w:rsidR="00C4194F">
          <w:rPr>
            <w:webHidden/>
          </w:rPr>
          <w:tab/>
        </w:r>
        <w:r w:rsidR="00C4194F">
          <w:rPr>
            <w:webHidden/>
          </w:rPr>
          <w:fldChar w:fldCharType="begin"/>
        </w:r>
        <w:r w:rsidR="00C4194F">
          <w:rPr>
            <w:webHidden/>
          </w:rPr>
          <w:instrText xml:space="preserve"> PAGEREF _Toc533170059 \h </w:instrText>
        </w:r>
        <w:r w:rsidR="00C4194F">
          <w:rPr>
            <w:webHidden/>
          </w:rPr>
        </w:r>
        <w:r w:rsidR="00C4194F">
          <w:rPr>
            <w:webHidden/>
          </w:rPr>
          <w:fldChar w:fldCharType="separate"/>
        </w:r>
        <w:r w:rsidR="00EC1822">
          <w:rPr>
            <w:webHidden/>
          </w:rPr>
          <w:t>23</w:t>
        </w:r>
        <w:r w:rsidR="00C4194F">
          <w:rPr>
            <w:webHidden/>
          </w:rPr>
          <w:fldChar w:fldCharType="end"/>
        </w:r>
      </w:hyperlink>
    </w:p>
    <w:p w14:paraId="4DE49DB7" w14:textId="7283C678" w:rsidR="00C4194F" w:rsidRDefault="00000000" w:rsidP="00C4194F">
      <w:pPr>
        <w:pStyle w:val="TOC3"/>
        <w:rPr>
          <w:rFonts w:asciiTheme="minorHAnsi" w:eastAsiaTheme="minorEastAsia" w:hAnsiTheme="minorHAnsi" w:cstheme="minorBidi"/>
          <w:szCs w:val="22"/>
        </w:rPr>
      </w:pPr>
      <w:hyperlink w:anchor="_Toc533170060" w:history="1">
        <w:r w:rsidR="00C4194F" w:rsidRPr="00592571">
          <w:rPr>
            <w:rStyle w:val="Hyperlink"/>
          </w:rPr>
          <w:t>Section 80 Execution and Progress</w:t>
        </w:r>
        <w:r w:rsidR="00C4194F">
          <w:rPr>
            <w:webHidden/>
          </w:rPr>
          <w:tab/>
        </w:r>
        <w:r w:rsidR="00C4194F">
          <w:rPr>
            <w:webHidden/>
          </w:rPr>
          <w:fldChar w:fldCharType="begin"/>
        </w:r>
        <w:r w:rsidR="00C4194F">
          <w:rPr>
            <w:webHidden/>
          </w:rPr>
          <w:instrText xml:space="preserve"> PAGEREF _Toc533170060 \h </w:instrText>
        </w:r>
        <w:r w:rsidR="00C4194F">
          <w:rPr>
            <w:webHidden/>
          </w:rPr>
        </w:r>
        <w:r w:rsidR="00C4194F">
          <w:rPr>
            <w:webHidden/>
          </w:rPr>
          <w:fldChar w:fldCharType="separate"/>
        </w:r>
        <w:r w:rsidR="00EC1822">
          <w:rPr>
            <w:webHidden/>
          </w:rPr>
          <w:t>30</w:t>
        </w:r>
        <w:r w:rsidR="00C4194F">
          <w:rPr>
            <w:webHidden/>
          </w:rPr>
          <w:fldChar w:fldCharType="end"/>
        </w:r>
      </w:hyperlink>
    </w:p>
    <w:p w14:paraId="56835D41" w14:textId="4461F077" w:rsidR="00C4194F" w:rsidRDefault="00000000" w:rsidP="00C4194F">
      <w:pPr>
        <w:pStyle w:val="TOC3"/>
        <w:rPr>
          <w:rFonts w:asciiTheme="minorHAnsi" w:eastAsiaTheme="minorEastAsia" w:hAnsiTheme="minorHAnsi" w:cstheme="minorBidi"/>
          <w:szCs w:val="22"/>
        </w:rPr>
      </w:pPr>
      <w:hyperlink w:anchor="_Toc533170061" w:history="1">
        <w:r w:rsidR="00C4194F" w:rsidRPr="00592571">
          <w:rPr>
            <w:rStyle w:val="Hyperlink"/>
          </w:rPr>
          <w:t>Section 90 Measurement and Payment</w:t>
        </w:r>
        <w:r w:rsidR="00C4194F">
          <w:rPr>
            <w:webHidden/>
          </w:rPr>
          <w:tab/>
        </w:r>
        <w:r w:rsidR="00C4194F">
          <w:rPr>
            <w:webHidden/>
          </w:rPr>
          <w:fldChar w:fldCharType="begin"/>
        </w:r>
        <w:r w:rsidR="00C4194F">
          <w:rPr>
            <w:webHidden/>
          </w:rPr>
          <w:instrText xml:space="preserve"> PAGEREF _Toc533170061 \h </w:instrText>
        </w:r>
        <w:r w:rsidR="00C4194F">
          <w:rPr>
            <w:webHidden/>
          </w:rPr>
        </w:r>
        <w:r w:rsidR="00C4194F">
          <w:rPr>
            <w:webHidden/>
          </w:rPr>
          <w:fldChar w:fldCharType="separate"/>
        </w:r>
        <w:r w:rsidR="00EC1822">
          <w:rPr>
            <w:webHidden/>
          </w:rPr>
          <w:t>36</w:t>
        </w:r>
        <w:r w:rsidR="00C4194F">
          <w:rPr>
            <w:webHidden/>
          </w:rPr>
          <w:fldChar w:fldCharType="end"/>
        </w:r>
      </w:hyperlink>
    </w:p>
    <w:p w14:paraId="089D7669" w14:textId="77777777" w:rsidR="00C4194F" w:rsidRPr="00851ED7" w:rsidRDefault="00C4194F" w:rsidP="00C4194F">
      <w:pPr>
        <w:pStyle w:val="Blankline"/>
      </w:pPr>
      <w:r w:rsidRPr="00851ED7">
        <w:fldChar w:fldCharType="end"/>
      </w:r>
    </w:p>
    <w:p w14:paraId="1BD44DEC" w14:textId="77777777" w:rsidR="00C4194F" w:rsidRPr="00851ED7" w:rsidRDefault="00C4194F" w:rsidP="00C4194F">
      <w:pPr>
        <w:pStyle w:val="Blankline"/>
      </w:pPr>
    </w:p>
    <w:p w14:paraId="3ABE1DEB" w14:textId="77777777" w:rsidR="00C4194F" w:rsidRPr="00851ED7" w:rsidRDefault="00C4194F" w:rsidP="00C4194F">
      <w:pPr>
        <w:pStyle w:val="Blankline"/>
        <w:rPr>
          <w:color w:val="auto"/>
        </w:rPr>
        <w:sectPr w:rsidR="00C4194F" w:rsidRPr="00851ED7" w:rsidSect="00793DBE">
          <w:pgSz w:w="12240" w:h="15840" w:code="1"/>
          <w:pgMar w:top="1440" w:right="1440" w:bottom="1440" w:left="1440" w:header="720" w:footer="720" w:gutter="0"/>
          <w:pgNumType w:fmt="lowerRoman"/>
          <w:cols w:space="720"/>
          <w:docGrid w:linePitch="360"/>
        </w:sectPr>
      </w:pPr>
    </w:p>
    <w:p w14:paraId="2A8E8947" w14:textId="77777777" w:rsidR="00C4194F" w:rsidRPr="004D0FD6" w:rsidRDefault="00C4194F" w:rsidP="00C4194F">
      <w:pPr>
        <w:pStyle w:val="HeadingPart"/>
      </w:pPr>
      <w:bookmarkStart w:id="0" w:name="_Toc306359454"/>
      <w:bookmarkStart w:id="1" w:name="_Toc533170052"/>
      <w:r w:rsidRPr="004D0FD6">
        <w:lastRenderedPageBreak/>
        <w:t>Part 1 – General Contract Provisions</w:t>
      </w:r>
      <w:bookmarkEnd w:id="0"/>
      <w:bookmarkEnd w:id="1"/>
    </w:p>
    <w:p w14:paraId="39353884" w14:textId="77777777" w:rsidR="00C4194F" w:rsidRPr="00851ED7" w:rsidRDefault="00C4194F" w:rsidP="00C4194F">
      <w:pPr>
        <w:pStyle w:val="Heading2"/>
      </w:pPr>
      <w:bookmarkStart w:id="2" w:name="_SECTION_10_"/>
      <w:bookmarkStart w:id="3" w:name="_Section_10_Definition"/>
      <w:bookmarkStart w:id="4" w:name="_Toc95557397"/>
      <w:bookmarkStart w:id="5" w:name="_Ref291161653"/>
      <w:bookmarkStart w:id="6" w:name="_Ref296927871"/>
      <w:bookmarkStart w:id="7" w:name="_Ref296928195"/>
      <w:bookmarkStart w:id="8" w:name="_Ref296934642"/>
      <w:bookmarkStart w:id="9" w:name="_Ref296934696"/>
      <w:bookmarkStart w:id="10" w:name="_Ref296935447"/>
      <w:bookmarkStart w:id="11" w:name="_Ref296935459"/>
      <w:bookmarkStart w:id="12" w:name="_Ref296935537"/>
      <w:bookmarkStart w:id="13" w:name="_Ref301940262"/>
      <w:bookmarkStart w:id="14" w:name="_Ref301940266"/>
      <w:bookmarkStart w:id="15" w:name="_Toc306359455"/>
      <w:bookmarkStart w:id="16" w:name="_Toc358559241"/>
      <w:bookmarkStart w:id="17" w:name="_Toc533170053"/>
      <w:bookmarkEnd w:id="2"/>
      <w:bookmarkEnd w:id="3"/>
      <w:r w:rsidRPr="00851ED7">
        <w:t>Section 10 Definition of Terms</w:t>
      </w:r>
      <w:bookmarkEnd w:id="4"/>
      <w:bookmarkEnd w:id="5"/>
      <w:bookmarkEnd w:id="6"/>
      <w:bookmarkEnd w:id="7"/>
      <w:bookmarkEnd w:id="8"/>
      <w:bookmarkEnd w:id="9"/>
      <w:bookmarkEnd w:id="10"/>
      <w:bookmarkEnd w:id="11"/>
      <w:bookmarkEnd w:id="12"/>
      <w:bookmarkEnd w:id="13"/>
      <w:bookmarkEnd w:id="14"/>
      <w:bookmarkEnd w:id="15"/>
      <w:bookmarkEnd w:id="16"/>
      <w:bookmarkEnd w:id="17"/>
    </w:p>
    <w:p w14:paraId="49C603FB" w14:textId="77777777" w:rsidR="00C4194F" w:rsidRPr="00851ED7" w:rsidRDefault="00C4194F" w:rsidP="00C4194F">
      <w:pPr>
        <w:tabs>
          <w:tab w:val="left" w:pos="-417"/>
          <w:tab w:val="left" w:pos="0"/>
        </w:tabs>
        <w:suppressAutoHyphens/>
        <w:rPr>
          <w:szCs w:val="22"/>
        </w:rPr>
      </w:pPr>
      <w:r w:rsidRPr="00851ED7">
        <w:rPr>
          <w:szCs w:val="22"/>
        </w:rPr>
        <w:t xml:space="preserve">When the following terms are used in these specifications, in the contract, or in any documents or other instruments pertaining to construction where these specifications govern, the intent and meaning shall be </w:t>
      </w:r>
      <w:r>
        <w:rPr>
          <w:szCs w:val="22"/>
        </w:rPr>
        <w:t xml:space="preserve">defined </w:t>
      </w:r>
      <w:r w:rsidRPr="00851ED7">
        <w:rPr>
          <w:szCs w:val="22"/>
        </w:rPr>
        <w:t xml:space="preserve">as follows: </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255"/>
        <w:gridCol w:w="2599"/>
        <w:gridCol w:w="11"/>
        <w:gridCol w:w="5485"/>
      </w:tblGrid>
      <w:tr w:rsidR="00C4194F" w:rsidRPr="00C646F8" w14:paraId="2EC8549D" w14:textId="77777777" w:rsidTr="00793DBE">
        <w:trPr>
          <w:cnfStyle w:val="100000000000" w:firstRow="1" w:lastRow="0" w:firstColumn="0" w:lastColumn="0" w:oddVBand="0" w:evenVBand="0" w:oddHBand="0" w:evenHBand="0" w:firstRowFirstColumn="0" w:firstRowLastColumn="0" w:lastRowFirstColumn="0" w:lastRowLastColumn="0"/>
          <w:tblHeader/>
        </w:trPr>
        <w:tc>
          <w:tcPr>
            <w:tcW w:w="1256" w:type="dxa"/>
          </w:tcPr>
          <w:p w14:paraId="4C93A0D4" w14:textId="77777777" w:rsidR="00C4194F" w:rsidRPr="00C646F8" w:rsidRDefault="00C4194F" w:rsidP="00793DBE">
            <w:pPr>
              <w:pStyle w:val="TableHead"/>
              <w:rPr>
                <w:b/>
              </w:rPr>
            </w:pPr>
            <w:r w:rsidRPr="00C646F8">
              <w:rPr>
                <w:b/>
              </w:rPr>
              <w:t>Paragraph Number</w:t>
            </w:r>
          </w:p>
        </w:tc>
        <w:tc>
          <w:tcPr>
            <w:tcW w:w="2602" w:type="dxa"/>
          </w:tcPr>
          <w:p w14:paraId="568DCD64" w14:textId="77777777" w:rsidR="00C4194F" w:rsidRPr="00C646F8" w:rsidRDefault="00C4194F" w:rsidP="00793DBE">
            <w:pPr>
              <w:pStyle w:val="TableHead"/>
              <w:rPr>
                <w:b/>
              </w:rPr>
            </w:pPr>
            <w:r w:rsidRPr="00C646F8">
              <w:rPr>
                <w:b/>
              </w:rPr>
              <w:t>Term</w:t>
            </w:r>
          </w:p>
        </w:tc>
        <w:tc>
          <w:tcPr>
            <w:tcW w:w="5502" w:type="dxa"/>
            <w:gridSpan w:val="2"/>
          </w:tcPr>
          <w:p w14:paraId="190D5025" w14:textId="77777777" w:rsidR="00C4194F" w:rsidRPr="00C646F8" w:rsidRDefault="00C4194F" w:rsidP="00793DBE">
            <w:pPr>
              <w:pStyle w:val="TableHead"/>
              <w:rPr>
                <w:b/>
              </w:rPr>
            </w:pPr>
            <w:r w:rsidRPr="00C646F8">
              <w:rPr>
                <w:b/>
              </w:rPr>
              <w:t>Definition</w:t>
            </w:r>
          </w:p>
        </w:tc>
      </w:tr>
      <w:tr w:rsidR="00C4194F" w:rsidRPr="00851ED7" w14:paraId="3C3D3999" w14:textId="77777777" w:rsidTr="00793DBE">
        <w:tc>
          <w:tcPr>
            <w:tcW w:w="1256" w:type="dxa"/>
          </w:tcPr>
          <w:p w14:paraId="5662D537" w14:textId="77777777" w:rsidR="00C4194F" w:rsidRPr="00851ED7" w:rsidRDefault="00C4194F" w:rsidP="00793DBE">
            <w:pPr>
              <w:tabs>
                <w:tab w:val="clear" w:pos="720"/>
                <w:tab w:val="clear" w:pos="1440"/>
                <w:tab w:val="clear" w:pos="2160"/>
              </w:tabs>
              <w:suppressAutoHyphens/>
              <w:rPr>
                <w:b/>
                <w:szCs w:val="22"/>
              </w:rPr>
            </w:pPr>
            <w:r w:rsidRPr="00851ED7">
              <w:rPr>
                <w:b/>
                <w:szCs w:val="22"/>
              </w:rPr>
              <w:t>10-01</w:t>
            </w:r>
          </w:p>
        </w:tc>
        <w:tc>
          <w:tcPr>
            <w:tcW w:w="2602" w:type="dxa"/>
          </w:tcPr>
          <w:p w14:paraId="289A7214" w14:textId="77777777" w:rsidR="00C4194F" w:rsidRPr="00851ED7" w:rsidRDefault="00C4194F" w:rsidP="00793DBE">
            <w:pPr>
              <w:tabs>
                <w:tab w:val="clear" w:pos="720"/>
                <w:tab w:val="clear" w:pos="1440"/>
                <w:tab w:val="clear" w:pos="2160"/>
              </w:tabs>
              <w:suppressAutoHyphens/>
              <w:rPr>
                <w:b/>
                <w:szCs w:val="22"/>
              </w:rPr>
            </w:pPr>
            <w:r>
              <w:rPr>
                <w:b/>
                <w:szCs w:val="22"/>
              </w:rPr>
              <w:t>AASHTO</w:t>
            </w:r>
          </w:p>
        </w:tc>
        <w:tc>
          <w:tcPr>
            <w:tcW w:w="5502" w:type="dxa"/>
            <w:gridSpan w:val="2"/>
          </w:tcPr>
          <w:p w14:paraId="48172D9A" w14:textId="77777777" w:rsidR="00C4194F" w:rsidRPr="00851ED7" w:rsidRDefault="00C4194F" w:rsidP="00793DBE">
            <w:pPr>
              <w:tabs>
                <w:tab w:val="clear" w:pos="720"/>
                <w:tab w:val="clear" w:pos="1440"/>
                <w:tab w:val="clear" w:pos="2160"/>
              </w:tabs>
              <w:suppressAutoHyphens/>
              <w:rPr>
                <w:b/>
                <w:szCs w:val="22"/>
              </w:rPr>
            </w:pPr>
            <w:r w:rsidRPr="00851ED7">
              <w:rPr>
                <w:szCs w:val="22"/>
              </w:rPr>
              <w:t xml:space="preserve">The American Association of State Highway and Transportation Officials.  </w:t>
            </w:r>
          </w:p>
        </w:tc>
      </w:tr>
      <w:tr w:rsidR="00C4194F" w:rsidRPr="00851ED7" w14:paraId="7CE1E6D9" w14:textId="77777777" w:rsidTr="00793DBE">
        <w:tc>
          <w:tcPr>
            <w:tcW w:w="1256" w:type="dxa"/>
          </w:tcPr>
          <w:p w14:paraId="13D77575" w14:textId="77777777" w:rsidR="00C4194F" w:rsidRPr="00851ED7" w:rsidRDefault="00C4194F" w:rsidP="00793DBE">
            <w:pPr>
              <w:tabs>
                <w:tab w:val="clear" w:pos="720"/>
                <w:tab w:val="clear" w:pos="1440"/>
                <w:tab w:val="clear" w:pos="2160"/>
              </w:tabs>
              <w:suppressAutoHyphens/>
              <w:rPr>
                <w:b/>
                <w:szCs w:val="22"/>
              </w:rPr>
            </w:pPr>
            <w:r w:rsidRPr="00851ED7">
              <w:rPr>
                <w:b/>
                <w:szCs w:val="22"/>
              </w:rPr>
              <w:t>10-02</w:t>
            </w:r>
          </w:p>
        </w:tc>
        <w:tc>
          <w:tcPr>
            <w:tcW w:w="2602" w:type="dxa"/>
          </w:tcPr>
          <w:p w14:paraId="4BC1B8EF" w14:textId="77777777" w:rsidR="00C4194F" w:rsidRPr="00851ED7" w:rsidRDefault="00C4194F" w:rsidP="00793DBE">
            <w:pPr>
              <w:tabs>
                <w:tab w:val="clear" w:pos="720"/>
                <w:tab w:val="clear" w:pos="1440"/>
                <w:tab w:val="clear" w:pos="2160"/>
              </w:tabs>
              <w:suppressAutoHyphens/>
              <w:rPr>
                <w:b/>
                <w:szCs w:val="22"/>
              </w:rPr>
            </w:pPr>
            <w:r>
              <w:rPr>
                <w:b/>
                <w:szCs w:val="22"/>
              </w:rPr>
              <w:t>Access Road</w:t>
            </w:r>
          </w:p>
        </w:tc>
        <w:tc>
          <w:tcPr>
            <w:tcW w:w="5502" w:type="dxa"/>
            <w:gridSpan w:val="2"/>
          </w:tcPr>
          <w:p w14:paraId="61E081D6" w14:textId="77777777" w:rsidR="00C4194F" w:rsidRPr="00851ED7" w:rsidRDefault="00C4194F" w:rsidP="00793DBE">
            <w:pPr>
              <w:tabs>
                <w:tab w:val="clear" w:pos="720"/>
                <w:tab w:val="clear" w:pos="1440"/>
                <w:tab w:val="clear" w:pos="2160"/>
              </w:tabs>
              <w:suppressAutoHyphens/>
              <w:rPr>
                <w:szCs w:val="22"/>
              </w:rPr>
            </w:pPr>
            <w:r w:rsidRPr="00851ED7">
              <w:rPr>
                <w:szCs w:val="22"/>
              </w:rPr>
              <w:t>The right-of-way, the roadway and all improvements constructed thereon connecting the airport to a public roadway.</w:t>
            </w:r>
          </w:p>
        </w:tc>
      </w:tr>
      <w:tr w:rsidR="00C4194F" w:rsidRPr="00851ED7" w14:paraId="13DDC3B4" w14:textId="77777777" w:rsidTr="00793DBE">
        <w:tc>
          <w:tcPr>
            <w:tcW w:w="1256" w:type="dxa"/>
          </w:tcPr>
          <w:p w14:paraId="0162198F" w14:textId="77777777" w:rsidR="00C4194F" w:rsidRPr="00851ED7" w:rsidRDefault="00C4194F" w:rsidP="00793DBE">
            <w:pPr>
              <w:tabs>
                <w:tab w:val="clear" w:pos="720"/>
                <w:tab w:val="clear" w:pos="1440"/>
                <w:tab w:val="clear" w:pos="2160"/>
              </w:tabs>
              <w:suppressAutoHyphens/>
              <w:rPr>
                <w:b/>
                <w:szCs w:val="22"/>
              </w:rPr>
            </w:pPr>
            <w:r w:rsidRPr="00851ED7">
              <w:rPr>
                <w:b/>
                <w:szCs w:val="22"/>
              </w:rPr>
              <w:t>10-03</w:t>
            </w:r>
          </w:p>
        </w:tc>
        <w:tc>
          <w:tcPr>
            <w:tcW w:w="2602" w:type="dxa"/>
          </w:tcPr>
          <w:p w14:paraId="2B7B26D7" w14:textId="77777777" w:rsidR="00C4194F" w:rsidRPr="00851ED7" w:rsidRDefault="00C4194F" w:rsidP="00793DBE">
            <w:pPr>
              <w:tabs>
                <w:tab w:val="clear" w:pos="720"/>
                <w:tab w:val="clear" w:pos="1440"/>
                <w:tab w:val="clear" w:pos="2160"/>
              </w:tabs>
              <w:suppressAutoHyphens/>
              <w:rPr>
                <w:b/>
                <w:szCs w:val="22"/>
              </w:rPr>
            </w:pPr>
            <w:r>
              <w:rPr>
                <w:b/>
                <w:szCs w:val="22"/>
              </w:rPr>
              <w:t>Advertisement</w:t>
            </w:r>
          </w:p>
        </w:tc>
        <w:tc>
          <w:tcPr>
            <w:tcW w:w="5502" w:type="dxa"/>
            <w:gridSpan w:val="2"/>
          </w:tcPr>
          <w:p w14:paraId="2E8DE02C" w14:textId="77777777" w:rsidR="00C4194F" w:rsidRPr="00851ED7" w:rsidRDefault="00C4194F" w:rsidP="00793DBE">
            <w:pPr>
              <w:tabs>
                <w:tab w:val="clear" w:pos="720"/>
                <w:tab w:val="clear" w:pos="1440"/>
                <w:tab w:val="clear" w:pos="2160"/>
              </w:tabs>
              <w:suppressAutoHyphens/>
              <w:rPr>
                <w:szCs w:val="22"/>
              </w:rPr>
            </w:pPr>
            <w:r w:rsidRPr="00851ED7">
              <w:rPr>
                <w:szCs w:val="22"/>
              </w:rPr>
              <w:t>A public announcement, as required by local law, inviting bids for work to be performed and materials to be furnished.</w:t>
            </w:r>
          </w:p>
        </w:tc>
      </w:tr>
      <w:tr w:rsidR="00C4194F" w:rsidRPr="00851ED7" w14:paraId="224B5BD7" w14:textId="77777777" w:rsidTr="00793DBE">
        <w:tc>
          <w:tcPr>
            <w:tcW w:w="1256" w:type="dxa"/>
          </w:tcPr>
          <w:p w14:paraId="3DA985B4" w14:textId="77777777" w:rsidR="00C4194F" w:rsidRPr="00851ED7" w:rsidRDefault="00C4194F" w:rsidP="00793DBE">
            <w:pPr>
              <w:tabs>
                <w:tab w:val="clear" w:pos="720"/>
                <w:tab w:val="clear" w:pos="1440"/>
                <w:tab w:val="clear" w:pos="2160"/>
              </w:tabs>
              <w:suppressAutoHyphens/>
              <w:rPr>
                <w:b/>
                <w:szCs w:val="22"/>
              </w:rPr>
            </w:pPr>
            <w:r w:rsidRPr="00851ED7">
              <w:rPr>
                <w:b/>
              </w:rPr>
              <w:t>10-04</w:t>
            </w:r>
          </w:p>
        </w:tc>
        <w:tc>
          <w:tcPr>
            <w:tcW w:w="2602" w:type="dxa"/>
          </w:tcPr>
          <w:p w14:paraId="2B7B1A27" w14:textId="77777777" w:rsidR="00C4194F" w:rsidRPr="00851ED7" w:rsidRDefault="00C4194F" w:rsidP="00793DBE">
            <w:pPr>
              <w:tabs>
                <w:tab w:val="clear" w:pos="720"/>
                <w:tab w:val="clear" w:pos="1440"/>
                <w:tab w:val="clear" w:pos="2160"/>
              </w:tabs>
              <w:suppressAutoHyphens/>
              <w:rPr>
                <w:b/>
                <w:szCs w:val="22"/>
              </w:rPr>
            </w:pPr>
            <w:r w:rsidRPr="00851ED7">
              <w:rPr>
                <w:b/>
              </w:rPr>
              <w:t>Airport</w:t>
            </w:r>
          </w:p>
        </w:tc>
        <w:tc>
          <w:tcPr>
            <w:tcW w:w="5502" w:type="dxa"/>
            <w:gridSpan w:val="2"/>
          </w:tcPr>
          <w:p w14:paraId="2CA71E8A" w14:textId="77777777" w:rsidR="00C4194F" w:rsidRPr="00851ED7" w:rsidRDefault="00C4194F" w:rsidP="00793DBE">
            <w:pPr>
              <w:tabs>
                <w:tab w:val="clear" w:pos="720"/>
                <w:tab w:val="clear" w:pos="1440"/>
                <w:tab w:val="clear" w:pos="2160"/>
              </w:tabs>
              <w:suppressAutoHyphens/>
              <w:rPr>
                <w:szCs w:val="22"/>
              </w:rPr>
            </w:pPr>
            <w:r w:rsidRPr="00851ED7">
              <w:t>Airport means an area of land or water which is used or intended to be used for the landing and takeoff of aircraft; an appurtenant area used or intended to be used for airport buildings or other airport facilities or rights of way; airport buildings and facilities located in any of these areas, and a heliport.</w:t>
            </w:r>
          </w:p>
        </w:tc>
      </w:tr>
      <w:tr w:rsidR="00C4194F" w:rsidRPr="00851ED7" w14:paraId="48BCAEB0" w14:textId="77777777" w:rsidTr="00793DBE">
        <w:tc>
          <w:tcPr>
            <w:tcW w:w="1256" w:type="dxa"/>
          </w:tcPr>
          <w:p w14:paraId="400F1A6D" w14:textId="77777777" w:rsidR="00C4194F" w:rsidRPr="00851ED7" w:rsidRDefault="00C4194F" w:rsidP="00793DBE">
            <w:pPr>
              <w:tabs>
                <w:tab w:val="clear" w:pos="720"/>
                <w:tab w:val="clear" w:pos="1440"/>
                <w:tab w:val="clear" w:pos="2160"/>
              </w:tabs>
              <w:suppressAutoHyphens/>
              <w:rPr>
                <w:b/>
                <w:szCs w:val="22"/>
              </w:rPr>
            </w:pPr>
            <w:r w:rsidRPr="00851ED7">
              <w:rPr>
                <w:b/>
                <w:szCs w:val="22"/>
              </w:rPr>
              <w:t>10-05</w:t>
            </w:r>
          </w:p>
        </w:tc>
        <w:tc>
          <w:tcPr>
            <w:tcW w:w="2602" w:type="dxa"/>
          </w:tcPr>
          <w:p w14:paraId="1E75A0D7" w14:textId="77777777" w:rsidR="00C4194F" w:rsidRPr="00851ED7" w:rsidRDefault="00C4194F" w:rsidP="00793DBE">
            <w:pPr>
              <w:tabs>
                <w:tab w:val="clear" w:pos="720"/>
                <w:tab w:val="clear" w:pos="1440"/>
                <w:tab w:val="clear" w:pos="2160"/>
              </w:tabs>
              <w:suppressAutoHyphens/>
              <w:rPr>
                <w:b/>
                <w:szCs w:val="22"/>
              </w:rPr>
            </w:pPr>
            <w:r w:rsidRPr="00851ED7">
              <w:rPr>
                <w:b/>
                <w:szCs w:val="22"/>
              </w:rPr>
              <w:t>Ai</w:t>
            </w:r>
            <w:r>
              <w:rPr>
                <w:b/>
                <w:szCs w:val="22"/>
              </w:rPr>
              <w:t>rport Improvement Program (AIP)</w:t>
            </w:r>
          </w:p>
        </w:tc>
        <w:tc>
          <w:tcPr>
            <w:tcW w:w="5502" w:type="dxa"/>
            <w:gridSpan w:val="2"/>
          </w:tcPr>
          <w:p w14:paraId="21A81865" w14:textId="77777777" w:rsidR="00C4194F" w:rsidRPr="00851ED7" w:rsidRDefault="00C4194F" w:rsidP="00793DBE">
            <w:pPr>
              <w:tabs>
                <w:tab w:val="clear" w:pos="720"/>
                <w:tab w:val="clear" w:pos="1440"/>
                <w:tab w:val="clear" w:pos="2160"/>
              </w:tabs>
              <w:suppressAutoHyphens/>
              <w:rPr>
                <w:szCs w:val="22"/>
              </w:rPr>
            </w:pPr>
            <w:r w:rsidRPr="00851ED7">
              <w:rPr>
                <w:szCs w:val="22"/>
              </w:rPr>
              <w:t>A grant-in-aid program, administered by the Federal Aviation Administration (FAA).</w:t>
            </w:r>
          </w:p>
        </w:tc>
      </w:tr>
      <w:tr w:rsidR="00C4194F" w:rsidRPr="00851ED7" w14:paraId="7F04CAF2" w14:textId="77777777" w:rsidTr="00793DBE">
        <w:tc>
          <w:tcPr>
            <w:tcW w:w="1256" w:type="dxa"/>
          </w:tcPr>
          <w:p w14:paraId="0986612B" w14:textId="77777777" w:rsidR="00C4194F" w:rsidRPr="00851ED7" w:rsidRDefault="00C4194F" w:rsidP="00793DBE">
            <w:pPr>
              <w:tabs>
                <w:tab w:val="clear" w:pos="720"/>
                <w:tab w:val="clear" w:pos="1440"/>
                <w:tab w:val="clear" w:pos="2160"/>
              </w:tabs>
              <w:suppressAutoHyphens/>
              <w:rPr>
                <w:b/>
                <w:szCs w:val="22"/>
              </w:rPr>
            </w:pPr>
            <w:r w:rsidRPr="00851ED7">
              <w:rPr>
                <w:b/>
                <w:szCs w:val="22"/>
              </w:rPr>
              <w:t>10-06</w:t>
            </w:r>
          </w:p>
        </w:tc>
        <w:tc>
          <w:tcPr>
            <w:tcW w:w="2602" w:type="dxa"/>
          </w:tcPr>
          <w:p w14:paraId="034A7030" w14:textId="77777777" w:rsidR="00C4194F" w:rsidRPr="00851ED7" w:rsidRDefault="00C4194F" w:rsidP="00793DBE">
            <w:pPr>
              <w:tabs>
                <w:tab w:val="clear" w:pos="720"/>
                <w:tab w:val="clear" w:pos="1440"/>
                <w:tab w:val="clear" w:pos="2160"/>
              </w:tabs>
              <w:suppressAutoHyphens/>
              <w:rPr>
                <w:b/>
                <w:szCs w:val="22"/>
              </w:rPr>
            </w:pPr>
            <w:r>
              <w:rPr>
                <w:b/>
                <w:szCs w:val="22"/>
              </w:rPr>
              <w:t>Air Operations Area (AOA)</w:t>
            </w:r>
          </w:p>
        </w:tc>
        <w:tc>
          <w:tcPr>
            <w:tcW w:w="5502" w:type="dxa"/>
            <w:gridSpan w:val="2"/>
          </w:tcPr>
          <w:p w14:paraId="59BE9270" w14:textId="77777777" w:rsidR="00C4194F" w:rsidRPr="00851ED7" w:rsidRDefault="00C4194F" w:rsidP="00793DBE">
            <w:pPr>
              <w:tabs>
                <w:tab w:val="clear" w:pos="720"/>
                <w:tab w:val="clear" w:pos="1440"/>
                <w:tab w:val="clear" w:pos="2160"/>
              </w:tabs>
              <w:suppressAutoHyphens/>
              <w:rPr>
                <w:szCs w:val="22"/>
              </w:rPr>
            </w:pPr>
            <w:r w:rsidRPr="00851ED7">
              <w:rPr>
                <w:szCs w:val="22"/>
              </w:rPr>
              <w:t>The term air operations area (AOA) shall mean any area of the airport used or intended to be used for the landing, takeoff, or surface maneuvering of aircraft. An air operation area shall include such paved or unpaved areas that are used or intended to be used for the unobstructed movement of aircraft in addition to its associated runway, taxiway, or apron.</w:t>
            </w:r>
          </w:p>
        </w:tc>
      </w:tr>
      <w:tr w:rsidR="00C4194F" w:rsidRPr="00851ED7" w14:paraId="16D281BD" w14:textId="77777777" w:rsidTr="00793DBE">
        <w:tc>
          <w:tcPr>
            <w:tcW w:w="1256" w:type="dxa"/>
          </w:tcPr>
          <w:p w14:paraId="75EAAB35" w14:textId="77777777" w:rsidR="00C4194F" w:rsidRPr="00851ED7" w:rsidRDefault="00C4194F" w:rsidP="00793DBE">
            <w:pPr>
              <w:tabs>
                <w:tab w:val="clear" w:pos="720"/>
                <w:tab w:val="clear" w:pos="1440"/>
                <w:tab w:val="clear" w:pos="2160"/>
              </w:tabs>
              <w:suppressAutoHyphens/>
              <w:rPr>
                <w:b/>
                <w:szCs w:val="22"/>
              </w:rPr>
            </w:pPr>
            <w:r w:rsidRPr="00851ED7">
              <w:rPr>
                <w:b/>
                <w:szCs w:val="22"/>
              </w:rPr>
              <w:t>10-07</w:t>
            </w:r>
          </w:p>
        </w:tc>
        <w:tc>
          <w:tcPr>
            <w:tcW w:w="2602" w:type="dxa"/>
          </w:tcPr>
          <w:p w14:paraId="46B715DA" w14:textId="77777777" w:rsidR="00C4194F" w:rsidRPr="00851ED7" w:rsidRDefault="00C4194F" w:rsidP="00793DBE">
            <w:pPr>
              <w:tabs>
                <w:tab w:val="clear" w:pos="720"/>
                <w:tab w:val="clear" w:pos="1440"/>
                <w:tab w:val="clear" w:pos="2160"/>
              </w:tabs>
              <w:suppressAutoHyphens/>
              <w:rPr>
                <w:b/>
                <w:szCs w:val="22"/>
              </w:rPr>
            </w:pPr>
            <w:r w:rsidRPr="00851ED7">
              <w:rPr>
                <w:b/>
                <w:szCs w:val="22"/>
              </w:rPr>
              <w:t>Apron</w:t>
            </w:r>
          </w:p>
        </w:tc>
        <w:tc>
          <w:tcPr>
            <w:tcW w:w="5502" w:type="dxa"/>
            <w:gridSpan w:val="2"/>
          </w:tcPr>
          <w:p w14:paraId="78CE20F0" w14:textId="77777777" w:rsidR="00C4194F" w:rsidRPr="00851ED7" w:rsidRDefault="00C4194F" w:rsidP="00793DBE">
            <w:pPr>
              <w:tabs>
                <w:tab w:val="clear" w:pos="720"/>
                <w:tab w:val="clear" w:pos="1440"/>
                <w:tab w:val="clear" w:pos="2160"/>
              </w:tabs>
              <w:suppressAutoHyphens/>
              <w:rPr>
                <w:b/>
                <w:szCs w:val="22"/>
              </w:rPr>
            </w:pPr>
            <w:r w:rsidRPr="00851ED7">
              <w:t xml:space="preserve">Area where aircraft are parked, unloaded or loaded, fueled and/or serviced.  </w:t>
            </w:r>
          </w:p>
        </w:tc>
      </w:tr>
      <w:tr w:rsidR="00C4194F" w:rsidRPr="00851ED7" w14:paraId="06B0A21C" w14:textId="77777777" w:rsidTr="00793DBE">
        <w:tc>
          <w:tcPr>
            <w:tcW w:w="1256" w:type="dxa"/>
          </w:tcPr>
          <w:p w14:paraId="24C7EE87" w14:textId="77777777" w:rsidR="00C4194F" w:rsidRPr="00851ED7" w:rsidRDefault="00C4194F" w:rsidP="00793DBE">
            <w:pPr>
              <w:tabs>
                <w:tab w:val="clear" w:pos="720"/>
                <w:tab w:val="clear" w:pos="1440"/>
                <w:tab w:val="clear" w:pos="2160"/>
              </w:tabs>
              <w:suppressAutoHyphens/>
              <w:rPr>
                <w:b/>
                <w:szCs w:val="22"/>
              </w:rPr>
            </w:pPr>
            <w:r w:rsidRPr="00851ED7">
              <w:rPr>
                <w:b/>
                <w:szCs w:val="22"/>
              </w:rPr>
              <w:t>10-08</w:t>
            </w:r>
          </w:p>
        </w:tc>
        <w:tc>
          <w:tcPr>
            <w:tcW w:w="2602" w:type="dxa"/>
          </w:tcPr>
          <w:p w14:paraId="251673BB" w14:textId="77777777" w:rsidR="00C4194F" w:rsidRPr="00851ED7" w:rsidRDefault="00C4194F" w:rsidP="00793DBE">
            <w:pPr>
              <w:tabs>
                <w:tab w:val="clear" w:pos="720"/>
                <w:tab w:val="clear" w:pos="1440"/>
                <w:tab w:val="clear" w:pos="2160"/>
              </w:tabs>
              <w:suppressAutoHyphens/>
              <w:rPr>
                <w:b/>
                <w:szCs w:val="22"/>
              </w:rPr>
            </w:pPr>
            <w:r>
              <w:rPr>
                <w:b/>
                <w:szCs w:val="22"/>
              </w:rPr>
              <w:t>ASTM International (ASTM)</w:t>
            </w:r>
          </w:p>
        </w:tc>
        <w:tc>
          <w:tcPr>
            <w:tcW w:w="5502" w:type="dxa"/>
            <w:gridSpan w:val="2"/>
          </w:tcPr>
          <w:p w14:paraId="696299BC" w14:textId="77777777" w:rsidR="00C4194F" w:rsidRPr="00851ED7" w:rsidRDefault="00C4194F" w:rsidP="00793DBE">
            <w:pPr>
              <w:tabs>
                <w:tab w:val="clear" w:pos="720"/>
                <w:tab w:val="clear" w:pos="1440"/>
                <w:tab w:val="clear" w:pos="2160"/>
              </w:tabs>
              <w:suppressAutoHyphens/>
              <w:rPr>
                <w:szCs w:val="22"/>
              </w:rPr>
            </w:pPr>
            <w:r w:rsidRPr="00851ED7">
              <w:rPr>
                <w:szCs w:val="22"/>
              </w:rPr>
              <w:t>Formerly known as the American Society for Testing and Materials (ASTM).</w:t>
            </w:r>
          </w:p>
        </w:tc>
      </w:tr>
      <w:tr w:rsidR="00C4194F" w:rsidRPr="00851ED7" w14:paraId="4B3C48AA" w14:textId="77777777" w:rsidTr="00793DBE">
        <w:tc>
          <w:tcPr>
            <w:tcW w:w="1256" w:type="dxa"/>
          </w:tcPr>
          <w:p w14:paraId="4147B35C" w14:textId="77777777" w:rsidR="00C4194F" w:rsidRPr="00851ED7" w:rsidRDefault="00C4194F" w:rsidP="00793DBE">
            <w:pPr>
              <w:tabs>
                <w:tab w:val="clear" w:pos="720"/>
                <w:tab w:val="clear" w:pos="1440"/>
                <w:tab w:val="clear" w:pos="2160"/>
              </w:tabs>
              <w:suppressAutoHyphens/>
              <w:rPr>
                <w:b/>
                <w:szCs w:val="22"/>
              </w:rPr>
            </w:pPr>
            <w:r w:rsidRPr="00851ED7">
              <w:rPr>
                <w:b/>
                <w:szCs w:val="22"/>
              </w:rPr>
              <w:t>10-09</w:t>
            </w:r>
          </w:p>
        </w:tc>
        <w:tc>
          <w:tcPr>
            <w:tcW w:w="2602" w:type="dxa"/>
          </w:tcPr>
          <w:p w14:paraId="76B8AA2F" w14:textId="77777777" w:rsidR="00C4194F" w:rsidRPr="00851ED7" w:rsidRDefault="00C4194F" w:rsidP="00793DBE">
            <w:pPr>
              <w:tabs>
                <w:tab w:val="clear" w:pos="720"/>
                <w:tab w:val="clear" w:pos="1440"/>
                <w:tab w:val="clear" w:pos="2160"/>
              </w:tabs>
              <w:suppressAutoHyphens/>
              <w:rPr>
                <w:b/>
                <w:szCs w:val="22"/>
              </w:rPr>
            </w:pPr>
            <w:r>
              <w:rPr>
                <w:b/>
                <w:szCs w:val="22"/>
              </w:rPr>
              <w:t>Award</w:t>
            </w:r>
          </w:p>
        </w:tc>
        <w:tc>
          <w:tcPr>
            <w:tcW w:w="5502" w:type="dxa"/>
            <w:gridSpan w:val="2"/>
          </w:tcPr>
          <w:p w14:paraId="2565BE25" w14:textId="77777777" w:rsidR="00C4194F" w:rsidRPr="00851ED7" w:rsidRDefault="00C4194F" w:rsidP="00793DBE">
            <w:pPr>
              <w:tabs>
                <w:tab w:val="clear" w:pos="720"/>
                <w:tab w:val="clear" w:pos="1440"/>
                <w:tab w:val="clear" w:pos="2160"/>
              </w:tabs>
              <w:suppressAutoHyphens/>
              <w:rPr>
                <w:szCs w:val="22"/>
              </w:rPr>
            </w:pPr>
            <w:r w:rsidRPr="00851ED7">
              <w:rPr>
                <w:szCs w:val="22"/>
              </w:rPr>
              <w:t>The Owner’s notice to the successful bidder of the acceptance of the submitted bid.</w:t>
            </w:r>
          </w:p>
        </w:tc>
      </w:tr>
      <w:tr w:rsidR="00C4194F" w:rsidRPr="00851ED7" w14:paraId="328D3027" w14:textId="77777777" w:rsidTr="00793DBE">
        <w:tc>
          <w:tcPr>
            <w:tcW w:w="1256" w:type="dxa"/>
          </w:tcPr>
          <w:p w14:paraId="62BC7693" w14:textId="77777777" w:rsidR="00C4194F" w:rsidRPr="00851ED7" w:rsidRDefault="00C4194F" w:rsidP="00793DBE">
            <w:pPr>
              <w:tabs>
                <w:tab w:val="clear" w:pos="720"/>
                <w:tab w:val="clear" w:pos="1440"/>
                <w:tab w:val="clear" w:pos="2160"/>
              </w:tabs>
              <w:suppressAutoHyphens/>
              <w:rPr>
                <w:b/>
                <w:szCs w:val="22"/>
              </w:rPr>
            </w:pPr>
            <w:r w:rsidRPr="00851ED7">
              <w:rPr>
                <w:b/>
                <w:szCs w:val="22"/>
              </w:rPr>
              <w:t>10-10</w:t>
            </w:r>
          </w:p>
        </w:tc>
        <w:tc>
          <w:tcPr>
            <w:tcW w:w="2602" w:type="dxa"/>
          </w:tcPr>
          <w:p w14:paraId="731DD6EA" w14:textId="77777777" w:rsidR="00C4194F" w:rsidRPr="00851ED7" w:rsidRDefault="00C4194F" w:rsidP="00793DBE">
            <w:pPr>
              <w:tabs>
                <w:tab w:val="clear" w:pos="720"/>
                <w:tab w:val="clear" w:pos="1440"/>
                <w:tab w:val="clear" w:pos="2160"/>
              </w:tabs>
              <w:suppressAutoHyphens/>
              <w:rPr>
                <w:b/>
                <w:szCs w:val="22"/>
              </w:rPr>
            </w:pPr>
            <w:r>
              <w:rPr>
                <w:b/>
                <w:szCs w:val="22"/>
              </w:rPr>
              <w:t>Bidder</w:t>
            </w:r>
          </w:p>
        </w:tc>
        <w:tc>
          <w:tcPr>
            <w:tcW w:w="5502" w:type="dxa"/>
            <w:gridSpan w:val="2"/>
          </w:tcPr>
          <w:p w14:paraId="5ACAD654" w14:textId="77777777" w:rsidR="00C4194F" w:rsidRPr="00851ED7" w:rsidRDefault="00C4194F" w:rsidP="00793DBE">
            <w:pPr>
              <w:tabs>
                <w:tab w:val="clear" w:pos="720"/>
                <w:tab w:val="clear" w:pos="1440"/>
                <w:tab w:val="clear" w:pos="2160"/>
              </w:tabs>
              <w:suppressAutoHyphens/>
              <w:rPr>
                <w:szCs w:val="22"/>
              </w:rPr>
            </w:pPr>
            <w:r w:rsidRPr="00851ED7">
              <w:rPr>
                <w:szCs w:val="22"/>
              </w:rPr>
              <w:t>Any individual, partnership, firm, or corporation, acting directly or through a duly authorized representative, who submits a proposal for the work contemplated.</w:t>
            </w:r>
          </w:p>
        </w:tc>
      </w:tr>
      <w:tr w:rsidR="00C4194F" w:rsidRPr="00851ED7" w14:paraId="5334D4CB" w14:textId="77777777" w:rsidTr="00793DBE">
        <w:tc>
          <w:tcPr>
            <w:tcW w:w="1256" w:type="dxa"/>
          </w:tcPr>
          <w:p w14:paraId="6D7D27A0"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10-11</w:t>
            </w:r>
          </w:p>
        </w:tc>
        <w:tc>
          <w:tcPr>
            <w:tcW w:w="2602" w:type="dxa"/>
          </w:tcPr>
          <w:p w14:paraId="75660EB2" w14:textId="77777777" w:rsidR="00C4194F" w:rsidRPr="00851ED7" w:rsidRDefault="00C4194F" w:rsidP="00793DBE">
            <w:pPr>
              <w:tabs>
                <w:tab w:val="clear" w:pos="720"/>
                <w:tab w:val="clear" w:pos="1440"/>
                <w:tab w:val="clear" w:pos="2160"/>
              </w:tabs>
              <w:suppressAutoHyphens/>
              <w:rPr>
                <w:b/>
                <w:szCs w:val="22"/>
              </w:rPr>
            </w:pPr>
            <w:r>
              <w:rPr>
                <w:b/>
                <w:szCs w:val="22"/>
              </w:rPr>
              <w:t>Building Area</w:t>
            </w:r>
          </w:p>
        </w:tc>
        <w:tc>
          <w:tcPr>
            <w:tcW w:w="5502" w:type="dxa"/>
            <w:gridSpan w:val="2"/>
          </w:tcPr>
          <w:p w14:paraId="674EC051" w14:textId="77777777" w:rsidR="00C4194F" w:rsidRPr="00851ED7" w:rsidRDefault="00C4194F" w:rsidP="00793DBE">
            <w:pPr>
              <w:tabs>
                <w:tab w:val="clear" w:pos="720"/>
                <w:tab w:val="clear" w:pos="1440"/>
                <w:tab w:val="clear" w:pos="2160"/>
              </w:tabs>
              <w:suppressAutoHyphens/>
              <w:rPr>
                <w:szCs w:val="22"/>
              </w:rPr>
            </w:pPr>
            <w:r w:rsidRPr="00851ED7">
              <w:rPr>
                <w:szCs w:val="22"/>
              </w:rPr>
              <w:t>An area on the airport to be used, considered, or intended to be used for airport buildings or other airport facilities or rights-of-way together with all airport buildings and facilities located thereon.</w:t>
            </w:r>
          </w:p>
        </w:tc>
      </w:tr>
      <w:tr w:rsidR="00C4194F" w:rsidRPr="00851ED7" w14:paraId="12515915" w14:textId="77777777" w:rsidTr="00793DBE">
        <w:tc>
          <w:tcPr>
            <w:tcW w:w="1256" w:type="dxa"/>
          </w:tcPr>
          <w:p w14:paraId="2CD442C5" w14:textId="77777777" w:rsidR="00C4194F" w:rsidRPr="00851ED7" w:rsidRDefault="00C4194F" w:rsidP="00793DBE">
            <w:pPr>
              <w:tabs>
                <w:tab w:val="clear" w:pos="720"/>
                <w:tab w:val="clear" w:pos="1440"/>
                <w:tab w:val="clear" w:pos="2160"/>
              </w:tabs>
              <w:suppressAutoHyphens/>
              <w:rPr>
                <w:b/>
                <w:szCs w:val="22"/>
              </w:rPr>
            </w:pPr>
            <w:r w:rsidRPr="00851ED7">
              <w:rPr>
                <w:b/>
                <w:szCs w:val="22"/>
              </w:rPr>
              <w:t>10-12</w:t>
            </w:r>
          </w:p>
        </w:tc>
        <w:tc>
          <w:tcPr>
            <w:tcW w:w="2602" w:type="dxa"/>
          </w:tcPr>
          <w:p w14:paraId="66123CEE" w14:textId="77777777" w:rsidR="00C4194F" w:rsidRPr="00851ED7" w:rsidRDefault="00C4194F" w:rsidP="00793DBE">
            <w:pPr>
              <w:tabs>
                <w:tab w:val="clear" w:pos="720"/>
                <w:tab w:val="clear" w:pos="1440"/>
                <w:tab w:val="clear" w:pos="2160"/>
              </w:tabs>
              <w:suppressAutoHyphens/>
              <w:rPr>
                <w:b/>
                <w:szCs w:val="22"/>
              </w:rPr>
            </w:pPr>
            <w:r>
              <w:rPr>
                <w:b/>
                <w:szCs w:val="22"/>
              </w:rPr>
              <w:t>Calendar Day</w:t>
            </w:r>
          </w:p>
        </w:tc>
        <w:tc>
          <w:tcPr>
            <w:tcW w:w="5502" w:type="dxa"/>
            <w:gridSpan w:val="2"/>
          </w:tcPr>
          <w:p w14:paraId="64B86D98" w14:textId="77777777" w:rsidR="00C4194F" w:rsidRPr="00851ED7" w:rsidRDefault="00C4194F" w:rsidP="00793DBE">
            <w:pPr>
              <w:tabs>
                <w:tab w:val="clear" w:pos="720"/>
                <w:tab w:val="clear" w:pos="1440"/>
                <w:tab w:val="clear" w:pos="2160"/>
              </w:tabs>
              <w:suppressAutoHyphens/>
              <w:rPr>
                <w:szCs w:val="22"/>
              </w:rPr>
            </w:pPr>
            <w:r w:rsidRPr="00851ED7">
              <w:rPr>
                <w:szCs w:val="22"/>
              </w:rPr>
              <w:t>Every day shown on the calendar.</w:t>
            </w:r>
          </w:p>
        </w:tc>
      </w:tr>
      <w:tr w:rsidR="00C4194F" w:rsidRPr="00851ED7" w14:paraId="2C7D08B6" w14:textId="77777777" w:rsidTr="00793DBE">
        <w:tc>
          <w:tcPr>
            <w:tcW w:w="1256" w:type="dxa"/>
          </w:tcPr>
          <w:p w14:paraId="55D32D94"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10-13</w:t>
            </w:r>
          </w:p>
        </w:tc>
        <w:tc>
          <w:tcPr>
            <w:tcW w:w="2602" w:type="dxa"/>
          </w:tcPr>
          <w:p w14:paraId="21887463"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Certificate of Analysis (COA)</w:t>
            </w:r>
          </w:p>
        </w:tc>
        <w:tc>
          <w:tcPr>
            <w:tcW w:w="5502" w:type="dxa"/>
            <w:gridSpan w:val="2"/>
          </w:tcPr>
          <w:p w14:paraId="0AE5C9D8" w14:textId="77777777" w:rsidR="00C4194F" w:rsidRPr="00851ED7" w:rsidRDefault="00C4194F" w:rsidP="00793DBE">
            <w:pPr>
              <w:tabs>
                <w:tab w:val="clear" w:pos="720"/>
                <w:tab w:val="clear" w:pos="1440"/>
                <w:tab w:val="clear" w:pos="2160"/>
              </w:tabs>
              <w:suppressAutoHyphens/>
              <w:rPr>
                <w:szCs w:val="22"/>
              </w:rPr>
            </w:pPr>
            <w:r w:rsidRPr="00851ED7">
              <w:rPr>
                <w:szCs w:val="22"/>
              </w:rPr>
              <w:t>The COA is the manufacturer’s Certificate of Compliance (COC) including all applicable test results required by the specifications.</w:t>
            </w:r>
          </w:p>
        </w:tc>
      </w:tr>
      <w:tr w:rsidR="00C4194F" w:rsidRPr="00851ED7" w14:paraId="628F9028" w14:textId="77777777" w:rsidTr="00793DBE">
        <w:tc>
          <w:tcPr>
            <w:tcW w:w="1256" w:type="dxa"/>
          </w:tcPr>
          <w:p w14:paraId="53C3EC28"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10-14</w:t>
            </w:r>
          </w:p>
        </w:tc>
        <w:tc>
          <w:tcPr>
            <w:tcW w:w="2602" w:type="dxa"/>
          </w:tcPr>
          <w:p w14:paraId="1E47A3A8"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Certificate of Compliance (COC)</w:t>
            </w:r>
          </w:p>
        </w:tc>
        <w:tc>
          <w:tcPr>
            <w:tcW w:w="5502" w:type="dxa"/>
            <w:gridSpan w:val="2"/>
          </w:tcPr>
          <w:p w14:paraId="3D5E37CD"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The manufacturer’s certification stating that materials or assemblies furnished fully comply with the requirements of the contract. The certificate shall be signed by the manufacturer’s authorized representative. </w:t>
            </w:r>
          </w:p>
        </w:tc>
      </w:tr>
      <w:tr w:rsidR="00C4194F" w:rsidRPr="00851ED7" w14:paraId="2741D509" w14:textId="77777777" w:rsidTr="00793DBE">
        <w:tc>
          <w:tcPr>
            <w:tcW w:w="1256" w:type="dxa"/>
          </w:tcPr>
          <w:p w14:paraId="389A42D2" w14:textId="77777777" w:rsidR="00C4194F" w:rsidRPr="00851ED7" w:rsidRDefault="00C4194F" w:rsidP="00793DBE">
            <w:pPr>
              <w:tabs>
                <w:tab w:val="clear" w:pos="720"/>
                <w:tab w:val="clear" w:pos="1440"/>
                <w:tab w:val="clear" w:pos="2160"/>
              </w:tabs>
              <w:suppressAutoHyphens/>
              <w:rPr>
                <w:b/>
                <w:szCs w:val="22"/>
              </w:rPr>
            </w:pPr>
            <w:r w:rsidRPr="00851ED7">
              <w:rPr>
                <w:b/>
                <w:szCs w:val="22"/>
              </w:rPr>
              <w:t>10-15</w:t>
            </w:r>
          </w:p>
        </w:tc>
        <w:tc>
          <w:tcPr>
            <w:tcW w:w="2602" w:type="dxa"/>
          </w:tcPr>
          <w:p w14:paraId="11024889" w14:textId="77777777" w:rsidR="00C4194F" w:rsidRPr="00851ED7" w:rsidRDefault="00C4194F" w:rsidP="00793DBE">
            <w:pPr>
              <w:tabs>
                <w:tab w:val="clear" w:pos="720"/>
                <w:tab w:val="clear" w:pos="1440"/>
                <w:tab w:val="clear" w:pos="2160"/>
              </w:tabs>
              <w:suppressAutoHyphens/>
              <w:rPr>
                <w:b/>
                <w:szCs w:val="22"/>
              </w:rPr>
            </w:pPr>
            <w:r>
              <w:rPr>
                <w:b/>
                <w:szCs w:val="22"/>
              </w:rPr>
              <w:t>Change Order</w:t>
            </w:r>
          </w:p>
        </w:tc>
        <w:tc>
          <w:tcPr>
            <w:tcW w:w="5502" w:type="dxa"/>
            <w:gridSpan w:val="2"/>
          </w:tcPr>
          <w:p w14:paraId="1FA565DF" w14:textId="77777777" w:rsidR="00C4194F" w:rsidRPr="00851ED7" w:rsidRDefault="00C4194F" w:rsidP="00793DBE">
            <w:pPr>
              <w:tabs>
                <w:tab w:val="clear" w:pos="720"/>
                <w:tab w:val="clear" w:pos="1440"/>
                <w:tab w:val="clear" w:pos="2160"/>
              </w:tabs>
              <w:suppressAutoHyphens/>
              <w:rPr>
                <w:szCs w:val="22"/>
              </w:rPr>
            </w:pPr>
            <w:r w:rsidRPr="00851ED7">
              <w:rPr>
                <w:szCs w:val="22"/>
              </w:rPr>
              <w:t>A written order to the Contractor covering changes in the plans, specifications, or proposal quantities and establishing the basis of payment and contract time adjustment, if any, for work within the scope of the contract and necessary to complete the project.</w:t>
            </w:r>
          </w:p>
        </w:tc>
      </w:tr>
      <w:tr w:rsidR="00C4194F" w:rsidRPr="00851ED7" w14:paraId="3B2E2ECE" w14:textId="77777777" w:rsidTr="00793DBE">
        <w:tc>
          <w:tcPr>
            <w:tcW w:w="1256" w:type="dxa"/>
          </w:tcPr>
          <w:p w14:paraId="23967684" w14:textId="77777777" w:rsidR="00C4194F" w:rsidRPr="00851ED7" w:rsidRDefault="00C4194F" w:rsidP="00793DBE">
            <w:pPr>
              <w:tabs>
                <w:tab w:val="clear" w:pos="720"/>
                <w:tab w:val="clear" w:pos="1440"/>
                <w:tab w:val="clear" w:pos="2160"/>
              </w:tabs>
              <w:suppressAutoHyphens/>
              <w:rPr>
                <w:b/>
                <w:szCs w:val="22"/>
              </w:rPr>
            </w:pPr>
            <w:r w:rsidRPr="00851ED7">
              <w:rPr>
                <w:b/>
                <w:szCs w:val="22"/>
              </w:rPr>
              <w:t>10-16</w:t>
            </w:r>
          </w:p>
        </w:tc>
        <w:tc>
          <w:tcPr>
            <w:tcW w:w="2602" w:type="dxa"/>
          </w:tcPr>
          <w:p w14:paraId="5E4D5AED" w14:textId="77777777" w:rsidR="00C4194F" w:rsidRPr="00851ED7" w:rsidRDefault="00C4194F" w:rsidP="00793DBE">
            <w:pPr>
              <w:tabs>
                <w:tab w:val="clear" w:pos="720"/>
                <w:tab w:val="clear" w:pos="1440"/>
                <w:tab w:val="clear" w:pos="2160"/>
              </w:tabs>
              <w:suppressAutoHyphens/>
              <w:rPr>
                <w:b/>
                <w:szCs w:val="22"/>
              </w:rPr>
            </w:pPr>
            <w:r>
              <w:rPr>
                <w:b/>
                <w:szCs w:val="22"/>
              </w:rPr>
              <w:t>Contract</w:t>
            </w:r>
          </w:p>
        </w:tc>
        <w:tc>
          <w:tcPr>
            <w:tcW w:w="5502" w:type="dxa"/>
            <w:gridSpan w:val="2"/>
          </w:tcPr>
          <w:p w14:paraId="58A6200C"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A written agreement between the Owner and the Contractor that establishes the obligations of the parties including but not limited to performance of work, furnishing of labor, equipment and materials and the basis of payment.  </w:t>
            </w:r>
          </w:p>
          <w:p w14:paraId="7828400D" w14:textId="77777777" w:rsidR="00C4194F" w:rsidRPr="00851ED7" w:rsidRDefault="00C4194F" w:rsidP="00793DBE">
            <w:pPr>
              <w:tabs>
                <w:tab w:val="clear" w:pos="720"/>
                <w:tab w:val="clear" w:pos="1440"/>
                <w:tab w:val="clear" w:pos="2160"/>
              </w:tabs>
              <w:suppressAutoHyphens/>
              <w:rPr>
                <w:szCs w:val="22"/>
              </w:rPr>
            </w:pPr>
            <w:r w:rsidRPr="00851ED7">
              <w:rPr>
                <w:szCs w:val="22"/>
              </w:rPr>
              <w:t>The awarded contract includes but may not be limited to: Advertisement, Contract form, Proposal, Performance bond, payment bond, General provisions, certifications and representations, Technical Specifications, Plans, Supplemental Provisions, standards incorporated by reference and issued addenda.</w:t>
            </w:r>
          </w:p>
        </w:tc>
      </w:tr>
      <w:tr w:rsidR="00C4194F" w:rsidRPr="00851ED7" w14:paraId="2720B7A2" w14:textId="77777777" w:rsidTr="00793DBE">
        <w:tc>
          <w:tcPr>
            <w:tcW w:w="1256" w:type="dxa"/>
          </w:tcPr>
          <w:p w14:paraId="75C666E1" w14:textId="77777777" w:rsidR="00C4194F" w:rsidRPr="00851ED7" w:rsidRDefault="00C4194F" w:rsidP="00793DBE">
            <w:pPr>
              <w:tabs>
                <w:tab w:val="clear" w:pos="720"/>
                <w:tab w:val="clear" w:pos="1440"/>
                <w:tab w:val="clear" w:pos="2160"/>
              </w:tabs>
              <w:suppressAutoHyphens/>
              <w:rPr>
                <w:b/>
                <w:szCs w:val="22"/>
              </w:rPr>
            </w:pPr>
            <w:r w:rsidRPr="00851ED7">
              <w:rPr>
                <w:b/>
                <w:szCs w:val="22"/>
              </w:rPr>
              <w:t>10-17</w:t>
            </w:r>
          </w:p>
        </w:tc>
        <w:tc>
          <w:tcPr>
            <w:tcW w:w="2602" w:type="dxa"/>
          </w:tcPr>
          <w:p w14:paraId="5765C1F8" w14:textId="77777777" w:rsidR="00C4194F" w:rsidRPr="00851ED7" w:rsidRDefault="00C4194F" w:rsidP="00793DBE">
            <w:pPr>
              <w:tabs>
                <w:tab w:val="clear" w:pos="720"/>
                <w:tab w:val="clear" w:pos="1440"/>
                <w:tab w:val="clear" w:pos="2160"/>
              </w:tabs>
              <w:suppressAutoHyphens/>
              <w:rPr>
                <w:b/>
                <w:szCs w:val="22"/>
              </w:rPr>
            </w:pPr>
            <w:r>
              <w:rPr>
                <w:b/>
                <w:szCs w:val="22"/>
              </w:rPr>
              <w:t>Contract Item (Pay Item)</w:t>
            </w:r>
          </w:p>
        </w:tc>
        <w:tc>
          <w:tcPr>
            <w:tcW w:w="5502" w:type="dxa"/>
            <w:gridSpan w:val="2"/>
          </w:tcPr>
          <w:p w14:paraId="75CF2739" w14:textId="77777777" w:rsidR="00C4194F" w:rsidRPr="00851ED7" w:rsidRDefault="00C4194F" w:rsidP="00793DBE">
            <w:pPr>
              <w:tabs>
                <w:tab w:val="clear" w:pos="720"/>
                <w:tab w:val="clear" w:pos="1440"/>
                <w:tab w:val="clear" w:pos="2160"/>
              </w:tabs>
              <w:suppressAutoHyphens/>
              <w:rPr>
                <w:szCs w:val="22"/>
              </w:rPr>
            </w:pPr>
            <w:r w:rsidRPr="00851ED7">
              <w:rPr>
                <w:szCs w:val="22"/>
              </w:rPr>
              <w:t>A specific unit of work for which a price is provided in the contract.</w:t>
            </w:r>
          </w:p>
        </w:tc>
      </w:tr>
      <w:tr w:rsidR="00C4194F" w:rsidRPr="00851ED7" w14:paraId="63E58AD0" w14:textId="77777777" w:rsidTr="00793DBE">
        <w:tc>
          <w:tcPr>
            <w:tcW w:w="1256" w:type="dxa"/>
          </w:tcPr>
          <w:p w14:paraId="2D319A7E" w14:textId="77777777" w:rsidR="00C4194F" w:rsidRPr="00851ED7" w:rsidRDefault="00C4194F" w:rsidP="00793DBE">
            <w:pPr>
              <w:tabs>
                <w:tab w:val="clear" w:pos="720"/>
                <w:tab w:val="clear" w:pos="1440"/>
                <w:tab w:val="clear" w:pos="2160"/>
              </w:tabs>
              <w:suppressAutoHyphens/>
              <w:rPr>
                <w:b/>
                <w:szCs w:val="22"/>
              </w:rPr>
            </w:pPr>
            <w:r w:rsidRPr="00851ED7">
              <w:rPr>
                <w:b/>
                <w:szCs w:val="22"/>
              </w:rPr>
              <w:t>10-18</w:t>
            </w:r>
          </w:p>
        </w:tc>
        <w:tc>
          <w:tcPr>
            <w:tcW w:w="2602" w:type="dxa"/>
          </w:tcPr>
          <w:p w14:paraId="6300A90A" w14:textId="77777777" w:rsidR="00C4194F" w:rsidRPr="00851ED7" w:rsidRDefault="00C4194F" w:rsidP="00793DBE">
            <w:pPr>
              <w:tabs>
                <w:tab w:val="clear" w:pos="720"/>
                <w:tab w:val="clear" w:pos="1440"/>
                <w:tab w:val="clear" w:pos="2160"/>
              </w:tabs>
              <w:suppressAutoHyphens/>
              <w:rPr>
                <w:b/>
                <w:szCs w:val="22"/>
              </w:rPr>
            </w:pPr>
            <w:r>
              <w:rPr>
                <w:b/>
                <w:szCs w:val="22"/>
              </w:rPr>
              <w:t>Contract Time</w:t>
            </w:r>
          </w:p>
        </w:tc>
        <w:tc>
          <w:tcPr>
            <w:tcW w:w="5502" w:type="dxa"/>
            <w:gridSpan w:val="2"/>
          </w:tcPr>
          <w:p w14:paraId="2B61D999" w14:textId="1E4432FF" w:rsidR="00C4194F" w:rsidRPr="00851ED7" w:rsidRDefault="00C4194F" w:rsidP="00793DBE">
            <w:pPr>
              <w:tabs>
                <w:tab w:val="clear" w:pos="720"/>
                <w:tab w:val="clear" w:pos="1440"/>
                <w:tab w:val="clear" w:pos="2160"/>
              </w:tabs>
              <w:suppressAutoHyphens/>
              <w:rPr>
                <w:szCs w:val="22"/>
              </w:rPr>
            </w:pPr>
            <w:r w:rsidRPr="00851ED7">
              <w:rPr>
                <w:szCs w:val="22"/>
              </w:rPr>
              <w:t>The number of calendar days, stated in the proposal, allowed for completion of the contract, including authorized time extensions. If a calendar date of completion is stated in the proposal, in lieu of a number of calendar, the contract shall be completed by that date.</w:t>
            </w:r>
          </w:p>
        </w:tc>
      </w:tr>
      <w:tr w:rsidR="00C4194F" w:rsidRPr="00851ED7" w14:paraId="5E9882E5" w14:textId="77777777" w:rsidTr="00793DBE">
        <w:tc>
          <w:tcPr>
            <w:tcW w:w="1256" w:type="dxa"/>
          </w:tcPr>
          <w:p w14:paraId="780B2B4B" w14:textId="77777777" w:rsidR="00C4194F" w:rsidRPr="00851ED7" w:rsidRDefault="00C4194F" w:rsidP="00793DBE">
            <w:pPr>
              <w:tabs>
                <w:tab w:val="clear" w:pos="720"/>
                <w:tab w:val="clear" w:pos="1440"/>
                <w:tab w:val="clear" w:pos="2160"/>
              </w:tabs>
              <w:suppressAutoHyphens/>
              <w:rPr>
                <w:b/>
                <w:szCs w:val="22"/>
              </w:rPr>
            </w:pPr>
            <w:r w:rsidRPr="00851ED7">
              <w:rPr>
                <w:b/>
                <w:szCs w:val="22"/>
              </w:rPr>
              <w:t>10-19</w:t>
            </w:r>
          </w:p>
        </w:tc>
        <w:tc>
          <w:tcPr>
            <w:tcW w:w="2602" w:type="dxa"/>
          </w:tcPr>
          <w:p w14:paraId="5F88E55D" w14:textId="77777777" w:rsidR="00C4194F" w:rsidRPr="00851ED7" w:rsidRDefault="00C4194F" w:rsidP="00793DBE">
            <w:pPr>
              <w:tabs>
                <w:tab w:val="clear" w:pos="720"/>
                <w:tab w:val="clear" w:pos="1440"/>
                <w:tab w:val="clear" w:pos="2160"/>
              </w:tabs>
              <w:suppressAutoHyphens/>
              <w:rPr>
                <w:b/>
                <w:szCs w:val="22"/>
              </w:rPr>
            </w:pPr>
            <w:r>
              <w:rPr>
                <w:b/>
                <w:szCs w:val="22"/>
              </w:rPr>
              <w:t>Contractor</w:t>
            </w:r>
          </w:p>
        </w:tc>
        <w:tc>
          <w:tcPr>
            <w:tcW w:w="5502" w:type="dxa"/>
            <w:gridSpan w:val="2"/>
          </w:tcPr>
          <w:p w14:paraId="21D40A36" w14:textId="77777777" w:rsidR="00C4194F" w:rsidRPr="00851ED7" w:rsidRDefault="00C4194F" w:rsidP="00793DBE">
            <w:pPr>
              <w:tabs>
                <w:tab w:val="clear" w:pos="720"/>
                <w:tab w:val="clear" w:pos="1440"/>
                <w:tab w:val="clear" w:pos="2160"/>
              </w:tabs>
              <w:suppressAutoHyphens/>
              <w:rPr>
                <w:szCs w:val="22"/>
              </w:rPr>
            </w:pPr>
            <w:r w:rsidRPr="00851ED7">
              <w:rPr>
                <w:szCs w:val="22"/>
              </w:rPr>
              <w:t>The individual, partnership, firm, or corporation primarily liable for the acceptable performance of the work contracted and for the payment of all legal debts pertaining to the work who acts directly or through lawful agents or employees to complete the contract work.</w:t>
            </w:r>
          </w:p>
        </w:tc>
      </w:tr>
      <w:tr w:rsidR="00C4194F" w:rsidRPr="00851ED7" w14:paraId="267ED7AC" w14:textId="77777777" w:rsidTr="00793DBE">
        <w:tc>
          <w:tcPr>
            <w:tcW w:w="1256" w:type="dxa"/>
          </w:tcPr>
          <w:p w14:paraId="1BE27DC2" w14:textId="77777777" w:rsidR="00C4194F" w:rsidRPr="00851ED7" w:rsidRDefault="00C4194F" w:rsidP="00793DBE">
            <w:pPr>
              <w:tabs>
                <w:tab w:val="clear" w:pos="720"/>
                <w:tab w:val="clear" w:pos="1440"/>
                <w:tab w:val="clear" w:pos="2160"/>
              </w:tabs>
              <w:suppressAutoHyphens/>
              <w:rPr>
                <w:b/>
                <w:szCs w:val="22"/>
              </w:rPr>
            </w:pPr>
            <w:r w:rsidRPr="00851ED7">
              <w:rPr>
                <w:b/>
                <w:szCs w:val="22"/>
              </w:rPr>
              <w:t>10-20</w:t>
            </w:r>
          </w:p>
        </w:tc>
        <w:tc>
          <w:tcPr>
            <w:tcW w:w="2602" w:type="dxa"/>
          </w:tcPr>
          <w:p w14:paraId="5AFF4AE6" w14:textId="77777777" w:rsidR="00C4194F" w:rsidRPr="00851ED7" w:rsidRDefault="00C4194F" w:rsidP="00793DBE">
            <w:pPr>
              <w:tabs>
                <w:tab w:val="clear" w:pos="720"/>
                <w:tab w:val="clear" w:pos="1440"/>
                <w:tab w:val="clear" w:pos="2160"/>
              </w:tabs>
              <w:suppressAutoHyphens/>
              <w:rPr>
                <w:b/>
                <w:szCs w:val="22"/>
              </w:rPr>
            </w:pPr>
            <w:r w:rsidRPr="00851ED7">
              <w:rPr>
                <w:b/>
                <w:szCs w:val="22"/>
              </w:rPr>
              <w:t>Contractors Quality Control (QC) Facilities</w:t>
            </w:r>
          </w:p>
        </w:tc>
        <w:tc>
          <w:tcPr>
            <w:tcW w:w="5502" w:type="dxa"/>
            <w:gridSpan w:val="2"/>
          </w:tcPr>
          <w:p w14:paraId="0EE94814" w14:textId="77777777" w:rsidR="00C4194F" w:rsidRPr="00851ED7" w:rsidRDefault="00C4194F" w:rsidP="00793DBE">
            <w:pPr>
              <w:tabs>
                <w:tab w:val="clear" w:pos="720"/>
                <w:tab w:val="clear" w:pos="1440"/>
                <w:tab w:val="clear" w:pos="2160"/>
              </w:tabs>
              <w:suppressAutoHyphens/>
              <w:rPr>
                <w:szCs w:val="22"/>
              </w:rPr>
            </w:pPr>
            <w:r w:rsidRPr="00851ED7">
              <w:rPr>
                <w:szCs w:val="22"/>
              </w:rPr>
              <w:t>The Contractor’s QC facilities in accordance with the Contractor Quality Control Program (CQCP).</w:t>
            </w:r>
          </w:p>
        </w:tc>
      </w:tr>
      <w:tr w:rsidR="00C4194F" w:rsidRPr="00851ED7" w14:paraId="0EE4D7C4" w14:textId="77777777" w:rsidTr="00793DBE">
        <w:tc>
          <w:tcPr>
            <w:tcW w:w="1256" w:type="dxa"/>
          </w:tcPr>
          <w:p w14:paraId="6B24A1FF" w14:textId="77777777" w:rsidR="00C4194F" w:rsidRPr="00851ED7" w:rsidRDefault="00C4194F" w:rsidP="00793DBE">
            <w:pPr>
              <w:tabs>
                <w:tab w:val="clear" w:pos="720"/>
                <w:tab w:val="clear" w:pos="1440"/>
                <w:tab w:val="clear" w:pos="2160"/>
              </w:tabs>
              <w:suppressAutoHyphens/>
              <w:rPr>
                <w:b/>
                <w:szCs w:val="22"/>
              </w:rPr>
            </w:pPr>
            <w:r w:rsidRPr="00851ED7">
              <w:rPr>
                <w:b/>
                <w:szCs w:val="22"/>
              </w:rPr>
              <w:t>10-21</w:t>
            </w:r>
          </w:p>
        </w:tc>
        <w:tc>
          <w:tcPr>
            <w:tcW w:w="2602" w:type="dxa"/>
          </w:tcPr>
          <w:p w14:paraId="77679C89" w14:textId="77777777" w:rsidR="00C4194F" w:rsidRPr="00851ED7" w:rsidRDefault="00C4194F" w:rsidP="00793DBE">
            <w:pPr>
              <w:tabs>
                <w:tab w:val="clear" w:pos="720"/>
                <w:tab w:val="clear" w:pos="1440"/>
                <w:tab w:val="clear" w:pos="2160"/>
              </w:tabs>
              <w:suppressAutoHyphens/>
              <w:rPr>
                <w:b/>
                <w:szCs w:val="22"/>
              </w:rPr>
            </w:pPr>
            <w:r w:rsidRPr="00851ED7">
              <w:rPr>
                <w:b/>
                <w:szCs w:val="22"/>
              </w:rPr>
              <w:t>Contractor Quality Control Program (CQCP)</w:t>
            </w:r>
          </w:p>
        </w:tc>
        <w:tc>
          <w:tcPr>
            <w:tcW w:w="5502" w:type="dxa"/>
            <w:gridSpan w:val="2"/>
          </w:tcPr>
          <w:p w14:paraId="5CED18FF"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Details the methods and procedures that will be taken to assure that all materials and completed construction required by the </w:t>
            </w:r>
            <w:r w:rsidRPr="00851ED7">
              <w:rPr>
                <w:szCs w:val="22"/>
              </w:rPr>
              <w:lastRenderedPageBreak/>
              <w:t>contract conform to contract plans, technical specifications and other requirements, whether manufactured by the Contractor, or procured from subcontractors or vendors.</w:t>
            </w:r>
          </w:p>
        </w:tc>
      </w:tr>
      <w:tr w:rsidR="00C4194F" w:rsidRPr="00851ED7" w14:paraId="5A338F72" w14:textId="77777777" w:rsidTr="00793DBE">
        <w:tc>
          <w:tcPr>
            <w:tcW w:w="1256" w:type="dxa"/>
          </w:tcPr>
          <w:p w14:paraId="7C36279B"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lastRenderedPageBreak/>
              <w:t>10-22</w:t>
            </w:r>
          </w:p>
        </w:tc>
        <w:tc>
          <w:tcPr>
            <w:tcW w:w="2602" w:type="dxa"/>
          </w:tcPr>
          <w:p w14:paraId="449A685C"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Control Strip</w:t>
            </w:r>
          </w:p>
        </w:tc>
        <w:tc>
          <w:tcPr>
            <w:tcW w:w="5502" w:type="dxa"/>
            <w:gridSpan w:val="2"/>
          </w:tcPr>
          <w:p w14:paraId="72A25F6B" w14:textId="77777777" w:rsidR="00C4194F" w:rsidRPr="00851ED7" w:rsidRDefault="00C4194F" w:rsidP="00793DBE">
            <w:pPr>
              <w:tabs>
                <w:tab w:val="clear" w:pos="720"/>
                <w:tab w:val="clear" w:pos="1440"/>
                <w:tab w:val="clear" w:pos="2160"/>
              </w:tabs>
              <w:suppressAutoHyphens/>
            </w:pPr>
            <w:r w:rsidRPr="00851ED7">
              <w:rPr>
                <w:szCs w:val="22"/>
              </w:rPr>
              <w:t>A demonstration by the Contractor that the materials, equipment, and construction processes results in a product meeting the requirements of the specification.</w:t>
            </w:r>
            <w:r w:rsidRPr="00851ED7">
              <w:rPr>
                <w:b/>
                <w:szCs w:val="22"/>
              </w:rPr>
              <w:t xml:space="preserve">  </w:t>
            </w:r>
          </w:p>
        </w:tc>
      </w:tr>
      <w:tr w:rsidR="00C4194F" w:rsidRPr="00851ED7" w14:paraId="7FEB2AE3" w14:textId="77777777" w:rsidTr="00793DBE">
        <w:tc>
          <w:tcPr>
            <w:tcW w:w="1256" w:type="dxa"/>
          </w:tcPr>
          <w:p w14:paraId="0712E0C2" w14:textId="77777777" w:rsidR="00C4194F" w:rsidRPr="00851ED7" w:rsidRDefault="00C4194F" w:rsidP="00793DBE">
            <w:pPr>
              <w:tabs>
                <w:tab w:val="clear" w:pos="720"/>
                <w:tab w:val="clear" w:pos="1440"/>
                <w:tab w:val="clear" w:pos="2160"/>
              </w:tabs>
              <w:suppressAutoHyphens/>
              <w:rPr>
                <w:b/>
                <w:szCs w:val="22"/>
              </w:rPr>
            </w:pPr>
            <w:r w:rsidRPr="00851ED7">
              <w:rPr>
                <w:b/>
                <w:szCs w:val="22"/>
              </w:rPr>
              <w:t>10-23</w:t>
            </w:r>
          </w:p>
        </w:tc>
        <w:tc>
          <w:tcPr>
            <w:tcW w:w="2602" w:type="dxa"/>
          </w:tcPr>
          <w:p w14:paraId="7A452BDE"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Construction </w:t>
            </w:r>
            <w:r>
              <w:rPr>
                <w:b/>
                <w:szCs w:val="22"/>
              </w:rPr>
              <w:t>Safety and Phasing Plan (CSPP)</w:t>
            </w:r>
          </w:p>
        </w:tc>
        <w:tc>
          <w:tcPr>
            <w:tcW w:w="5502" w:type="dxa"/>
            <w:gridSpan w:val="2"/>
          </w:tcPr>
          <w:p w14:paraId="4AB0E918" w14:textId="77777777" w:rsidR="00C4194F" w:rsidRPr="00851ED7" w:rsidRDefault="00C4194F" w:rsidP="00793DBE">
            <w:pPr>
              <w:tabs>
                <w:tab w:val="clear" w:pos="720"/>
                <w:tab w:val="clear" w:pos="1440"/>
                <w:tab w:val="clear" w:pos="2160"/>
              </w:tabs>
              <w:suppressAutoHyphens/>
              <w:rPr>
                <w:szCs w:val="22"/>
              </w:rPr>
            </w:pPr>
            <w:r w:rsidRPr="00851ED7">
              <w:rPr>
                <w:szCs w:val="22"/>
              </w:rPr>
              <w:t>The overall plan for safety and phasing of a construction project developed by the airport operator, or developed by the airport operator’s consultant and approved by the airport operator.  It is included in the invitation for bids and becomes part of the project specifications.</w:t>
            </w:r>
          </w:p>
        </w:tc>
      </w:tr>
      <w:tr w:rsidR="00C4194F" w:rsidRPr="00851ED7" w14:paraId="75390083" w14:textId="77777777" w:rsidTr="00793DBE">
        <w:tc>
          <w:tcPr>
            <w:tcW w:w="1256" w:type="dxa"/>
          </w:tcPr>
          <w:p w14:paraId="7BD93940" w14:textId="77777777" w:rsidR="00C4194F" w:rsidRPr="00851ED7" w:rsidRDefault="00C4194F" w:rsidP="00793DBE">
            <w:pPr>
              <w:tabs>
                <w:tab w:val="clear" w:pos="720"/>
                <w:tab w:val="clear" w:pos="1440"/>
                <w:tab w:val="clear" w:pos="2160"/>
              </w:tabs>
              <w:suppressAutoHyphens/>
              <w:rPr>
                <w:b/>
                <w:szCs w:val="22"/>
              </w:rPr>
            </w:pPr>
            <w:r w:rsidRPr="00851ED7">
              <w:rPr>
                <w:b/>
                <w:szCs w:val="22"/>
              </w:rPr>
              <w:t>10-24</w:t>
            </w:r>
          </w:p>
        </w:tc>
        <w:tc>
          <w:tcPr>
            <w:tcW w:w="2602" w:type="dxa"/>
          </w:tcPr>
          <w:p w14:paraId="577656F1" w14:textId="77777777" w:rsidR="00C4194F" w:rsidRPr="00851ED7" w:rsidRDefault="00C4194F" w:rsidP="00793DBE">
            <w:pPr>
              <w:tabs>
                <w:tab w:val="clear" w:pos="720"/>
                <w:tab w:val="clear" w:pos="1440"/>
                <w:tab w:val="clear" w:pos="2160"/>
              </w:tabs>
              <w:suppressAutoHyphens/>
              <w:rPr>
                <w:b/>
                <w:szCs w:val="22"/>
              </w:rPr>
            </w:pPr>
            <w:r>
              <w:rPr>
                <w:b/>
                <w:szCs w:val="22"/>
              </w:rPr>
              <w:t>Drainage System</w:t>
            </w:r>
          </w:p>
        </w:tc>
        <w:tc>
          <w:tcPr>
            <w:tcW w:w="5502" w:type="dxa"/>
            <w:gridSpan w:val="2"/>
          </w:tcPr>
          <w:p w14:paraId="71F23DC7" w14:textId="77777777" w:rsidR="00C4194F" w:rsidRPr="00851ED7" w:rsidRDefault="00C4194F" w:rsidP="00793DBE">
            <w:pPr>
              <w:tabs>
                <w:tab w:val="clear" w:pos="720"/>
                <w:tab w:val="clear" w:pos="1440"/>
                <w:tab w:val="clear" w:pos="2160"/>
              </w:tabs>
              <w:suppressAutoHyphens/>
              <w:rPr>
                <w:szCs w:val="22"/>
              </w:rPr>
            </w:pPr>
            <w:r w:rsidRPr="00851ED7">
              <w:rPr>
                <w:szCs w:val="22"/>
              </w:rPr>
              <w:t>The system of pipes, ditches, and structures by which surface or subsurface waters are collected and conducted from the airport area.</w:t>
            </w:r>
          </w:p>
        </w:tc>
      </w:tr>
      <w:tr w:rsidR="00C4194F" w:rsidRPr="00851ED7" w14:paraId="0961228E" w14:textId="77777777" w:rsidTr="00793DBE">
        <w:tc>
          <w:tcPr>
            <w:tcW w:w="1256" w:type="dxa"/>
          </w:tcPr>
          <w:p w14:paraId="26D5A04C" w14:textId="77777777" w:rsidR="00C4194F" w:rsidRPr="00851ED7" w:rsidRDefault="00C4194F" w:rsidP="00793DBE">
            <w:pPr>
              <w:tabs>
                <w:tab w:val="clear" w:pos="720"/>
                <w:tab w:val="clear" w:pos="1440"/>
                <w:tab w:val="clear" w:pos="2160"/>
              </w:tabs>
              <w:suppressAutoHyphens/>
              <w:rPr>
                <w:b/>
                <w:szCs w:val="22"/>
              </w:rPr>
            </w:pPr>
            <w:r w:rsidRPr="00851ED7">
              <w:rPr>
                <w:b/>
                <w:szCs w:val="22"/>
              </w:rPr>
              <w:t>10-25</w:t>
            </w:r>
          </w:p>
        </w:tc>
        <w:tc>
          <w:tcPr>
            <w:tcW w:w="2602" w:type="dxa"/>
          </w:tcPr>
          <w:p w14:paraId="6C733D14" w14:textId="77777777" w:rsidR="00C4194F" w:rsidRPr="00851ED7" w:rsidRDefault="00C4194F" w:rsidP="00793DBE">
            <w:pPr>
              <w:tabs>
                <w:tab w:val="clear" w:pos="720"/>
                <w:tab w:val="clear" w:pos="1440"/>
                <w:tab w:val="clear" w:pos="2160"/>
              </w:tabs>
              <w:suppressAutoHyphens/>
              <w:rPr>
                <w:b/>
                <w:szCs w:val="22"/>
              </w:rPr>
            </w:pPr>
            <w:r>
              <w:rPr>
                <w:b/>
                <w:szCs w:val="22"/>
              </w:rPr>
              <w:t>Engineer</w:t>
            </w:r>
          </w:p>
        </w:tc>
        <w:tc>
          <w:tcPr>
            <w:tcW w:w="5502" w:type="dxa"/>
            <w:gridSpan w:val="2"/>
          </w:tcPr>
          <w:p w14:paraId="1BFB0E52"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The individual, partnership, firm, or corporation duly authorized by the Owner to be responsible for engineering, </w:t>
            </w:r>
            <w:r w:rsidRPr="00851ED7">
              <w:t>inspection, and/or observation</w:t>
            </w:r>
            <w:r w:rsidRPr="00851ED7">
              <w:rPr>
                <w:szCs w:val="22"/>
              </w:rPr>
              <w:t xml:space="preserve"> of the contract work and acting directly or through an authorized representative.  </w:t>
            </w:r>
          </w:p>
        </w:tc>
      </w:tr>
      <w:tr w:rsidR="00C4194F" w:rsidRPr="00851ED7" w14:paraId="0A03E470" w14:textId="77777777" w:rsidTr="00793DBE">
        <w:tc>
          <w:tcPr>
            <w:tcW w:w="1256" w:type="dxa"/>
          </w:tcPr>
          <w:p w14:paraId="6E774EFD" w14:textId="77777777" w:rsidR="00C4194F" w:rsidRPr="00851ED7" w:rsidRDefault="00C4194F" w:rsidP="00793DBE">
            <w:pPr>
              <w:tabs>
                <w:tab w:val="clear" w:pos="720"/>
                <w:tab w:val="clear" w:pos="1440"/>
                <w:tab w:val="clear" w:pos="2160"/>
              </w:tabs>
              <w:suppressAutoHyphens/>
              <w:rPr>
                <w:b/>
                <w:szCs w:val="22"/>
              </w:rPr>
            </w:pPr>
            <w:r w:rsidRPr="00851ED7">
              <w:rPr>
                <w:b/>
                <w:szCs w:val="22"/>
              </w:rPr>
              <w:t>10-26</w:t>
            </w:r>
          </w:p>
        </w:tc>
        <w:tc>
          <w:tcPr>
            <w:tcW w:w="2602" w:type="dxa"/>
          </w:tcPr>
          <w:p w14:paraId="721E42F5" w14:textId="77777777" w:rsidR="00C4194F" w:rsidRPr="00851ED7" w:rsidRDefault="00C4194F" w:rsidP="00793DBE">
            <w:pPr>
              <w:tabs>
                <w:tab w:val="clear" w:pos="720"/>
                <w:tab w:val="clear" w:pos="1440"/>
                <w:tab w:val="clear" w:pos="2160"/>
              </w:tabs>
              <w:suppressAutoHyphens/>
              <w:rPr>
                <w:b/>
                <w:szCs w:val="22"/>
              </w:rPr>
            </w:pPr>
            <w:r>
              <w:rPr>
                <w:b/>
                <w:szCs w:val="22"/>
              </w:rPr>
              <w:t>Equipment</w:t>
            </w:r>
          </w:p>
        </w:tc>
        <w:tc>
          <w:tcPr>
            <w:tcW w:w="5502" w:type="dxa"/>
            <w:gridSpan w:val="2"/>
          </w:tcPr>
          <w:p w14:paraId="0DFBA55F" w14:textId="77777777" w:rsidR="00C4194F" w:rsidRPr="00851ED7" w:rsidRDefault="00C4194F" w:rsidP="00793DBE">
            <w:pPr>
              <w:tabs>
                <w:tab w:val="clear" w:pos="720"/>
                <w:tab w:val="clear" w:pos="1440"/>
                <w:tab w:val="clear" w:pos="2160"/>
              </w:tabs>
              <w:suppressAutoHyphens/>
              <w:rPr>
                <w:szCs w:val="22"/>
              </w:rPr>
            </w:pPr>
            <w:r w:rsidRPr="00851ED7">
              <w:rPr>
                <w:szCs w:val="22"/>
              </w:rPr>
              <w:t>All machinery, together with the necessary supplies for upkeep and maintenance; and all tools and apparatus necessary for the proper construction and acceptable completion of the work.</w:t>
            </w:r>
          </w:p>
        </w:tc>
      </w:tr>
      <w:tr w:rsidR="00C4194F" w:rsidRPr="00851ED7" w14:paraId="640B7B38" w14:textId="77777777" w:rsidTr="00793DBE">
        <w:tc>
          <w:tcPr>
            <w:tcW w:w="1256" w:type="dxa"/>
          </w:tcPr>
          <w:p w14:paraId="525F55A2" w14:textId="77777777" w:rsidR="00C4194F" w:rsidRPr="00851ED7" w:rsidRDefault="00C4194F" w:rsidP="00793DBE">
            <w:pPr>
              <w:tabs>
                <w:tab w:val="clear" w:pos="720"/>
                <w:tab w:val="clear" w:pos="1440"/>
                <w:tab w:val="clear" w:pos="2160"/>
              </w:tabs>
              <w:suppressAutoHyphens/>
              <w:rPr>
                <w:b/>
                <w:szCs w:val="22"/>
              </w:rPr>
            </w:pPr>
            <w:r w:rsidRPr="00851ED7">
              <w:rPr>
                <w:b/>
                <w:szCs w:val="22"/>
              </w:rPr>
              <w:t>10-27</w:t>
            </w:r>
          </w:p>
        </w:tc>
        <w:tc>
          <w:tcPr>
            <w:tcW w:w="2602" w:type="dxa"/>
          </w:tcPr>
          <w:p w14:paraId="2E65037E" w14:textId="77777777" w:rsidR="00C4194F" w:rsidRPr="00851ED7" w:rsidRDefault="00C4194F" w:rsidP="00793DBE">
            <w:pPr>
              <w:tabs>
                <w:tab w:val="clear" w:pos="720"/>
                <w:tab w:val="clear" w:pos="1440"/>
                <w:tab w:val="clear" w:pos="2160"/>
              </w:tabs>
              <w:suppressAutoHyphens/>
              <w:rPr>
                <w:b/>
                <w:szCs w:val="22"/>
              </w:rPr>
            </w:pPr>
            <w:r>
              <w:rPr>
                <w:b/>
                <w:szCs w:val="22"/>
              </w:rPr>
              <w:t>Extra Work</w:t>
            </w:r>
          </w:p>
        </w:tc>
        <w:tc>
          <w:tcPr>
            <w:tcW w:w="5502" w:type="dxa"/>
            <w:gridSpan w:val="2"/>
          </w:tcPr>
          <w:p w14:paraId="7443B1DE" w14:textId="77777777" w:rsidR="00C4194F" w:rsidRPr="00851ED7" w:rsidRDefault="00C4194F" w:rsidP="00793DBE">
            <w:pPr>
              <w:tabs>
                <w:tab w:val="clear" w:pos="720"/>
                <w:tab w:val="clear" w:pos="1440"/>
                <w:tab w:val="clear" w:pos="2160"/>
              </w:tabs>
              <w:suppressAutoHyphens/>
              <w:rPr>
                <w:szCs w:val="22"/>
              </w:rPr>
            </w:pPr>
            <w:r w:rsidRPr="00851ED7">
              <w:rPr>
                <w:szCs w:val="22"/>
              </w:rPr>
              <w:t>An item of work not provided for in the awarded contract as previously modified by change order or supplemental agreement, but which is found by the Owner’s Engineer or Resident Project Representative (RPR) to be necessary to complete the work within the intended scope of the contract as previously modified.</w:t>
            </w:r>
          </w:p>
        </w:tc>
      </w:tr>
      <w:tr w:rsidR="00C4194F" w:rsidRPr="00851ED7" w14:paraId="3F435671" w14:textId="77777777" w:rsidTr="00793DBE">
        <w:tc>
          <w:tcPr>
            <w:tcW w:w="1256" w:type="dxa"/>
          </w:tcPr>
          <w:p w14:paraId="27831100" w14:textId="77777777" w:rsidR="00C4194F" w:rsidRPr="00851ED7" w:rsidRDefault="00C4194F" w:rsidP="00793DBE">
            <w:pPr>
              <w:tabs>
                <w:tab w:val="clear" w:pos="720"/>
                <w:tab w:val="clear" w:pos="1440"/>
                <w:tab w:val="clear" w:pos="2160"/>
              </w:tabs>
              <w:suppressAutoHyphens/>
              <w:rPr>
                <w:b/>
                <w:szCs w:val="22"/>
              </w:rPr>
            </w:pPr>
            <w:r w:rsidRPr="00851ED7">
              <w:rPr>
                <w:b/>
                <w:szCs w:val="22"/>
              </w:rPr>
              <w:t>10-28</w:t>
            </w:r>
          </w:p>
        </w:tc>
        <w:tc>
          <w:tcPr>
            <w:tcW w:w="2602" w:type="dxa"/>
          </w:tcPr>
          <w:p w14:paraId="6A2FF7ED" w14:textId="77777777" w:rsidR="00C4194F" w:rsidRPr="00851ED7" w:rsidRDefault="00C4194F" w:rsidP="00793DBE">
            <w:pPr>
              <w:tabs>
                <w:tab w:val="clear" w:pos="720"/>
                <w:tab w:val="clear" w:pos="1440"/>
                <w:tab w:val="clear" w:pos="2160"/>
              </w:tabs>
              <w:suppressAutoHyphens/>
              <w:rPr>
                <w:b/>
                <w:szCs w:val="22"/>
              </w:rPr>
            </w:pPr>
            <w:r>
              <w:rPr>
                <w:b/>
                <w:szCs w:val="22"/>
              </w:rPr>
              <w:t>FAA</w:t>
            </w:r>
          </w:p>
        </w:tc>
        <w:tc>
          <w:tcPr>
            <w:tcW w:w="5502" w:type="dxa"/>
            <w:gridSpan w:val="2"/>
          </w:tcPr>
          <w:p w14:paraId="4D473183" w14:textId="77777777" w:rsidR="00C4194F" w:rsidRPr="00851ED7" w:rsidRDefault="00C4194F" w:rsidP="00793DBE">
            <w:pPr>
              <w:tabs>
                <w:tab w:val="clear" w:pos="720"/>
                <w:tab w:val="clear" w:pos="1440"/>
                <w:tab w:val="clear" w:pos="2160"/>
              </w:tabs>
              <w:suppressAutoHyphens/>
              <w:rPr>
                <w:szCs w:val="22"/>
              </w:rPr>
            </w:pPr>
            <w:r w:rsidRPr="00851ED7">
              <w:rPr>
                <w:szCs w:val="22"/>
              </w:rPr>
              <w:t>The Federal Aviation Administration</w:t>
            </w:r>
            <w:r>
              <w:rPr>
                <w:szCs w:val="22"/>
              </w:rPr>
              <w:t>.</w:t>
            </w:r>
            <w:r w:rsidRPr="00851ED7">
              <w:rPr>
                <w:szCs w:val="22"/>
              </w:rPr>
              <w:t xml:space="preserve"> When used to designate a person, FAA shall mean the Administrator or their duly authorized representative.</w:t>
            </w:r>
          </w:p>
        </w:tc>
      </w:tr>
      <w:tr w:rsidR="00C4194F" w:rsidRPr="00851ED7" w14:paraId="44A40494" w14:textId="77777777" w:rsidTr="00793DBE">
        <w:tc>
          <w:tcPr>
            <w:tcW w:w="1256" w:type="dxa"/>
          </w:tcPr>
          <w:p w14:paraId="1557FD74"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10-29</w:t>
            </w:r>
          </w:p>
        </w:tc>
        <w:tc>
          <w:tcPr>
            <w:tcW w:w="2602" w:type="dxa"/>
          </w:tcPr>
          <w:p w14:paraId="6BA2FACB" w14:textId="77777777" w:rsidR="00C4194F" w:rsidRPr="00851ED7" w:rsidRDefault="00C4194F" w:rsidP="00793DBE">
            <w:pPr>
              <w:tabs>
                <w:tab w:val="clear" w:pos="720"/>
                <w:tab w:val="clear" w:pos="1440"/>
                <w:tab w:val="clear" w:pos="2160"/>
              </w:tabs>
              <w:suppressAutoHyphens/>
              <w:rPr>
                <w:rStyle w:val="Boldcharacters"/>
              </w:rPr>
            </w:pPr>
            <w:r>
              <w:rPr>
                <w:rStyle w:val="Boldcharacters"/>
              </w:rPr>
              <w:t>Federal Specifications</w:t>
            </w:r>
          </w:p>
        </w:tc>
        <w:tc>
          <w:tcPr>
            <w:tcW w:w="5502" w:type="dxa"/>
            <w:gridSpan w:val="2"/>
          </w:tcPr>
          <w:p w14:paraId="667C2BAA"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The </w:t>
            </w:r>
            <w:r>
              <w:rPr>
                <w:szCs w:val="22"/>
              </w:rPr>
              <w:t>f</w:t>
            </w:r>
            <w:r w:rsidRPr="00851ED7">
              <w:rPr>
                <w:szCs w:val="22"/>
              </w:rPr>
              <w:t xml:space="preserve">ederal </w:t>
            </w:r>
            <w:r>
              <w:rPr>
                <w:szCs w:val="22"/>
              </w:rPr>
              <w:t>s</w:t>
            </w:r>
            <w:r w:rsidRPr="00851ED7">
              <w:rPr>
                <w:szCs w:val="22"/>
              </w:rPr>
              <w:t xml:space="preserve">pecifications and </w:t>
            </w:r>
            <w:r>
              <w:rPr>
                <w:szCs w:val="22"/>
              </w:rPr>
              <w:t>s</w:t>
            </w:r>
            <w:r w:rsidRPr="00851ED7">
              <w:rPr>
                <w:szCs w:val="22"/>
              </w:rPr>
              <w:t xml:space="preserve">tandards, </w:t>
            </w:r>
            <w:r>
              <w:rPr>
                <w:szCs w:val="22"/>
              </w:rPr>
              <w:t>c</w:t>
            </w:r>
            <w:r w:rsidRPr="00851ED7">
              <w:rPr>
                <w:szCs w:val="22"/>
              </w:rPr>
              <w:t xml:space="preserve">ommercial </w:t>
            </w:r>
            <w:r>
              <w:rPr>
                <w:szCs w:val="22"/>
              </w:rPr>
              <w:t>i</w:t>
            </w:r>
            <w:r w:rsidRPr="00851ED7">
              <w:rPr>
                <w:szCs w:val="22"/>
              </w:rPr>
              <w:t xml:space="preserve">tem </w:t>
            </w:r>
            <w:r>
              <w:rPr>
                <w:szCs w:val="22"/>
              </w:rPr>
              <w:t>d</w:t>
            </w:r>
            <w:r w:rsidRPr="00851ED7">
              <w:rPr>
                <w:szCs w:val="22"/>
              </w:rPr>
              <w:t>escriptions, and supplements, amendments, and indices prepared and issued by the General Services Administration</w:t>
            </w:r>
            <w:r>
              <w:rPr>
                <w:szCs w:val="22"/>
              </w:rPr>
              <w:t>.</w:t>
            </w:r>
          </w:p>
        </w:tc>
      </w:tr>
      <w:tr w:rsidR="00C4194F" w:rsidRPr="00851ED7" w14:paraId="6C28A244" w14:textId="77777777" w:rsidTr="00793DBE">
        <w:tc>
          <w:tcPr>
            <w:tcW w:w="1256" w:type="dxa"/>
          </w:tcPr>
          <w:p w14:paraId="63508A37" w14:textId="77777777" w:rsidR="00C4194F" w:rsidRPr="00851ED7" w:rsidRDefault="00C4194F" w:rsidP="00793DBE">
            <w:pPr>
              <w:pStyle w:val="BoldKWN"/>
              <w:tabs>
                <w:tab w:val="clear" w:pos="-417"/>
                <w:tab w:val="clear" w:pos="0"/>
                <w:tab w:val="clear" w:pos="720"/>
                <w:tab w:val="clear" w:pos="1440"/>
                <w:tab w:val="clear" w:pos="2160"/>
              </w:tabs>
            </w:pPr>
            <w:r w:rsidRPr="00851ED7">
              <w:t>10-30</w:t>
            </w:r>
          </w:p>
        </w:tc>
        <w:tc>
          <w:tcPr>
            <w:tcW w:w="2602" w:type="dxa"/>
          </w:tcPr>
          <w:p w14:paraId="23D341C4" w14:textId="77777777" w:rsidR="00C4194F" w:rsidRPr="00851ED7" w:rsidRDefault="00C4194F" w:rsidP="00793DBE">
            <w:pPr>
              <w:pStyle w:val="BoldKWN"/>
              <w:tabs>
                <w:tab w:val="clear" w:pos="-417"/>
                <w:tab w:val="clear" w:pos="0"/>
                <w:tab w:val="clear" w:pos="720"/>
                <w:tab w:val="clear" w:pos="1440"/>
                <w:tab w:val="clear" w:pos="2160"/>
              </w:tabs>
            </w:pPr>
            <w:r w:rsidRPr="00851ED7">
              <w:t>Force Accou</w:t>
            </w:r>
            <w:r>
              <w:t>nt</w:t>
            </w:r>
          </w:p>
        </w:tc>
        <w:tc>
          <w:tcPr>
            <w:tcW w:w="5502" w:type="dxa"/>
            <w:gridSpan w:val="2"/>
          </w:tcPr>
          <w:p w14:paraId="7A8EB140" w14:textId="77777777" w:rsidR="00C4194F" w:rsidRPr="00851ED7" w:rsidRDefault="00C4194F" w:rsidP="00793DBE">
            <w:pPr>
              <w:pStyle w:val="BoldKWN"/>
              <w:tabs>
                <w:tab w:val="clear" w:pos="-417"/>
                <w:tab w:val="clear" w:pos="0"/>
                <w:tab w:val="clear" w:pos="720"/>
                <w:tab w:val="clear" w:pos="1440"/>
                <w:tab w:val="clear" w:pos="2160"/>
              </w:tabs>
              <w:rPr>
                <w:b w:val="0"/>
              </w:rPr>
            </w:pPr>
            <w:r w:rsidRPr="00851ED7">
              <w:t xml:space="preserve">a. </w:t>
            </w:r>
            <w:r w:rsidRPr="00851ED7">
              <w:rPr>
                <w:b w:val="0"/>
              </w:rPr>
              <w:t>Contract Force Account - A method of payment that addresses extra work performed by the Contractor on a time and material basis.</w:t>
            </w:r>
          </w:p>
          <w:p w14:paraId="4F32D52B" w14:textId="77777777" w:rsidR="00C4194F" w:rsidRPr="00851ED7" w:rsidRDefault="00C4194F" w:rsidP="00793DBE">
            <w:pPr>
              <w:pStyle w:val="BoldKWN"/>
              <w:tabs>
                <w:tab w:val="clear" w:pos="-417"/>
                <w:tab w:val="clear" w:pos="0"/>
                <w:tab w:val="clear" w:pos="720"/>
                <w:tab w:val="clear" w:pos="1440"/>
                <w:tab w:val="clear" w:pos="2160"/>
              </w:tabs>
              <w:rPr>
                <w:b w:val="0"/>
              </w:rPr>
            </w:pPr>
            <w:r w:rsidRPr="00851ED7">
              <w:t xml:space="preserve">b. </w:t>
            </w:r>
            <w:r w:rsidRPr="00851ED7">
              <w:rPr>
                <w:b w:val="0"/>
              </w:rPr>
              <w:t>Owner Force Account - Work performed for the project by the Owner's employees.</w:t>
            </w:r>
          </w:p>
        </w:tc>
      </w:tr>
      <w:tr w:rsidR="00C4194F" w:rsidRPr="00851ED7" w14:paraId="0A69C545" w14:textId="77777777" w:rsidTr="00793DBE">
        <w:tc>
          <w:tcPr>
            <w:tcW w:w="1256" w:type="dxa"/>
          </w:tcPr>
          <w:p w14:paraId="6DE60E20" w14:textId="77777777" w:rsidR="00C4194F" w:rsidRPr="00851ED7" w:rsidRDefault="00C4194F" w:rsidP="00793DBE">
            <w:pPr>
              <w:tabs>
                <w:tab w:val="clear" w:pos="720"/>
                <w:tab w:val="clear" w:pos="1440"/>
                <w:tab w:val="clear" w:pos="2160"/>
              </w:tabs>
              <w:rPr>
                <w:b/>
                <w:szCs w:val="22"/>
              </w:rPr>
            </w:pPr>
            <w:r w:rsidRPr="00851ED7">
              <w:rPr>
                <w:b/>
                <w:szCs w:val="22"/>
              </w:rPr>
              <w:t>10-31</w:t>
            </w:r>
          </w:p>
        </w:tc>
        <w:tc>
          <w:tcPr>
            <w:tcW w:w="2602" w:type="dxa"/>
          </w:tcPr>
          <w:p w14:paraId="2DB8D28B" w14:textId="77777777" w:rsidR="00C4194F" w:rsidRPr="00851ED7" w:rsidRDefault="00C4194F" w:rsidP="00793DBE">
            <w:pPr>
              <w:tabs>
                <w:tab w:val="clear" w:pos="720"/>
                <w:tab w:val="clear" w:pos="1440"/>
                <w:tab w:val="clear" w:pos="2160"/>
              </w:tabs>
              <w:rPr>
                <w:b/>
                <w:szCs w:val="22"/>
              </w:rPr>
            </w:pPr>
            <w:r>
              <w:rPr>
                <w:b/>
                <w:szCs w:val="22"/>
              </w:rPr>
              <w:t>Intention of Terms</w:t>
            </w:r>
          </w:p>
        </w:tc>
        <w:tc>
          <w:tcPr>
            <w:tcW w:w="5502" w:type="dxa"/>
            <w:gridSpan w:val="2"/>
          </w:tcPr>
          <w:p w14:paraId="2671EE26" w14:textId="77777777" w:rsidR="00C4194F" w:rsidRPr="00851ED7" w:rsidRDefault="00C4194F" w:rsidP="00793DBE">
            <w:pPr>
              <w:tabs>
                <w:tab w:val="clear" w:pos="720"/>
                <w:tab w:val="clear" w:pos="1440"/>
                <w:tab w:val="clear" w:pos="2160"/>
              </w:tabs>
              <w:rPr>
                <w:szCs w:val="22"/>
              </w:rPr>
            </w:pPr>
            <w:r w:rsidRPr="00851ED7">
              <w:rPr>
                <w:szCs w:val="22"/>
              </w:rPr>
              <w:t xml:space="preserve">Whenever, in these specifications or on the plans, the words “directed,” “required,” “permitted,” “ordered,” “designated,” “prescribed,” or words of like import are used, it shall be understood that the direction, requirement, permission, order, designation, or prescription of the Engineer and/or Resident </w:t>
            </w:r>
            <w:r w:rsidRPr="00851ED7">
              <w:rPr>
                <w:szCs w:val="22"/>
              </w:rPr>
              <w:lastRenderedPageBreak/>
              <w:t>Project Representative (RPR) is intended; and similarly, the words “approved,” “acceptable,” “satisfactory,” or words of like import, shall mean approved by, or acceptable to, or satisfactory to the Engineer and/or RPR, subject in each case to the final determination of the Owner.</w:t>
            </w:r>
          </w:p>
          <w:p w14:paraId="7BC9DE80" w14:textId="77777777" w:rsidR="00C4194F" w:rsidRPr="00851ED7" w:rsidRDefault="00C4194F" w:rsidP="00793DBE">
            <w:pPr>
              <w:tabs>
                <w:tab w:val="clear" w:pos="720"/>
                <w:tab w:val="clear" w:pos="1440"/>
                <w:tab w:val="clear" w:pos="2160"/>
              </w:tabs>
              <w:rPr>
                <w:szCs w:val="22"/>
              </w:rPr>
            </w:pPr>
            <w:r w:rsidRPr="00851ED7">
              <w:rPr>
                <w:szCs w:val="22"/>
              </w:rPr>
              <w:t>Any reference to a specific requirement of a numbered paragraph of the contract specifications or a cited standard shall be interpreted to include all general requirements of the entire section, specification item, or cited standard that may be pertinent to such specific reference.</w:t>
            </w:r>
          </w:p>
        </w:tc>
      </w:tr>
      <w:tr w:rsidR="00C4194F" w:rsidRPr="00851ED7" w14:paraId="33AE63D7" w14:textId="77777777" w:rsidTr="00793DBE">
        <w:tc>
          <w:tcPr>
            <w:tcW w:w="1256" w:type="dxa"/>
          </w:tcPr>
          <w:p w14:paraId="16C1A9C8"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10-32</w:t>
            </w:r>
          </w:p>
        </w:tc>
        <w:tc>
          <w:tcPr>
            <w:tcW w:w="2602" w:type="dxa"/>
          </w:tcPr>
          <w:p w14:paraId="1E9B1C99" w14:textId="77777777" w:rsidR="00C4194F" w:rsidRPr="00851ED7" w:rsidRDefault="00C4194F" w:rsidP="00793DBE">
            <w:pPr>
              <w:tabs>
                <w:tab w:val="clear" w:pos="720"/>
                <w:tab w:val="clear" w:pos="1440"/>
                <w:tab w:val="clear" w:pos="2160"/>
              </w:tabs>
              <w:suppressAutoHyphens/>
              <w:rPr>
                <w:b/>
                <w:szCs w:val="22"/>
              </w:rPr>
            </w:pPr>
            <w:r>
              <w:rPr>
                <w:b/>
                <w:szCs w:val="22"/>
              </w:rPr>
              <w:t>Lighting</w:t>
            </w:r>
          </w:p>
        </w:tc>
        <w:tc>
          <w:tcPr>
            <w:tcW w:w="5502" w:type="dxa"/>
            <w:gridSpan w:val="2"/>
          </w:tcPr>
          <w:p w14:paraId="3FA4E33D" w14:textId="77777777" w:rsidR="00C4194F" w:rsidRPr="00851ED7" w:rsidRDefault="00C4194F" w:rsidP="00793DBE">
            <w:pPr>
              <w:tabs>
                <w:tab w:val="clear" w:pos="720"/>
                <w:tab w:val="clear" w:pos="1440"/>
                <w:tab w:val="clear" w:pos="2160"/>
              </w:tabs>
              <w:suppressAutoHyphens/>
              <w:rPr>
                <w:szCs w:val="22"/>
              </w:rPr>
            </w:pPr>
            <w:r w:rsidRPr="00851ED7">
              <w:rPr>
                <w:szCs w:val="22"/>
              </w:rPr>
              <w:t>A system of fixtures providing or controlling the light sources used on or near the airport or within the airport buildings. The field lighting includes all luminous signals, markers, floodlights, and illuminating devices used on or near the airport or to aid in the operation of aircraft landing at, taking off from, or taxiing on the airport surface.</w:t>
            </w:r>
          </w:p>
        </w:tc>
      </w:tr>
      <w:tr w:rsidR="00C4194F" w:rsidRPr="00851ED7" w14:paraId="34F42C33" w14:textId="77777777" w:rsidTr="00793DBE">
        <w:tc>
          <w:tcPr>
            <w:tcW w:w="1256" w:type="dxa"/>
          </w:tcPr>
          <w:p w14:paraId="4439104A" w14:textId="77777777" w:rsidR="00C4194F" w:rsidRPr="00851ED7" w:rsidRDefault="00C4194F" w:rsidP="00793DBE">
            <w:pPr>
              <w:tabs>
                <w:tab w:val="clear" w:pos="720"/>
                <w:tab w:val="clear" w:pos="1440"/>
                <w:tab w:val="clear" w:pos="2160"/>
              </w:tabs>
              <w:suppressAutoHyphens/>
              <w:rPr>
                <w:b/>
                <w:szCs w:val="22"/>
              </w:rPr>
            </w:pPr>
            <w:r w:rsidRPr="00851ED7">
              <w:rPr>
                <w:b/>
                <w:szCs w:val="22"/>
              </w:rPr>
              <w:t>10-33</w:t>
            </w:r>
          </w:p>
        </w:tc>
        <w:tc>
          <w:tcPr>
            <w:tcW w:w="2602" w:type="dxa"/>
          </w:tcPr>
          <w:p w14:paraId="5C32B0E9" w14:textId="77777777" w:rsidR="00C4194F" w:rsidRPr="00851ED7" w:rsidRDefault="00C4194F" w:rsidP="00793DBE">
            <w:pPr>
              <w:tabs>
                <w:tab w:val="clear" w:pos="720"/>
                <w:tab w:val="clear" w:pos="1440"/>
                <w:tab w:val="clear" w:pos="2160"/>
              </w:tabs>
              <w:suppressAutoHyphens/>
              <w:rPr>
                <w:b/>
                <w:szCs w:val="22"/>
              </w:rPr>
            </w:pPr>
            <w:r>
              <w:rPr>
                <w:b/>
                <w:szCs w:val="22"/>
              </w:rPr>
              <w:t>Major and Minor Contract Items</w:t>
            </w:r>
          </w:p>
        </w:tc>
        <w:tc>
          <w:tcPr>
            <w:tcW w:w="5502" w:type="dxa"/>
            <w:gridSpan w:val="2"/>
          </w:tcPr>
          <w:p w14:paraId="1FB9C62B" w14:textId="77777777" w:rsidR="00C4194F" w:rsidRPr="00851ED7" w:rsidRDefault="00C4194F" w:rsidP="00793DBE">
            <w:pPr>
              <w:tabs>
                <w:tab w:val="clear" w:pos="720"/>
                <w:tab w:val="clear" w:pos="1440"/>
                <w:tab w:val="clear" w:pos="2160"/>
              </w:tabs>
              <w:suppressAutoHyphens/>
              <w:rPr>
                <w:szCs w:val="22"/>
              </w:rPr>
            </w:pPr>
            <w:r w:rsidRPr="00851ED7">
              <w:rPr>
                <w:szCs w:val="22"/>
              </w:rPr>
              <w:t>A major contract item shall be any item that is listed in the proposal, the total cost of which is equal to or greater than 20% of the total amount of the award contract. All other items shall be considered minor contract items.</w:t>
            </w:r>
          </w:p>
        </w:tc>
      </w:tr>
      <w:tr w:rsidR="00C4194F" w:rsidRPr="00851ED7" w14:paraId="0360C9BA" w14:textId="77777777" w:rsidTr="00793DBE">
        <w:tc>
          <w:tcPr>
            <w:tcW w:w="1256" w:type="dxa"/>
          </w:tcPr>
          <w:p w14:paraId="16506C6F" w14:textId="77777777" w:rsidR="00C4194F" w:rsidRPr="00851ED7" w:rsidRDefault="00C4194F" w:rsidP="00793DBE">
            <w:pPr>
              <w:tabs>
                <w:tab w:val="clear" w:pos="720"/>
                <w:tab w:val="clear" w:pos="1440"/>
                <w:tab w:val="clear" w:pos="2160"/>
              </w:tabs>
              <w:suppressAutoHyphens/>
              <w:rPr>
                <w:b/>
                <w:szCs w:val="22"/>
              </w:rPr>
            </w:pPr>
            <w:r w:rsidRPr="00851ED7">
              <w:rPr>
                <w:b/>
                <w:szCs w:val="22"/>
              </w:rPr>
              <w:t>10-34</w:t>
            </w:r>
          </w:p>
        </w:tc>
        <w:tc>
          <w:tcPr>
            <w:tcW w:w="2602" w:type="dxa"/>
          </w:tcPr>
          <w:p w14:paraId="265C91E0" w14:textId="77777777" w:rsidR="00C4194F" w:rsidRPr="00851ED7" w:rsidRDefault="00C4194F" w:rsidP="00793DBE">
            <w:pPr>
              <w:tabs>
                <w:tab w:val="clear" w:pos="720"/>
                <w:tab w:val="clear" w:pos="1440"/>
                <w:tab w:val="clear" w:pos="2160"/>
              </w:tabs>
              <w:suppressAutoHyphens/>
              <w:rPr>
                <w:b/>
                <w:szCs w:val="22"/>
              </w:rPr>
            </w:pPr>
            <w:r>
              <w:rPr>
                <w:b/>
                <w:szCs w:val="22"/>
              </w:rPr>
              <w:t>Materials</w:t>
            </w:r>
          </w:p>
        </w:tc>
        <w:tc>
          <w:tcPr>
            <w:tcW w:w="5502" w:type="dxa"/>
            <w:gridSpan w:val="2"/>
          </w:tcPr>
          <w:p w14:paraId="48551704" w14:textId="77777777" w:rsidR="00C4194F" w:rsidRPr="00851ED7" w:rsidRDefault="00C4194F" w:rsidP="00793DBE">
            <w:pPr>
              <w:tabs>
                <w:tab w:val="clear" w:pos="720"/>
                <w:tab w:val="clear" w:pos="1440"/>
                <w:tab w:val="clear" w:pos="2160"/>
              </w:tabs>
              <w:suppressAutoHyphens/>
              <w:rPr>
                <w:szCs w:val="22"/>
              </w:rPr>
            </w:pPr>
            <w:r w:rsidRPr="00851ED7">
              <w:rPr>
                <w:szCs w:val="22"/>
              </w:rPr>
              <w:t>Any substance specified for use in the construction of the contract work.</w:t>
            </w:r>
          </w:p>
        </w:tc>
      </w:tr>
      <w:tr w:rsidR="00C4194F" w:rsidRPr="00851ED7" w14:paraId="37E9956C" w14:textId="77777777" w:rsidTr="00793DBE">
        <w:tc>
          <w:tcPr>
            <w:tcW w:w="1256" w:type="dxa"/>
          </w:tcPr>
          <w:p w14:paraId="33278CCF"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10-35</w:t>
            </w:r>
          </w:p>
        </w:tc>
        <w:tc>
          <w:tcPr>
            <w:tcW w:w="2602" w:type="dxa"/>
          </w:tcPr>
          <w:p w14:paraId="0F51A96F"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Modification of Standards (MOS)</w:t>
            </w:r>
          </w:p>
        </w:tc>
        <w:tc>
          <w:tcPr>
            <w:tcW w:w="5502" w:type="dxa"/>
            <w:gridSpan w:val="2"/>
          </w:tcPr>
          <w:p w14:paraId="4ADDBEB2" w14:textId="77777777" w:rsidR="00C4194F" w:rsidRPr="00851ED7" w:rsidRDefault="00C4194F" w:rsidP="00793DBE">
            <w:pPr>
              <w:tabs>
                <w:tab w:val="clear" w:pos="720"/>
                <w:tab w:val="clear" w:pos="1440"/>
                <w:tab w:val="clear" w:pos="2160"/>
              </w:tabs>
              <w:suppressAutoHyphens/>
              <w:rPr>
                <w:szCs w:val="22"/>
              </w:rPr>
            </w:pPr>
            <w:r w:rsidRPr="00851ED7">
              <w:rPr>
                <w:spacing w:val="-2"/>
                <w:szCs w:val="24"/>
              </w:rPr>
              <w:t>Any deviation</w:t>
            </w:r>
            <w:r w:rsidRPr="00851ED7">
              <w:rPr>
                <w:rStyle w:val="CommentReference"/>
                <w:szCs w:val="16"/>
              </w:rPr>
              <w:t> </w:t>
            </w:r>
            <w:r w:rsidRPr="00851ED7">
              <w:rPr>
                <w:spacing w:val="-2"/>
                <w:szCs w:val="24"/>
              </w:rPr>
              <w:t>from standard specifications applicable to material and construction</w:t>
            </w:r>
            <w:r w:rsidRPr="00851ED7">
              <w:t xml:space="preserve"> methods </w:t>
            </w:r>
            <w:r w:rsidRPr="00851ED7">
              <w:rPr>
                <w:spacing w:val="-2"/>
                <w:szCs w:val="24"/>
              </w:rPr>
              <w:t>in accordance with FAA Order 5300.1.</w:t>
            </w:r>
          </w:p>
        </w:tc>
      </w:tr>
      <w:tr w:rsidR="00C4194F" w:rsidRPr="00851ED7" w14:paraId="3AEC07ED" w14:textId="77777777" w:rsidTr="00793DBE">
        <w:tc>
          <w:tcPr>
            <w:tcW w:w="1256" w:type="dxa"/>
          </w:tcPr>
          <w:p w14:paraId="17161326"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10-36</w:t>
            </w:r>
          </w:p>
        </w:tc>
        <w:tc>
          <w:tcPr>
            <w:tcW w:w="2602" w:type="dxa"/>
          </w:tcPr>
          <w:p w14:paraId="44E95426" w14:textId="77777777" w:rsidR="00C4194F" w:rsidRPr="00851ED7" w:rsidRDefault="00C4194F" w:rsidP="00793DBE">
            <w:pPr>
              <w:tabs>
                <w:tab w:val="clear" w:pos="720"/>
                <w:tab w:val="clear" w:pos="1440"/>
                <w:tab w:val="clear" w:pos="2160"/>
              </w:tabs>
              <w:suppressAutoHyphens/>
              <w:rPr>
                <w:rStyle w:val="Boldcharacters"/>
              </w:rPr>
            </w:pPr>
            <w:r>
              <w:rPr>
                <w:rStyle w:val="Boldcharacters"/>
              </w:rPr>
              <w:t>Notice to Proceed (NTP)</w:t>
            </w:r>
          </w:p>
        </w:tc>
        <w:tc>
          <w:tcPr>
            <w:tcW w:w="5502" w:type="dxa"/>
            <w:gridSpan w:val="2"/>
          </w:tcPr>
          <w:p w14:paraId="464E0A40" w14:textId="77777777" w:rsidR="00C4194F" w:rsidRPr="00851ED7" w:rsidRDefault="00C4194F" w:rsidP="00793DBE">
            <w:pPr>
              <w:tabs>
                <w:tab w:val="clear" w:pos="720"/>
                <w:tab w:val="clear" w:pos="1440"/>
                <w:tab w:val="clear" w:pos="2160"/>
              </w:tabs>
              <w:suppressAutoHyphens/>
              <w:rPr>
                <w:szCs w:val="22"/>
              </w:rPr>
            </w:pPr>
            <w:r w:rsidRPr="00851ED7">
              <w:rPr>
                <w:szCs w:val="22"/>
              </w:rPr>
              <w:t>A written notice to the Contractor to begin the actual contract work on a previously agreed to date. If applicable, the Notice to Proceed shall state the date on which the contract time begins.</w:t>
            </w:r>
          </w:p>
        </w:tc>
      </w:tr>
      <w:tr w:rsidR="00C4194F" w:rsidRPr="00851ED7" w14:paraId="139511B3" w14:textId="77777777" w:rsidTr="00793DBE">
        <w:tc>
          <w:tcPr>
            <w:tcW w:w="1256" w:type="dxa"/>
          </w:tcPr>
          <w:p w14:paraId="0BF8DE4D"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10-37</w:t>
            </w:r>
          </w:p>
        </w:tc>
        <w:tc>
          <w:tcPr>
            <w:tcW w:w="2602" w:type="dxa"/>
          </w:tcPr>
          <w:p w14:paraId="6574E339" w14:textId="77777777" w:rsidR="00C4194F" w:rsidRPr="00851ED7" w:rsidRDefault="00C4194F" w:rsidP="00793DBE">
            <w:pPr>
              <w:tabs>
                <w:tab w:val="clear" w:pos="720"/>
                <w:tab w:val="clear" w:pos="1440"/>
                <w:tab w:val="clear" w:pos="2160"/>
              </w:tabs>
              <w:suppressAutoHyphens/>
              <w:rPr>
                <w:rStyle w:val="Boldcharacters"/>
              </w:rPr>
            </w:pPr>
            <w:r>
              <w:rPr>
                <w:rStyle w:val="Boldcharacters"/>
              </w:rPr>
              <w:t>Owner</w:t>
            </w:r>
          </w:p>
        </w:tc>
        <w:tc>
          <w:tcPr>
            <w:tcW w:w="5502" w:type="dxa"/>
            <w:gridSpan w:val="2"/>
          </w:tcPr>
          <w:p w14:paraId="503DE4D6" w14:textId="4D5E0E8B" w:rsidR="00C4194F" w:rsidRPr="00851ED7" w:rsidRDefault="00C4194F" w:rsidP="00793DBE">
            <w:pPr>
              <w:tabs>
                <w:tab w:val="clear" w:pos="720"/>
                <w:tab w:val="clear" w:pos="1440"/>
                <w:tab w:val="clear" w:pos="2160"/>
              </w:tabs>
              <w:suppressAutoHyphens/>
              <w:rPr>
                <w:szCs w:val="22"/>
              </w:rPr>
            </w:pPr>
            <w:r w:rsidRPr="00851ED7">
              <w:rPr>
                <w:szCs w:val="22"/>
              </w:rPr>
              <w:t xml:space="preserve">The term “Owner” shall mean the party of the first part or the contracting agency signatory to the contract. Where the term “Owner” is capitalized in this document, it shall mean airport Sponsor only.  The Owner for this project is </w:t>
            </w:r>
            <w:r>
              <w:rPr>
                <w:b/>
              </w:rPr>
              <w:t>Port</w:t>
            </w:r>
            <w:r w:rsidRPr="00851ED7">
              <w:rPr>
                <w:szCs w:val="22"/>
              </w:rPr>
              <w:t>.</w:t>
            </w:r>
          </w:p>
          <w:p w14:paraId="5842BE8D" w14:textId="0C88172F" w:rsidR="00C4194F" w:rsidRPr="00851ED7" w:rsidRDefault="00C4194F" w:rsidP="00793DBE">
            <w:pPr>
              <w:pStyle w:val="Engineernotebottom"/>
            </w:pPr>
          </w:p>
        </w:tc>
      </w:tr>
      <w:tr w:rsidR="00C4194F" w:rsidRPr="00851ED7" w14:paraId="79E260D3" w14:textId="77777777" w:rsidTr="00793DBE">
        <w:tc>
          <w:tcPr>
            <w:tcW w:w="1256" w:type="dxa"/>
          </w:tcPr>
          <w:p w14:paraId="58D4B7C6" w14:textId="77777777" w:rsidR="00C4194F" w:rsidRPr="00AF2DD8" w:rsidRDefault="00C4194F" w:rsidP="00793DBE">
            <w:pPr>
              <w:tabs>
                <w:tab w:val="clear" w:pos="720"/>
                <w:tab w:val="clear" w:pos="1440"/>
                <w:tab w:val="clear" w:pos="2160"/>
              </w:tabs>
              <w:suppressAutoHyphens/>
              <w:rPr>
                <w:b/>
                <w:szCs w:val="22"/>
              </w:rPr>
            </w:pPr>
            <w:r w:rsidRPr="007A7150">
              <w:rPr>
                <w:b/>
                <w:szCs w:val="22"/>
              </w:rPr>
              <w:t>10-38</w:t>
            </w:r>
          </w:p>
        </w:tc>
        <w:tc>
          <w:tcPr>
            <w:tcW w:w="2613" w:type="dxa"/>
            <w:gridSpan w:val="2"/>
          </w:tcPr>
          <w:p w14:paraId="739B0629" w14:textId="77777777" w:rsidR="00C4194F" w:rsidRPr="00AF2DD8" w:rsidRDefault="00C4194F" w:rsidP="00793DBE">
            <w:pPr>
              <w:tabs>
                <w:tab w:val="clear" w:pos="720"/>
                <w:tab w:val="clear" w:pos="1440"/>
                <w:tab w:val="clear" w:pos="2160"/>
              </w:tabs>
              <w:suppressAutoHyphens/>
              <w:rPr>
                <w:b/>
                <w:szCs w:val="22"/>
              </w:rPr>
            </w:pPr>
            <w:r w:rsidRPr="007A7150">
              <w:rPr>
                <w:b/>
                <w:szCs w:val="22"/>
              </w:rPr>
              <w:t>Passenger Facility Charge (PFC)</w:t>
            </w:r>
          </w:p>
        </w:tc>
        <w:tc>
          <w:tcPr>
            <w:tcW w:w="5491" w:type="dxa"/>
          </w:tcPr>
          <w:p w14:paraId="1D484DEE" w14:textId="77777777" w:rsidR="00C4194F" w:rsidRPr="00851ED7" w:rsidRDefault="00C4194F" w:rsidP="00793DBE">
            <w:pPr>
              <w:tabs>
                <w:tab w:val="clear" w:pos="720"/>
                <w:tab w:val="clear" w:pos="1440"/>
                <w:tab w:val="clear" w:pos="2160"/>
              </w:tabs>
              <w:suppressAutoHyphens/>
              <w:rPr>
                <w:b/>
                <w:szCs w:val="22"/>
              </w:rPr>
            </w:pPr>
            <w:r w:rsidRPr="00851ED7">
              <w:rPr>
                <w:szCs w:val="22"/>
              </w:rPr>
              <w:t xml:space="preserve">Per 14 Code of Federal Regulations (CFR) Part 158 and 49 United States Code (USC) </w:t>
            </w:r>
            <w:r w:rsidRPr="00851ED7">
              <w:t>§</w:t>
            </w:r>
            <w:r w:rsidRPr="00851ED7">
              <w:rPr>
                <w:szCs w:val="22"/>
              </w:rPr>
              <w:t xml:space="preserve"> 40117, a PFC is a charge imposed by a public agency on passengers enplaned at a commercial service airport it controls.</w:t>
            </w:r>
          </w:p>
        </w:tc>
      </w:tr>
      <w:tr w:rsidR="00C4194F" w:rsidRPr="00851ED7" w14:paraId="509698FE" w14:textId="77777777" w:rsidTr="00793DBE">
        <w:tc>
          <w:tcPr>
            <w:tcW w:w="1256" w:type="dxa"/>
          </w:tcPr>
          <w:p w14:paraId="7CA975C9" w14:textId="77777777" w:rsidR="00C4194F" w:rsidRPr="00851ED7" w:rsidRDefault="00C4194F" w:rsidP="00793DBE">
            <w:pPr>
              <w:tabs>
                <w:tab w:val="clear" w:pos="720"/>
                <w:tab w:val="clear" w:pos="1440"/>
                <w:tab w:val="clear" w:pos="2160"/>
              </w:tabs>
              <w:suppressAutoHyphens/>
              <w:rPr>
                <w:b/>
                <w:szCs w:val="22"/>
              </w:rPr>
            </w:pPr>
            <w:r w:rsidRPr="00851ED7">
              <w:rPr>
                <w:b/>
                <w:szCs w:val="22"/>
              </w:rPr>
              <w:t>10-39</w:t>
            </w:r>
          </w:p>
        </w:tc>
        <w:tc>
          <w:tcPr>
            <w:tcW w:w="2613" w:type="dxa"/>
            <w:gridSpan w:val="2"/>
          </w:tcPr>
          <w:p w14:paraId="0C189908" w14:textId="77777777" w:rsidR="00C4194F" w:rsidRPr="00851ED7" w:rsidRDefault="00C4194F" w:rsidP="00793DBE">
            <w:pPr>
              <w:tabs>
                <w:tab w:val="clear" w:pos="720"/>
                <w:tab w:val="clear" w:pos="1440"/>
                <w:tab w:val="clear" w:pos="2160"/>
              </w:tabs>
              <w:suppressAutoHyphens/>
              <w:rPr>
                <w:szCs w:val="22"/>
              </w:rPr>
            </w:pPr>
            <w:r w:rsidRPr="00851ED7">
              <w:rPr>
                <w:b/>
                <w:szCs w:val="22"/>
              </w:rPr>
              <w:t>Pavement Structure</w:t>
            </w:r>
          </w:p>
        </w:tc>
        <w:tc>
          <w:tcPr>
            <w:tcW w:w="5491" w:type="dxa"/>
          </w:tcPr>
          <w:p w14:paraId="26B388DF" w14:textId="77777777" w:rsidR="00C4194F" w:rsidRPr="00851ED7" w:rsidRDefault="00C4194F" w:rsidP="00793DBE">
            <w:pPr>
              <w:tabs>
                <w:tab w:val="clear" w:pos="720"/>
                <w:tab w:val="clear" w:pos="1440"/>
                <w:tab w:val="clear" w:pos="2160"/>
              </w:tabs>
              <w:suppressAutoHyphens/>
              <w:rPr>
                <w:szCs w:val="22"/>
              </w:rPr>
            </w:pPr>
            <w:r w:rsidRPr="00851ED7">
              <w:rPr>
                <w:szCs w:val="22"/>
              </w:rPr>
              <w:t>The combined surface course, base course(s), and subbase course(s), if any, considered as a single unit.</w:t>
            </w:r>
          </w:p>
        </w:tc>
      </w:tr>
      <w:tr w:rsidR="00C4194F" w:rsidRPr="00851ED7" w14:paraId="26A431F8" w14:textId="77777777" w:rsidTr="00793DBE">
        <w:tc>
          <w:tcPr>
            <w:tcW w:w="1256" w:type="dxa"/>
          </w:tcPr>
          <w:p w14:paraId="3C783B24" w14:textId="77777777" w:rsidR="00C4194F" w:rsidRPr="00851ED7" w:rsidRDefault="00C4194F" w:rsidP="00793DBE">
            <w:pPr>
              <w:tabs>
                <w:tab w:val="clear" w:pos="720"/>
                <w:tab w:val="clear" w:pos="1440"/>
                <w:tab w:val="clear" w:pos="2160"/>
              </w:tabs>
              <w:suppressAutoHyphens/>
              <w:rPr>
                <w:b/>
                <w:szCs w:val="22"/>
              </w:rPr>
            </w:pPr>
            <w:r w:rsidRPr="00851ED7">
              <w:rPr>
                <w:b/>
                <w:szCs w:val="22"/>
              </w:rPr>
              <w:t>10-40</w:t>
            </w:r>
          </w:p>
        </w:tc>
        <w:tc>
          <w:tcPr>
            <w:tcW w:w="2613" w:type="dxa"/>
            <w:gridSpan w:val="2"/>
          </w:tcPr>
          <w:p w14:paraId="6B819903" w14:textId="77777777" w:rsidR="00C4194F" w:rsidRPr="00851ED7" w:rsidRDefault="00C4194F" w:rsidP="00793DBE">
            <w:pPr>
              <w:tabs>
                <w:tab w:val="clear" w:pos="720"/>
                <w:tab w:val="clear" w:pos="1440"/>
                <w:tab w:val="clear" w:pos="2160"/>
              </w:tabs>
              <w:suppressAutoHyphens/>
              <w:rPr>
                <w:szCs w:val="22"/>
              </w:rPr>
            </w:pPr>
            <w:r w:rsidRPr="00851ED7">
              <w:rPr>
                <w:b/>
                <w:szCs w:val="22"/>
              </w:rPr>
              <w:t>Payment bond</w:t>
            </w:r>
          </w:p>
        </w:tc>
        <w:tc>
          <w:tcPr>
            <w:tcW w:w="5491" w:type="dxa"/>
          </w:tcPr>
          <w:p w14:paraId="65D7E61F"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The approved form of security furnished by the Contractor and their own surety as a guaranty that the Contractor will pay in full </w:t>
            </w:r>
            <w:r w:rsidRPr="00851ED7">
              <w:rPr>
                <w:szCs w:val="22"/>
              </w:rPr>
              <w:lastRenderedPageBreak/>
              <w:t>all bills and accounts for materials and labor used in the construction of the work.</w:t>
            </w:r>
          </w:p>
        </w:tc>
      </w:tr>
      <w:tr w:rsidR="00C4194F" w:rsidRPr="00851ED7" w14:paraId="0AE6607A" w14:textId="77777777" w:rsidTr="00793DBE">
        <w:tc>
          <w:tcPr>
            <w:tcW w:w="1256" w:type="dxa"/>
          </w:tcPr>
          <w:p w14:paraId="041DB07E"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10-41</w:t>
            </w:r>
          </w:p>
        </w:tc>
        <w:tc>
          <w:tcPr>
            <w:tcW w:w="2613" w:type="dxa"/>
            <w:gridSpan w:val="2"/>
          </w:tcPr>
          <w:p w14:paraId="02088A80" w14:textId="77777777" w:rsidR="00C4194F" w:rsidRPr="00851ED7" w:rsidRDefault="00C4194F" w:rsidP="00793DBE">
            <w:pPr>
              <w:tabs>
                <w:tab w:val="clear" w:pos="720"/>
                <w:tab w:val="clear" w:pos="1440"/>
                <w:tab w:val="clear" w:pos="2160"/>
              </w:tabs>
              <w:suppressAutoHyphens/>
              <w:rPr>
                <w:szCs w:val="22"/>
              </w:rPr>
            </w:pPr>
            <w:r w:rsidRPr="00851ED7">
              <w:rPr>
                <w:b/>
                <w:szCs w:val="22"/>
              </w:rPr>
              <w:t>Performance bond</w:t>
            </w:r>
          </w:p>
        </w:tc>
        <w:tc>
          <w:tcPr>
            <w:tcW w:w="5491" w:type="dxa"/>
          </w:tcPr>
          <w:p w14:paraId="1CB5F0DF" w14:textId="77777777" w:rsidR="00C4194F" w:rsidRPr="00851ED7" w:rsidRDefault="00C4194F" w:rsidP="00793DBE">
            <w:pPr>
              <w:tabs>
                <w:tab w:val="clear" w:pos="720"/>
                <w:tab w:val="clear" w:pos="1440"/>
                <w:tab w:val="clear" w:pos="2160"/>
              </w:tabs>
              <w:suppressAutoHyphens/>
              <w:rPr>
                <w:szCs w:val="22"/>
              </w:rPr>
            </w:pPr>
            <w:r w:rsidRPr="00851ED7">
              <w:rPr>
                <w:szCs w:val="22"/>
              </w:rPr>
              <w:t>The approved form of security furnished by the Contractor and their own surety as a guaranty that the Contractor will complete the work in accordance with the terms of the contract.</w:t>
            </w:r>
          </w:p>
        </w:tc>
      </w:tr>
      <w:tr w:rsidR="00C4194F" w:rsidRPr="00851ED7" w14:paraId="215CC48F" w14:textId="77777777" w:rsidTr="00793DBE">
        <w:tc>
          <w:tcPr>
            <w:tcW w:w="1256" w:type="dxa"/>
          </w:tcPr>
          <w:p w14:paraId="430FDB0C" w14:textId="77777777" w:rsidR="00C4194F" w:rsidRPr="00851ED7" w:rsidRDefault="00C4194F" w:rsidP="00793DBE">
            <w:pPr>
              <w:tabs>
                <w:tab w:val="clear" w:pos="720"/>
                <w:tab w:val="clear" w:pos="1440"/>
                <w:tab w:val="clear" w:pos="2160"/>
              </w:tabs>
              <w:suppressAutoHyphens/>
              <w:rPr>
                <w:b/>
                <w:szCs w:val="22"/>
              </w:rPr>
            </w:pPr>
            <w:r w:rsidRPr="00851ED7">
              <w:rPr>
                <w:b/>
                <w:szCs w:val="22"/>
              </w:rPr>
              <w:t>10-42</w:t>
            </w:r>
          </w:p>
        </w:tc>
        <w:tc>
          <w:tcPr>
            <w:tcW w:w="2613" w:type="dxa"/>
            <w:gridSpan w:val="2"/>
          </w:tcPr>
          <w:p w14:paraId="52533413" w14:textId="77777777" w:rsidR="00C4194F" w:rsidRPr="00851ED7" w:rsidRDefault="00C4194F" w:rsidP="00793DBE">
            <w:pPr>
              <w:tabs>
                <w:tab w:val="clear" w:pos="720"/>
                <w:tab w:val="clear" w:pos="1440"/>
                <w:tab w:val="clear" w:pos="2160"/>
              </w:tabs>
              <w:suppressAutoHyphens/>
              <w:rPr>
                <w:szCs w:val="22"/>
              </w:rPr>
            </w:pPr>
            <w:r w:rsidRPr="00851ED7">
              <w:rPr>
                <w:b/>
                <w:szCs w:val="22"/>
              </w:rPr>
              <w:t>Plans</w:t>
            </w:r>
          </w:p>
        </w:tc>
        <w:tc>
          <w:tcPr>
            <w:tcW w:w="5491" w:type="dxa"/>
          </w:tcPr>
          <w:p w14:paraId="5D019923" w14:textId="77777777" w:rsidR="00C4194F" w:rsidRPr="00851ED7" w:rsidRDefault="00C4194F" w:rsidP="00793DBE">
            <w:pPr>
              <w:tabs>
                <w:tab w:val="clear" w:pos="720"/>
                <w:tab w:val="clear" w:pos="1440"/>
                <w:tab w:val="clear" w:pos="2160"/>
              </w:tabs>
              <w:suppressAutoHyphens/>
              <w:rPr>
                <w:szCs w:val="22"/>
              </w:rPr>
            </w:pPr>
            <w:r w:rsidRPr="00851ED7">
              <w:rPr>
                <w:szCs w:val="22"/>
              </w:rPr>
              <w:t>The official drawings or exact reproductions which show the location, character, dimensions and details of the airport and the work to be done and which are to be considered as a part of the contract, supplementary to the specifications.</w:t>
            </w:r>
            <w:r w:rsidRPr="00851ED7">
              <w:t xml:space="preserve"> </w:t>
            </w:r>
            <w:r w:rsidRPr="00851ED7">
              <w:rPr>
                <w:szCs w:val="22"/>
              </w:rPr>
              <w:t>Plans may also be referred to as 'contract drawings.’</w:t>
            </w:r>
          </w:p>
        </w:tc>
      </w:tr>
      <w:tr w:rsidR="00C4194F" w:rsidRPr="00851ED7" w14:paraId="627467FB" w14:textId="77777777" w:rsidTr="00793DBE">
        <w:tc>
          <w:tcPr>
            <w:tcW w:w="1256" w:type="dxa"/>
          </w:tcPr>
          <w:p w14:paraId="7EED6A8D" w14:textId="77777777" w:rsidR="00C4194F" w:rsidRPr="00851ED7" w:rsidRDefault="00C4194F" w:rsidP="00793DBE">
            <w:pPr>
              <w:tabs>
                <w:tab w:val="clear" w:pos="720"/>
                <w:tab w:val="clear" w:pos="1440"/>
                <w:tab w:val="clear" w:pos="2160"/>
              </w:tabs>
              <w:suppressAutoHyphens/>
              <w:rPr>
                <w:b/>
                <w:szCs w:val="22"/>
              </w:rPr>
            </w:pPr>
            <w:r w:rsidRPr="00851ED7">
              <w:rPr>
                <w:b/>
                <w:szCs w:val="22"/>
              </w:rPr>
              <w:t>10-43</w:t>
            </w:r>
          </w:p>
        </w:tc>
        <w:tc>
          <w:tcPr>
            <w:tcW w:w="2613" w:type="dxa"/>
            <w:gridSpan w:val="2"/>
          </w:tcPr>
          <w:p w14:paraId="751DA3CC" w14:textId="77777777" w:rsidR="00C4194F" w:rsidRPr="00851ED7" w:rsidRDefault="00C4194F" w:rsidP="00793DBE">
            <w:pPr>
              <w:tabs>
                <w:tab w:val="clear" w:pos="720"/>
                <w:tab w:val="clear" w:pos="1440"/>
                <w:tab w:val="clear" w:pos="2160"/>
              </w:tabs>
              <w:suppressAutoHyphens/>
              <w:rPr>
                <w:szCs w:val="22"/>
              </w:rPr>
            </w:pPr>
            <w:r w:rsidRPr="00851ED7">
              <w:rPr>
                <w:b/>
                <w:szCs w:val="22"/>
              </w:rPr>
              <w:t>Project</w:t>
            </w:r>
          </w:p>
        </w:tc>
        <w:tc>
          <w:tcPr>
            <w:tcW w:w="5491" w:type="dxa"/>
          </w:tcPr>
          <w:p w14:paraId="0D21BDA0" w14:textId="77777777" w:rsidR="00C4194F" w:rsidRPr="00851ED7" w:rsidRDefault="00C4194F" w:rsidP="00793DBE">
            <w:pPr>
              <w:tabs>
                <w:tab w:val="clear" w:pos="720"/>
                <w:tab w:val="clear" w:pos="1440"/>
                <w:tab w:val="clear" w:pos="2160"/>
              </w:tabs>
              <w:suppressAutoHyphens/>
              <w:rPr>
                <w:szCs w:val="22"/>
              </w:rPr>
            </w:pPr>
            <w:r w:rsidRPr="00851ED7">
              <w:rPr>
                <w:szCs w:val="22"/>
              </w:rPr>
              <w:t>The agreed scope of work for accomplishing specific airport development with respect to a particular airport.</w:t>
            </w:r>
          </w:p>
        </w:tc>
      </w:tr>
      <w:tr w:rsidR="00C4194F" w:rsidRPr="00851ED7" w14:paraId="622A2608" w14:textId="77777777" w:rsidTr="00793DBE">
        <w:tc>
          <w:tcPr>
            <w:tcW w:w="1256" w:type="dxa"/>
          </w:tcPr>
          <w:p w14:paraId="26C6059E" w14:textId="77777777" w:rsidR="00C4194F" w:rsidRPr="00851ED7" w:rsidRDefault="00C4194F" w:rsidP="00793DBE">
            <w:pPr>
              <w:tabs>
                <w:tab w:val="clear" w:pos="720"/>
                <w:tab w:val="clear" w:pos="1440"/>
                <w:tab w:val="clear" w:pos="2160"/>
              </w:tabs>
              <w:suppressAutoHyphens/>
              <w:rPr>
                <w:b/>
                <w:szCs w:val="22"/>
              </w:rPr>
            </w:pPr>
            <w:r w:rsidRPr="00851ED7">
              <w:rPr>
                <w:b/>
                <w:szCs w:val="22"/>
              </w:rPr>
              <w:t>10-44</w:t>
            </w:r>
          </w:p>
        </w:tc>
        <w:tc>
          <w:tcPr>
            <w:tcW w:w="2613" w:type="dxa"/>
            <w:gridSpan w:val="2"/>
          </w:tcPr>
          <w:p w14:paraId="15D2346D" w14:textId="77777777" w:rsidR="00C4194F" w:rsidRPr="00851ED7" w:rsidRDefault="00C4194F" w:rsidP="00793DBE">
            <w:pPr>
              <w:tabs>
                <w:tab w:val="clear" w:pos="720"/>
                <w:tab w:val="clear" w:pos="1440"/>
                <w:tab w:val="clear" w:pos="2160"/>
              </w:tabs>
              <w:suppressAutoHyphens/>
              <w:rPr>
                <w:szCs w:val="22"/>
              </w:rPr>
            </w:pPr>
            <w:r w:rsidRPr="00851ED7">
              <w:rPr>
                <w:b/>
                <w:szCs w:val="22"/>
              </w:rPr>
              <w:t>Proposal</w:t>
            </w:r>
          </w:p>
        </w:tc>
        <w:tc>
          <w:tcPr>
            <w:tcW w:w="5491" w:type="dxa"/>
          </w:tcPr>
          <w:p w14:paraId="3C31EBA6" w14:textId="77777777" w:rsidR="00C4194F" w:rsidRPr="00851ED7" w:rsidRDefault="00C4194F" w:rsidP="00793DBE">
            <w:pPr>
              <w:tabs>
                <w:tab w:val="clear" w:pos="720"/>
                <w:tab w:val="clear" w:pos="1440"/>
                <w:tab w:val="clear" w:pos="2160"/>
              </w:tabs>
              <w:suppressAutoHyphens/>
              <w:rPr>
                <w:szCs w:val="22"/>
              </w:rPr>
            </w:pPr>
            <w:r w:rsidRPr="00851ED7">
              <w:rPr>
                <w:szCs w:val="22"/>
              </w:rPr>
              <w:t>The written offer of the bidder (when submitted on the approved proposal form) to perform the contemplated work and furnish the necessary materials in accordance with the provisions of the plans and specifications.</w:t>
            </w:r>
          </w:p>
        </w:tc>
      </w:tr>
      <w:tr w:rsidR="00C4194F" w:rsidRPr="00851ED7" w14:paraId="58016C5F" w14:textId="77777777" w:rsidTr="00793DBE">
        <w:tc>
          <w:tcPr>
            <w:tcW w:w="1256" w:type="dxa"/>
          </w:tcPr>
          <w:p w14:paraId="0601DBE0" w14:textId="77777777" w:rsidR="00C4194F" w:rsidRPr="00851ED7" w:rsidRDefault="00C4194F" w:rsidP="00793DBE">
            <w:pPr>
              <w:tabs>
                <w:tab w:val="clear" w:pos="720"/>
                <w:tab w:val="clear" w:pos="1440"/>
                <w:tab w:val="clear" w:pos="2160"/>
              </w:tabs>
              <w:suppressAutoHyphens/>
              <w:rPr>
                <w:b/>
                <w:szCs w:val="22"/>
              </w:rPr>
            </w:pPr>
            <w:r w:rsidRPr="00851ED7">
              <w:rPr>
                <w:b/>
                <w:szCs w:val="22"/>
              </w:rPr>
              <w:t>10-45</w:t>
            </w:r>
          </w:p>
        </w:tc>
        <w:tc>
          <w:tcPr>
            <w:tcW w:w="2613" w:type="dxa"/>
            <w:gridSpan w:val="2"/>
          </w:tcPr>
          <w:p w14:paraId="105CC11F" w14:textId="77777777" w:rsidR="00C4194F" w:rsidRPr="00851ED7" w:rsidRDefault="00C4194F" w:rsidP="00793DBE">
            <w:pPr>
              <w:tabs>
                <w:tab w:val="clear" w:pos="720"/>
                <w:tab w:val="clear" w:pos="1440"/>
                <w:tab w:val="clear" w:pos="2160"/>
              </w:tabs>
              <w:suppressAutoHyphens/>
              <w:rPr>
                <w:szCs w:val="22"/>
              </w:rPr>
            </w:pPr>
            <w:r w:rsidRPr="00851ED7">
              <w:rPr>
                <w:b/>
                <w:szCs w:val="22"/>
              </w:rPr>
              <w:t>Proposal guaranty</w:t>
            </w:r>
          </w:p>
        </w:tc>
        <w:tc>
          <w:tcPr>
            <w:tcW w:w="5491" w:type="dxa"/>
          </w:tcPr>
          <w:p w14:paraId="51698433" w14:textId="77777777" w:rsidR="00C4194F" w:rsidRPr="00851ED7" w:rsidRDefault="00C4194F" w:rsidP="00793DBE">
            <w:pPr>
              <w:tabs>
                <w:tab w:val="clear" w:pos="720"/>
                <w:tab w:val="clear" w:pos="1440"/>
                <w:tab w:val="clear" w:pos="2160"/>
              </w:tabs>
              <w:suppressAutoHyphens/>
              <w:rPr>
                <w:szCs w:val="22"/>
              </w:rPr>
            </w:pPr>
            <w:r w:rsidRPr="00851ED7">
              <w:rPr>
                <w:szCs w:val="22"/>
              </w:rPr>
              <w:t>The security furnished with a proposal to guarantee that the bidder will enter into a contract if their own proposal is accepted by the Owner.</w:t>
            </w:r>
          </w:p>
        </w:tc>
      </w:tr>
      <w:tr w:rsidR="00C4194F" w:rsidRPr="00851ED7" w14:paraId="470331EC" w14:textId="77777777" w:rsidTr="00793DBE">
        <w:tc>
          <w:tcPr>
            <w:tcW w:w="1256" w:type="dxa"/>
          </w:tcPr>
          <w:p w14:paraId="49A75C2B"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10-46 </w:t>
            </w:r>
          </w:p>
        </w:tc>
        <w:tc>
          <w:tcPr>
            <w:tcW w:w="2613" w:type="dxa"/>
            <w:gridSpan w:val="2"/>
          </w:tcPr>
          <w:p w14:paraId="3487A76D"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Quality Assurance (QA)</w:t>
            </w:r>
          </w:p>
        </w:tc>
        <w:tc>
          <w:tcPr>
            <w:tcW w:w="5491" w:type="dxa"/>
          </w:tcPr>
          <w:p w14:paraId="532ED737" w14:textId="77777777" w:rsidR="00C4194F" w:rsidRPr="00851ED7" w:rsidRDefault="00C4194F" w:rsidP="00793DBE">
            <w:pPr>
              <w:tabs>
                <w:tab w:val="clear" w:pos="720"/>
                <w:tab w:val="clear" w:pos="1440"/>
                <w:tab w:val="clear" w:pos="2160"/>
              </w:tabs>
              <w:suppressAutoHyphens/>
              <w:rPr>
                <w:szCs w:val="22"/>
              </w:rPr>
            </w:pPr>
            <w:r w:rsidRPr="00851ED7">
              <w:rPr>
                <w:szCs w:val="22"/>
              </w:rPr>
              <w:t>Owner’s responsibility to assure that construction work completed complies with specifications for payment.</w:t>
            </w:r>
          </w:p>
        </w:tc>
      </w:tr>
      <w:tr w:rsidR="00C4194F" w:rsidRPr="00851ED7" w14:paraId="071931B8" w14:textId="77777777" w:rsidTr="00793DBE">
        <w:tc>
          <w:tcPr>
            <w:tcW w:w="1256" w:type="dxa"/>
          </w:tcPr>
          <w:p w14:paraId="609EF583"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10-47 </w:t>
            </w:r>
          </w:p>
        </w:tc>
        <w:tc>
          <w:tcPr>
            <w:tcW w:w="2613" w:type="dxa"/>
            <w:gridSpan w:val="2"/>
          </w:tcPr>
          <w:p w14:paraId="4D3D8711"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Quality Control (QC)</w:t>
            </w:r>
          </w:p>
        </w:tc>
        <w:tc>
          <w:tcPr>
            <w:tcW w:w="5491" w:type="dxa"/>
          </w:tcPr>
          <w:p w14:paraId="4C738745"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 Contractor’s responsibility to control material(s) and construction processes to complete construction in accordance with project specifications.</w:t>
            </w:r>
          </w:p>
        </w:tc>
      </w:tr>
      <w:tr w:rsidR="00C4194F" w:rsidRPr="00851ED7" w14:paraId="3E9904CB" w14:textId="77777777" w:rsidTr="00793DBE">
        <w:tc>
          <w:tcPr>
            <w:tcW w:w="1256" w:type="dxa"/>
          </w:tcPr>
          <w:p w14:paraId="6C95168A" w14:textId="77777777" w:rsidR="00C4194F" w:rsidRPr="00851ED7" w:rsidRDefault="00C4194F" w:rsidP="00793DBE">
            <w:pPr>
              <w:tabs>
                <w:tab w:val="clear" w:pos="720"/>
                <w:tab w:val="clear" w:pos="1440"/>
                <w:tab w:val="clear" w:pos="2160"/>
              </w:tabs>
              <w:suppressAutoHyphens/>
              <w:rPr>
                <w:rStyle w:val="Boldcharactersonly"/>
              </w:rPr>
            </w:pPr>
            <w:r w:rsidRPr="00851ED7">
              <w:rPr>
                <w:b/>
                <w:szCs w:val="22"/>
              </w:rPr>
              <w:t>10-48</w:t>
            </w:r>
          </w:p>
        </w:tc>
        <w:tc>
          <w:tcPr>
            <w:tcW w:w="2613" w:type="dxa"/>
            <w:gridSpan w:val="2"/>
          </w:tcPr>
          <w:p w14:paraId="2E8E9CE7" w14:textId="77777777" w:rsidR="00C4194F" w:rsidRPr="00851ED7" w:rsidRDefault="00C4194F" w:rsidP="00793DBE">
            <w:pPr>
              <w:tabs>
                <w:tab w:val="clear" w:pos="720"/>
                <w:tab w:val="clear" w:pos="1440"/>
                <w:tab w:val="clear" w:pos="2160"/>
              </w:tabs>
              <w:suppressAutoHyphens/>
              <w:rPr>
                <w:rStyle w:val="Boldcharactersonly"/>
              </w:rPr>
            </w:pPr>
            <w:r w:rsidRPr="00851ED7">
              <w:rPr>
                <w:b/>
                <w:szCs w:val="22"/>
              </w:rPr>
              <w:t>Quality Assurance (QA) Inspector</w:t>
            </w:r>
          </w:p>
        </w:tc>
        <w:tc>
          <w:tcPr>
            <w:tcW w:w="5491" w:type="dxa"/>
          </w:tcPr>
          <w:p w14:paraId="30260BA2"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An authorized representative of the Engineer and/or Resident Project Representative (RPR) assigned to make all necessary </w:t>
            </w:r>
            <w:r w:rsidRPr="00851ED7">
              <w:t>inspections, observations, tests, and/or observation of tests</w:t>
            </w:r>
            <w:r w:rsidRPr="00851ED7">
              <w:rPr>
                <w:szCs w:val="22"/>
              </w:rPr>
              <w:t xml:space="preserve"> of the work performed or being performed, or of the materials furnished or being furnished by the Contractor.</w:t>
            </w:r>
          </w:p>
        </w:tc>
      </w:tr>
      <w:tr w:rsidR="00C4194F" w:rsidRPr="00851ED7" w14:paraId="72295FCE" w14:textId="77777777" w:rsidTr="00793DBE">
        <w:tc>
          <w:tcPr>
            <w:tcW w:w="1256" w:type="dxa"/>
          </w:tcPr>
          <w:p w14:paraId="0F59A967"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10-49 </w:t>
            </w:r>
          </w:p>
        </w:tc>
        <w:tc>
          <w:tcPr>
            <w:tcW w:w="2613" w:type="dxa"/>
            <w:gridSpan w:val="2"/>
          </w:tcPr>
          <w:p w14:paraId="7DC49D18"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Quality Assurance (QA) Laboratory</w:t>
            </w:r>
          </w:p>
        </w:tc>
        <w:tc>
          <w:tcPr>
            <w:tcW w:w="5491" w:type="dxa"/>
          </w:tcPr>
          <w:p w14:paraId="7ACBA943" w14:textId="77777777" w:rsidR="00C4194F" w:rsidRPr="00851ED7" w:rsidRDefault="00C4194F" w:rsidP="00793DBE">
            <w:pPr>
              <w:tabs>
                <w:tab w:val="clear" w:pos="720"/>
                <w:tab w:val="clear" w:pos="1440"/>
                <w:tab w:val="clear" w:pos="2160"/>
              </w:tabs>
              <w:suppressAutoHyphens/>
              <w:rPr>
                <w:szCs w:val="22"/>
              </w:rPr>
            </w:pPr>
            <w:r w:rsidRPr="00851ED7">
              <w:rPr>
                <w:szCs w:val="22"/>
              </w:rPr>
              <w:t>The official quality assurance testing laboratories of the Owner or such other laboratories as may be designated by the Engineer or RPR.  May also be referred to as Engineer’s, Owner’s, or QA Laboratory.</w:t>
            </w:r>
          </w:p>
        </w:tc>
      </w:tr>
      <w:tr w:rsidR="00C4194F" w:rsidRPr="00851ED7" w14:paraId="408B5AC8" w14:textId="77777777" w:rsidTr="00793DBE">
        <w:tc>
          <w:tcPr>
            <w:tcW w:w="1256" w:type="dxa"/>
          </w:tcPr>
          <w:p w14:paraId="384D5467"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10-50 </w:t>
            </w:r>
          </w:p>
        </w:tc>
        <w:tc>
          <w:tcPr>
            <w:tcW w:w="2613" w:type="dxa"/>
            <w:gridSpan w:val="2"/>
          </w:tcPr>
          <w:p w14:paraId="09ABC2EC"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Resident Project Representative (RPR)</w:t>
            </w:r>
          </w:p>
        </w:tc>
        <w:tc>
          <w:tcPr>
            <w:tcW w:w="5491" w:type="dxa"/>
          </w:tcPr>
          <w:p w14:paraId="6132920F" w14:textId="5BEE0EC2" w:rsidR="00C4194F" w:rsidRDefault="00C4194F" w:rsidP="00793DBE">
            <w:pPr>
              <w:tabs>
                <w:tab w:val="clear" w:pos="720"/>
                <w:tab w:val="clear" w:pos="1440"/>
                <w:tab w:val="clear" w:pos="2160"/>
              </w:tabs>
              <w:suppressAutoHyphens/>
              <w:rPr>
                <w:szCs w:val="22"/>
              </w:rPr>
            </w:pPr>
            <w:r w:rsidRPr="00851ED7">
              <w:rPr>
                <w:szCs w:val="22"/>
              </w:rPr>
              <w:t xml:space="preserve">The individual, partnership, firm, or corporation duly authorized by the Owner to be responsible for all necessary inspections, observations, tests, and/or observations of tests of the contract work performed or being performed, or of the materials furnished or being furnished by the Contractor, and acting directly or through an authorized representative. </w:t>
            </w:r>
          </w:p>
          <w:p w14:paraId="1D61807F" w14:textId="7600BDCC" w:rsidR="005532A6" w:rsidRPr="00851ED7" w:rsidRDefault="005532A6" w:rsidP="00793DBE">
            <w:pPr>
              <w:tabs>
                <w:tab w:val="clear" w:pos="720"/>
                <w:tab w:val="clear" w:pos="1440"/>
                <w:tab w:val="clear" w:pos="2160"/>
              </w:tabs>
              <w:suppressAutoHyphens/>
              <w:rPr>
                <w:szCs w:val="22"/>
              </w:rPr>
            </w:pPr>
            <w:bookmarkStart w:id="18" w:name="_Hlk19523465"/>
            <w:r w:rsidRPr="00801A5D">
              <w:rPr>
                <w:szCs w:val="22"/>
                <w:highlight w:val="yellow"/>
              </w:rPr>
              <w:t>The RPR is sometimes referred to as the Engineer.</w:t>
            </w:r>
            <w:bookmarkEnd w:id="18"/>
          </w:p>
        </w:tc>
      </w:tr>
      <w:tr w:rsidR="00C4194F" w:rsidRPr="00851ED7" w14:paraId="167A1E61" w14:textId="77777777" w:rsidTr="00793DBE">
        <w:tc>
          <w:tcPr>
            <w:tcW w:w="1256" w:type="dxa"/>
          </w:tcPr>
          <w:p w14:paraId="3D2691E8"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 xml:space="preserve">10-51 </w:t>
            </w:r>
          </w:p>
        </w:tc>
        <w:tc>
          <w:tcPr>
            <w:tcW w:w="2613" w:type="dxa"/>
            <w:gridSpan w:val="2"/>
          </w:tcPr>
          <w:p w14:paraId="0BB856AA" w14:textId="77777777" w:rsidR="00C4194F" w:rsidRPr="00851ED7" w:rsidRDefault="00C4194F" w:rsidP="00793DBE">
            <w:pPr>
              <w:tabs>
                <w:tab w:val="clear" w:pos="720"/>
                <w:tab w:val="clear" w:pos="1440"/>
                <w:tab w:val="clear" w:pos="2160"/>
              </w:tabs>
              <w:suppressAutoHyphens/>
              <w:rPr>
                <w:szCs w:val="22"/>
              </w:rPr>
            </w:pPr>
            <w:r w:rsidRPr="00851ED7">
              <w:rPr>
                <w:b/>
                <w:szCs w:val="22"/>
              </w:rPr>
              <w:t>Runway</w:t>
            </w:r>
          </w:p>
        </w:tc>
        <w:tc>
          <w:tcPr>
            <w:tcW w:w="5491" w:type="dxa"/>
          </w:tcPr>
          <w:p w14:paraId="39E16205" w14:textId="77777777" w:rsidR="00C4194F" w:rsidRPr="00851ED7" w:rsidRDefault="00C4194F" w:rsidP="00793DBE">
            <w:pPr>
              <w:tabs>
                <w:tab w:val="clear" w:pos="720"/>
                <w:tab w:val="clear" w:pos="1440"/>
                <w:tab w:val="clear" w:pos="2160"/>
              </w:tabs>
              <w:suppressAutoHyphens/>
              <w:rPr>
                <w:szCs w:val="22"/>
              </w:rPr>
            </w:pPr>
            <w:r w:rsidRPr="00851ED7">
              <w:rPr>
                <w:szCs w:val="22"/>
              </w:rPr>
              <w:t>The area on the airport prepared for the landing and takeoff of aircraft.</w:t>
            </w:r>
          </w:p>
        </w:tc>
      </w:tr>
      <w:tr w:rsidR="00C4194F" w:rsidRPr="00851ED7" w14:paraId="5372260F" w14:textId="77777777" w:rsidTr="00793DBE">
        <w:tc>
          <w:tcPr>
            <w:tcW w:w="1256" w:type="dxa"/>
          </w:tcPr>
          <w:p w14:paraId="65EC2A6E"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10-52 </w:t>
            </w:r>
          </w:p>
        </w:tc>
        <w:tc>
          <w:tcPr>
            <w:tcW w:w="2613" w:type="dxa"/>
            <w:gridSpan w:val="2"/>
          </w:tcPr>
          <w:p w14:paraId="3024AAD5"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Runway Safety Area (RSA)</w:t>
            </w:r>
          </w:p>
        </w:tc>
        <w:tc>
          <w:tcPr>
            <w:tcW w:w="5491" w:type="dxa"/>
          </w:tcPr>
          <w:p w14:paraId="09BA844D" w14:textId="77777777" w:rsidR="00C4194F" w:rsidRPr="00851ED7" w:rsidRDefault="00C4194F" w:rsidP="00793DBE">
            <w:pPr>
              <w:tabs>
                <w:tab w:val="clear" w:pos="720"/>
                <w:tab w:val="clear" w:pos="1440"/>
                <w:tab w:val="clear" w:pos="2160"/>
              </w:tabs>
              <w:suppressAutoHyphens/>
              <w:rPr>
                <w:szCs w:val="22"/>
              </w:rPr>
            </w:pPr>
            <w:r w:rsidRPr="00851ED7">
              <w:rPr>
                <w:rStyle w:val="Boldcharactersonly"/>
              </w:rPr>
              <w:t xml:space="preserve"> </w:t>
            </w:r>
            <w:r w:rsidRPr="00851ED7">
              <w:rPr>
                <w:szCs w:val="22"/>
              </w:rPr>
              <w:t>A defined surface surrounding the runway prepared or suitable for reducing the risk of damage to aircraft.  See the construction safety and phasing plan (CSPP) for limits of the RSA.</w:t>
            </w:r>
          </w:p>
        </w:tc>
      </w:tr>
      <w:tr w:rsidR="00C4194F" w:rsidRPr="00851ED7" w14:paraId="72D4127F" w14:textId="77777777" w:rsidTr="00793DBE">
        <w:tc>
          <w:tcPr>
            <w:tcW w:w="1256" w:type="dxa"/>
          </w:tcPr>
          <w:p w14:paraId="5D2AEE1B"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10-53 </w:t>
            </w:r>
          </w:p>
        </w:tc>
        <w:tc>
          <w:tcPr>
            <w:tcW w:w="2613" w:type="dxa"/>
            <w:gridSpan w:val="2"/>
          </w:tcPr>
          <w:p w14:paraId="52FD67C9"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Safety Plan Compliance Document (SPCD)</w:t>
            </w:r>
          </w:p>
        </w:tc>
        <w:tc>
          <w:tcPr>
            <w:tcW w:w="5491" w:type="dxa"/>
          </w:tcPr>
          <w:p w14:paraId="5E836C06" w14:textId="77777777" w:rsidR="00C4194F" w:rsidRPr="00851ED7" w:rsidRDefault="00C4194F" w:rsidP="00793DBE">
            <w:pPr>
              <w:tabs>
                <w:tab w:val="clear" w:pos="720"/>
                <w:tab w:val="clear" w:pos="1440"/>
                <w:tab w:val="clear" w:pos="2160"/>
              </w:tabs>
              <w:suppressAutoHyphens/>
              <w:rPr>
                <w:szCs w:val="22"/>
              </w:rPr>
            </w:pPr>
            <w:r w:rsidRPr="00851ED7">
              <w:rPr>
                <w:rStyle w:val="Boldcharactersonly"/>
              </w:rPr>
              <w:t xml:space="preserve"> </w:t>
            </w:r>
            <w:r w:rsidRPr="00851ED7">
              <w:rPr>
                <w:szCs w:val="22"/>
              </w:rPr>
              <w:t>Details how the Contractor will comply with the CSPP.</w:t>
            </w:r>
          </w:p>
        </w:tc>
      </w:tr>
      <w:tr w:rsidR="00C4194F" w:rsidRPr="00851ED7" w14:paraId="45F44843" w14:textId="77777777" w:rsidTr="00793DBE">
        <w:tc>
          <w:tcPr>
            <w:tcW w:w="1256" w:type="dxa"/>
          </w:tcPr>
          <w:p w14:paraId="4CD676B1"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10-54 </w:t>
            </w:r>
          </w:p>
        </w:tc>
        <w:tc>
          <w:tcPr>
            <w:tcW w:w="2613" w:type="dxa"/>
            <w:gridSpan w:val="2"/>
          </w:tcPr>
          <w:p w14:paraId="5A943526" w14:textId="77777777" w:rsidR="00C4194F" w:rsidRPr="00851ED7" w:rsidRDefault="00C4194F" w:rsidP="00793DBE">
            <w:pPr>
              <w:tabs>
                <w:tab w:val="clear" w:pos="720"/>
                <w:tab w:val="clear" w:pos="1440"/>
                <w:tab w:val="clear" w:pos="2160"/>
              </w:tabs>
              <w:suppressAutoHyphens/>
              <w:rPr>
                <w:szCs w:val="22"/>
              </w:rPr>
            </w:pPr>
            <w:r w:rsidRPr="00851ED7">
              <w:rPr>
                <w:b/>
                <w:szCs w:val="22"/>
              </w:rPr>
              <w:t>Specifications</w:t>
            </w:r>
          </w:p>
        </w:tc>
        <w:tc>
          <w:tcPr>
            <w:tcW w:w="5491" w:type="dxa"/>
          </w:tcPr>
          <w:p w14:paraId="02C7CC46" w14:textId="77777777" w:rsidR="00C4194F" w:rsidRPr="00851ED7" w:rsidRDefault="00C4194F" w:rsidP="00793DBE">
            <w:pPr>
              <w:tabs>
                <w:tab w:val="clear" w:pos="720"/>
                <w:tab w:val="clear" w:pos="1440"/>
                <w:tab w:val="clear" w:pos="2160"/>
              </w:tabs>
              <w:suppressAutoHyphens/>
              <w:rPr>
                <w:szCs w:val="22"/>
              </w:rPr>
            </w:pPr>
            <w:r w:rsidRPr="00851ED7">
              <w:rPr>
                <w:szCs w:val="22"/>
              </w:rPr>
              <w:t>A part of the contract containing the written directions and requirements for completing the contract work. Standards for specifying materials or testing which are cited in the contract specifications by reference shall have the same force and effect as if included in the contract physically.</w:t>
            </w:r>
          </w:p>
        </w:tc>
      </w:tr>
      <w:tr w:rsidR="00C4194F" w:rsidRPr="00851ED7" w14:paraId="7C3543A8" w14:textId="77777777" w:rsidTr="00793DBE">
        <w:tc>
          <w:tcPr>
            <w:tcW w:w="1256" w:type="dxa"/>
          </w:tcPr>
          <w:p w14:paraId="4784F9F9"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10-55 </w:t>
            </w:r>
          </w:p>
        </w:tc>
        <w:tc>
          <w:tcPr>
            <w:tcW w:w="2613" w:type="dxa"/>
            <w:gridSpan w:val="2"/>
          </w:tcPr>
          <w:p w14:paraId="5376A8D0" w14:textId="77777777" w:rsidR="00C4194F" w:rsidRPr="00851ED7" w:rsidRDefault="00C4194F" w:rsidP="00793DBE">
            <w:pPr>
              <w:tabs>
                <w:tab w:val="clear" w:pos="720"/>
                <w:tab w:val="clear" w:pos="1440"/>
                <w:tab w:val="clear" w:pos="2160"/>
              </w:tabs>
              <w:suppressAutoHyphens/>
              <w:rPr>
                <w:szCs w:val="22"/>
              </w:rPr>
            </w:pPr>
            <w:r w:rsidRPr="00851ED7">
              <w:rPr>
                <w:b/>
                <w:szCs w:val="22"/>
              </w:rPr>
              <w:t>Sponsor</w:t>
            </w:r>
          </w:p>
        </w:tc>
        <w:tc>
          <w:tcPr>
            <w:tcW w:w="5491" w:type="dxa"/>
          </w:tcPr>
          <w:p w14:paraId="0A3707DC" w14:textId="77777777" w:rsidR="00C4194F" w:rsidRPr="00851ED7" w:rsidRDefault="00C4194F" w:rsidP="00793DBE">
            <w:pPr>
              <w:tabs>
                <w:tab w:val="clear" w:pos="720"/>
                <w:tab w:val="clear" w:pos="1440"/>
                <w:tab w:val="clear" w:pos="2160"/>
              </w:tabs>
              <w:suppressAutoHyphens/>
              <w:rPr>
                <w:szCs w:val="22"/>
              </w:rPr>
            </w:pPr>
            <w:r w:rsidRPr="00851ED7">
              <w:rPr>
                <w:szCs w:val="22"/>
              </w:rPr>
              <w:t>A Sponsor is defined in 49 USC § 47102(24) as a public agency that submits to the FAA for an AIP grant; or a private Owner of a public-use airport that submits to the FAA an application for an AIP grant for the airport.</w:t>
            </w:r>
          </w:p>
        </w:tc>
      </w:tr>
      <w:tr w:rsidR="00C4194F" w:rsidRPr="00851ED7" w14:paraId="03E41454" w14:textId="77777777" w:rsidTr="00793DBE">
        <w:tc>
          <w:tcPr>
            <w:tcW w:w="1256" w:type="dxa"/>
          </w:tcPr>
          <w:p w14:paraId="227181D7"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10-56 </w:t>
            </w:r>
          </w:p>
        </w:tc>
        <w:tc>
          <w:tcPr>
            <w:tcW w:w="2613" w:type="dxa"/>
            <w:gridSpan w:val="2"/>
          </w:tcPr>
          <w:p w14:paraId="778EC7AE" w14:textId="77777777" w:rsidR="00C4194F" w:rsidRPr="00851ED7" w:rsidRDefault="00C4194F" w:rsidP="00793DBE">
            <w:pPr>
              <w:tabs>
                <w:tab w:val="clear" w:pos="720"/>
                <w:tab w:val="clear" w:pos="1440"/>
                <w:tab w:val="clear" w:pos="2160"/>
              </w:tabs>
              <w:suppressAutoHyphens/>
              <w:rPr>
                <w:szCs w:val="22"/>
              </w:rPr>
            </w:pPr>
            <w:r w:rsidRPr="00851ED7">
              <w:rPr>
                <w:b/>
                <w:szCs w:val="22"/>
              </w:rPr>
              <w:t>Structures</w:t>
            </w:r>
          </w:p>
        </w:tc>
        <w:tc>
          <w:tcPr>
            <w:tcW w:w="5491" w:type="dxa"/>
          </w:tcPr>
          <w:p w14:paraId="3B8F4F5A" w14:textId="77777777" w:rsidR="00C4194F" w:rsidRPr="00851ED7" w:rsidRDefault="00C4194F" w:rsidP="00793DBE">
            <w:pPr>
              <w:tabs>
                <w:tab w:val="clear" w:pos="720"/>
                <w:tab w:val="clear" w:pos="1440"/>
                <w:tab w:val="clear" w:pos="2160"/>
              </w:tabs>
              <w:suppressAutoHyphens/>
              <w:rPr>
                <w:szCs w:val="22"/>
              </w:rPr>
            </w:pPr>
            <w:r w:rsidRPr="00851ED7">
              <w:rPr>
                <w:szCs w:val="22"/>
              </w:rPr>
              <w:t>Airport facilities such as bridges; culverts; catch basins, inlets, retaining walls, cribbing; storm and sanitary sewer lines; water lines; underdrains; electrical ducts, manholes, handholes, lighting fixtures and bases; transformers; navigational aids; buildings; vaults; and, other manmade features of the airport that may be encountered in the work and not otherwise classified herein.</w:t>
            </w:r>
          </w:p>
        </w:tc>
      </w:tr>
      <w:tr w:rsidR="00C4194F" w:rsidRPr="00851ED7" w14:paraId="156F5BAF" w14:textId="77777777" w:rsidTr="00793DBE">
        <w:tc>
          <w:tcPr>
            <w:tcW w:w="1256" w:type="dxa"/>
          </w:tcPr>
          <w:p w14:paraId="5FEC8BD1"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10-57 </w:t>
            </w:r>
          </w:p>
        </w:tc>
        <w:tc>
          <w:tcPr>
            <w:tcW w:w="2613" w:type="dxa"/>
            <w:gridSpan w:val="2"/>
          </w:tcPr>
          <w:p w14:paraId="10BCBEB3" w14:textId="77777777" w:rsidR="00C4194F" w:rsidRPr="00851ED7" w:rsidRDefault="00C4194F" w:rsidP="00793DBE">
            <w:pPr>
              <w:tabs>
                <w:tab w:val="clear" w:pos="720"/>
                <w:tab w:val="clear" w:pos="1440"/>
                <w:tab w:val="clear" w:pos="2160"/>
              </w:tabs>
              <w:suppressAutoHyphens/>
              <w:rPr>
                <w:szCs w:val="22"/>
              </w:rPr>
            </w:pPr>
            <w:r w:rsidRPr="00851ED7">
              <w:rPr>
                <w:b/>
                <w:szCs w:val="22"/>
              </w:rPr>
              <w:t>Subgrade</w:t>
            </w:r>
          </w:p>
        </w:tc>
        <w:tc>
          <w:tcPr>
            <w:tcW w:w="5491" w:type="dxa"/>
          </w:tcPr>
          <w:p w14:paraId="33EC907A" w14:textId="77777777" w:rsidR="00C4194F" w:rsidRPr="00851ED7" w:rsidRDefault="00C4194F" w:rsidP="00793DBE">
            <w:pPr>
              <w:tabs>
                <w:tab w:val="clear" w:pos="720"/>
                <w:tab w:val="clear" w:pos="1440"/>
                <w:tab w:val="clear" w:pos="2160"/>
              </w:tabs>
              <w:suppressAutoHyphens/>
              <w:rPr>
                <w:szCs w:val="22"/>
              </w:rPr>
            </w:pPr>
            <w:r w:rsidRPr="00851ED7">
              <w:rPr>
                <w:szCs w:val="22"/>
              </w:rPr>
              <w:t>The soil that forms the pavement foundation.</w:t>
            </w:r>
          </w:p>
        </w:tc>
      </w:tr>
      <w:tr w:rsidR="00C4194F" w:rsidRPr="00851ED7" w14:paraId="64657E57" w14:textId="77777777" w:rsidTr="00793DBE">
        <w:tc>
          <w:tcPr>
            <w:tcW w:w="1256" w:type="dxa"/>
          </w:tcPr>
          <w:p w14:paraId="6C1D075D"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10-58 </w:t>
            </w:r>
          </w:p>
        </w:tc>
        <w:tc>
          <w:tcPr>
            <w:tcW w:w="2613" w:type="dxa"/>
            <w:gridSpan w:val="2"/>
          </w:tcPr>
          <w:p w14:paraId="30B05CDE" w14:textId="77777777" w:rsidR="00C4194F" w:rsidRPr="00851ED7" w:rsidRDefault="00C4194F" w:rsidP="00793DBE">
            <w:pPr>
              <w:tabs>
                <w:tab w:val="clear" w:pos="720"/>
                <w:tab w:val="clear" w:pos="1440"/>
                <w:tab w:val="clear" w:pos="2160"/>
              </w:tabs>
              <w:suppressAutoHyphens/>
              <w:rPr>
                <w:szCs w:val="22"/>
              </w:rPr>
            </w:pPr>
            <w:r w:rsidRPr="00851ED7">
              <w:rPr>
                <w:b/>
                <w:szCs w:val="22"/>
              </w:rPr>
              <w:t>Superintendent</w:t>
            </w:r>
          </w:p>
        </w:tc>
        <w:tc>
          <w:tcPr>
            <w:tcW w:w="5491" w:type="dxa"/>
          </w:tcPr>
          <w:p w14:paraId="78E781A5" w14:textId="77777777" w:rsidR="00C4194F" w:rsidRPr="00851ED7" w:rsidRDefault="00C4194F" w:rsidP="00793DBE">
            <w:pPr>
              <w:tabs>
                <w:tab w:val="clear" w:pos="720"/>
                <w:tab w:val="clear" w:pos="1440"/>
                <w:tab w:val="clear" w:pos="2160"/>
              </w:tabs>
              <w:suppressAutoHyphens/>
              <w:rPr>
                <w:szCs w:val="22"/>
              </w:rPr>
            </w:pPr>
            <w:r w:rsidRPr="00851ED7">
              <w:rPr>
                <w:szCs w:val="22"/>
              </w:rPr>
              <w:t>The Contractor’s executive representative who is present on the work during progress, authorized to receive and fulfill instructions from the RPR, and who shall supervise and direct the construction.</w:t>
            </w:r>
          </w:p>
        </w:tc>
      </w:tr>
      <w:tr w:rsidR="00C4194F" w:rsidRPr="00851ED7" w14:paraId="543E1FC4" w14:textId="77777777" w:rsidTr="00793DBE">
        <w:tc>
          <w:tcPr>
            <w:tcW w:w="1256" w:type="dxa"/>
          </w:tcPr>
          <w:p w14:paraId="24ACC2EC"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10-59 </w:t>
            </w:r>
          </w:p>
        </w:tc>
        <w:tc>
          <w:tcPr>
            <w:tcW w:w="2613" w:type="dxa"/>
            <w:gridSpan w:val="2"/>
          </w:tcPr>
          <w:p w14:paraId="12BEA01E" w14:textId="77777777" w:rsidR="00C4194F" w:rsidRPr="00851ED7" w:rsidRDefault="00C4194F" w:rsidP="00793DBE">
            <w:pPr>
              <w:tabs>
                <w:tab w:val="clear" w:pos="720"/>
                <w:tab w:val="clear" w:pos="1440"/>
                <w:tab w:val="clear" w:pos="2160"/>
              </w:tabs>
              <w:suppressAutoHyphens/>
              <w:rPr>
                <w:szCs w:val="22"/>
              </w:rPr>
            </w:pPr>
            <w:r w:rsidRPr="00851ED7">
              <w:rPr>
                <w:b/>
                <w:szCs w:val="22"/>
              </w:rPr>
              <w:t>Supplemental Agreement</w:t>
            </w:r>
          </w:p>
        </w:tc>
        <w:tc>
          <w:tcPr>
            <w:tcW w:w="5491" w:type="dxa"/>
          </w:tcPr>
          <w:p w14:paraId="36116435" w14:textId="77777777" w:rsidR="00C4194F" w:rsidRPr="00851ED7" w:rsidRDefault="00C4194F" w:rsidP="00793DBE">
            <w:pPr>
              <w:tabs>
                <w:tab w:val="clear" w:pos="720"/>
                <w:tab w:val="clear" w:pos="1440"/>
                <w:tab w:val="clear" w:pos="2160"/>
              </w:tabs>
              <w:suppressAutoHyphens/>
              <w:rPr>
                <w:szCs w:val="22"/>
              </w:rPr>
            </w:pPr>
            <w:r w:rsidRPr="00851ED7">
              <w:rPr>
                <w:szCs w:val="22"/>
              </w:rPr>
              <w:t>A written agreement between the Contractor and the Owner that establishes the basis of payment and contract time adjustment, if any, for the work affected by the supplemental agreement.  A supplemental agreement is required if:  (1) in scope work would increase or decrease the total amount of the awarded contract by more than 25%: (2) in scope work would increase or decrease the total of any major contract item by more than 25%; (3) work that is not within the scope of the originally awarded contract; or (4) adding or deleting of a major contract item.</w:t>
            </w:r>
          </w:p>
        </w:tc>
      </w:tr>
      <w:tr w:rsidR="00C4194F" w:rsidRPr="00851ED7" w14:paraId="503BAB5A" w14:textId="77777777" w:rsidTr="00793DBE">
        <w:tc>
          <w:tcPr>
            <w:tcW w:w="1256" w:type="dxa"/>
          </w:tcPr>
          <w:p w14:paraId="6E558C39"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10-60 </w:t>
            </w:r>
          </w:p>
        </w:tc>
        <w:tc>
          <w:tcPr>
            <w:tcW w:w="2613" w:type="dxa"/>
            <w:gridSpan w:val="2"/>
          </w:tcPr>
          <w:p w14:paraId="62F167BB" w14:textId="77777777" w:rsidR="00C4194F" w:rsidRPr="00851ED7" w:rsidRDefault="00C4194F" w:rsidP="00793DBE">
            <w:pPr>
              <w:tabs>
                <w:tab w:val="clear" w:pos="720"/>
                <w:tab w:val="clear" w:pos="1440"/>
                <w:tab w:val="clear" w:pos="2160"/>
              </w:tabs>
              <w:suppressAutoHyphens/>
              <w:rPr>
                <w:szCs w:val="22"/>
              </w:rPr>
            </w:pPr>
            <w:r w:rsidRPr="00851ED7">
              <w:rPr>
                <w:b/>
                <w:szCs w:val="22"/>
              </w:rPr>
              <w:t>Surety</w:t>
            </w:r>
          </w:p>
        </w:tc>
        <w:tc>
          <w:tcPr>
            <w:tcW w:w="5491" w:type="dxa"/>
          </w:tcPr>
          <w:p w14:paraId="6225690B" w14:textId="77777777" w:rsidR="00C4194F" w:rsidRPr="00851ED7" w:rsidRDefault="00C4194F" w:rsidP="00793DBE">
            <w:pPr>
              <w:tabs>
                <w:tab w:val="clear" w:pos="720"/>
                <w:tab w:val="clear" w:pos="1440"/>
                <w:tab w:val="clear" w:pos="2160"/>
              </w:tabs>
              <w:suppressAutoHyphens/>
              <w:rPr>
                <w:szCs w:val="22"/>
              </w:rPr>
            </w:pPr>
            <w:r w:rsidRPr="00851ED7">
              <w:rPr>
                <w:szCs w:val="22"/>
              </w:rPr>
              <w:t>The corporation, partnership, or individual, other than the Contractor, executing payment or performance bonds that are furnished to the Owner by the Contractor.</w:t>
            </w:r>
          </w:p>
        </w:tc>
      </w:tr>
      <w:tr w:rsidR="00C4194F" w:rsidRPr="00851ED7" w14:paraId="76C12C82" w14:textId="77777777" w:rsidTr="00793DBE">
        <w:tc>
          <w:tcPr>
            <w:tcW w:w="1256" w:type="dxa"/>
          </w:tcPr>
          <w:p w14:paraId="1C298C2A"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10-61 </w:t>
            </w:r>
          </w:p>
        </w:tc>
        <w:tc>
          <w:tcPr>
            <w:tcW w:w="2613" w:type="dxa"/>
            <w:gridSpan w:val="2"/>
          </w:tcPr>
          <w:p w14:paraId="00F2F364"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Taxilane</w:t>
            </w:r>
          </w:p>
        </w:tc>
        <w:tc>
          <w:tcPr>
            <w:tcW w:w="5491" w:type="dxa"/>
          </w:tcPr>
          <w:p w14:paraId="036FE56D" w14:textId="77777777" w:rsidR="00C4194F" w:rsidRPr="00851ED7" w:rsidRDefault="00C4194F" w:rsidP="00793DBE">
            <w:pPr>
              <w:tabs>
                <w:tab w:val="clear" w:pos="720"/>
                <w:tab w:val="clear" w:pos="1440"/>
                <w:tab w:val="clear" w:pos="2160"/>
              </w:tabs>
              <w:suppressAutoHyphens/>
            </w:pPr>
            <w:r w:rsidRPr="00851ED7">
              <w:rPr>
                <w:szCs w:val="22"/>
              </w:rPr>
              <w:t>A taxiway designed for low speed movement of aircraft between aircraft parking areas and terminal areas.</w:t>
            </w:r>
          </w:p>
        </w:tc>
      </w:tr>
      <w:tr w:rsidR="00C4194F" w:rsidRPr="00851ED7" w14:paraId="1966B477" w14:textId="77777777" w:rsidTr="00793DBE">
        <w:tc>
          <w:tcPr>
            <w:tcW w:w="1256" w:type="dxa"/>
          </w:tcPr>
          <w:p w14:paraId="6BD57F7A"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 xml:space="preserve">10-62 </w:t>
            </w:r>
          </w:p>
        </w:tc>
        <w:tc>
          <w:tcPr>
            <w:tcW w:w="2613" w:type="dxa"/>
            <w:gridSpan w:val="2"/>
          </w:tcPr>
          <w:p w14:paraId="78885CD5" w14:textId="77777777" w:rsidR="00C4194F" w:rsidRPr="00851ED7" w:rsidRDefault="00C4194F" w:rsidP="00793DBE">
            <w:pPr>
              <w:tabs>
                <w:tab w:val="clear" w:pos="720"/>
                <w:tab w:val="clear" w:pos="1440"/>
                <w:tab w:val="clear" w:pos="2160"/>
              </w:tabs>
              <w:suppressAutoHyphens/>
              <w:rPr>
                <w:szCs w:val="22"/>
              </w:rPr>
            </w:pPr>
            <w:r w:rsidRPr="00851ED7">
              <w:rPr>
                <w:b/>
                <w:szCs w:val="22"/>
              </w:rPr>
              <w:t>Taxiway</w:t>
            </w:r>
          </w:p>
        </w:tc>
        <w:tc>
          <w:tcPr>
            <w:tcW w:w="5491" w:type="dxa"/>
          </w:tcPr>
          <w:p w14:paraId="225E5EC7" w14:textId="77777777" w:rsidR="00C4194F" w:rsidRPr="00851ED7" w:rsidRDefault="00C4194F" w:rsidP="00793DBE">
            <w:pPr>
              <w:tabs>
                <w:tab w:val="clear" w:pos="720"/>
                <w:tab w:val="clear" w:pos="1440"/>
                <w:tab w:val="clear" w:pos="2160"/>
              </w:tabs>
              <w:suppressAutoHyphens/>
              <w:rPr>
                <w:szCs w:val="22"/>
              </w:rPr>
            </w:pPr>
            <w:r w:rsidRPr="00851ED7">
              <w:rPr>
                <w:szCs w:val="22"/>
              </w:rPr>
              <w:t>The portion of the air operations area of an airport that has been designated by competent airport authority for movement of aircraft to and from the airport’s runways, aircraft parking areas, and terminal areas.</w:t>
            </w:r>
          </w:p>
        </w:tc>
      </w:tr>
      <w:tr w:rsidR="00C4194F" w:rsidRPr="00851ED7" w14:paraId="00446456" w14:textId="77777777" w:rsidTr="00793DBE">
        <w:tc>
          <w:tcPr>
            <w:tcW w:w="1256" w:type="dxa"/>
          </w:tcPr>
          <w:p w14:paraId="1425E73D"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10-63 </w:t>
            </w:r>
          </w:p>
        </w:tc>
        <w:tc>
          <w:tcPr>
            <w:tcW w:w="2613" w:type="dxa"/>
            <w:gridSpan w:val="2"/>
          </w:tcPr>
          <w:p w14:paraId="0D24D6DF"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Taxiway/Taxilane Safety Area (TSA)</w:t>
            </w:r>
          </w:p>
        </w:tc>
        <w:tc>
          <w:tcPr>
            <w:tcW w:w="5491" w:type="dxa"/>
          </w:tcPr>
          <w:p w14:paraId="5953D5F8" w14:textId="77777777" w:rsidR="00C4194F" w:rsidRPr="00851ED7" w:rsidRDefault="00C4194F" w:rsidP="00793DBE">
            <w:pPr>
              <w:tabs>
                <w:tab w:val="clear" w:pos="720"/>
                <w:tab w:val="clear" w:pos="1440"/>
                <w:tab w:val="clear" w:pos="2160"/>
              </w:tabs>
              <w:suppressAutoHyphens/>
              <w:rPr>
                <w:szCs w:val="22"/>
              </w:rPr>
            </w:pPr>
            <w:r w:rsidRPr="00851ED7">
              <w:rPr>
                <w:szCs w:val="22"/>
              </w:rPr>
              <w:t>A defined surface alongside the taxiway prepared or suitable for reducing the risk of damage to an aircraft.  See the construction safety and phasing plan (CSPP) for limits of the TSA.</w:t>
            </w:r>
          </w:p>
        </w:tc>
      </w:tr>
      <w:tr w:rsidR="00C4194F" w:rsidRPr="00851ED7" w14:paraId="27480B0A" w14:textId="77777777" w:rsidTr="00793DBE">
        <w:tc>
          <w:tcPr>
            <w:tcW w:w="1256" w:type="dxa"/>
          </w:tcPr>
          <w:p w14:paraId="5AC9F788"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10-64 </w:t>
            </w:r>
          </w:p>
        </w:tc>
        <w:tc>
          <w:tcPr>
            <w:tcW w:w="2613" w:type="dxa"/>
            <w:gridSpan w:val="2"/>
          </w:tcPr>
          <w:p w14:paraId="1129F068" w14:textId="77777777" w:rsidR="00C4194F" w:rsidRPr="00851ED7" w:rsidRDefault="00C4194F" w:rsidP="00793DBE">
            <w:pPr>
              <w:tabs>
                <w:tab w:val="clear" w:pos="720"/>
                <w:tab w:val="clear" w:pos="1440"/>
                <w:tab w:val="clear" w:pos="2160"/>
              </w:tabs>
              <w:suppressAutoHyphens/>
              <w:rPr>
                <w:szCs w:val="22"/>
              </w:rPr>
            </w:pPr>
            <w:r w:rsidRPr="00851ED7">
              <w:rPr>
                <w:b/>
                <w:szCs w:val="22"/>
              </w:rPr>
              <w:t>Work</w:t>
            </w:r>
          </w:p>
        </w:tc>
        <w:tc>
          <w:tcPr>
            <w:tcW w:w="5491" w:type="dxa"/>
          </w:tcPr>
          <w:p w14:paraId="10F87909" w14:textId="77777777" w:rsidR="00C4194F" w:rsidRPr="00851ED7" w:rsidRDefault="00C4194F" w:rsidP="00793DBE">
            <w:pPr>
              <w:tabs>
                <w:tab w:val="clear" w:pos="720"/>
                <w:tab w:val="clear" w:pos="1440"/>
                <w:tab w:val="clear" w:pos="2160"/>
              </w:tabs>
              <w:suppressAutoHyphens/>
              <w:rPr>
                <w:szCs w:val="22"/>
              </w:rPr>
            </w:pPr>
            <w:r w:rsidRPr="00851ED7">
              <w:rPr>
                <w:szCs w:val="22"/>
              </w:rPr>
              <w:t>The furnishing of all labor, materials, tools, equipment, and incidentals necessary or convenient to the Contractor’s performance of all duties and obligations imposed by the contract, plans, and specifications.</w:t>
            </w:r>
          </w:p>
        </w:tc>
      </w:tr>
      <w:tr w:rsidR="00C4194F" w:rsidRPr="00851ED7" w14:paraId="6019E663" w14:textId="77777777" w:rsidTr="00793DBE">
        <w:tc>
          <w:tcPr>
            <w:tcW w:w="1256" w:type="dxa"/>
          </w:tcPr>
          <w:p w14:paraId="11DC3E06"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10-65 </w:t>
            </w:r>
          </w:p>
        </w:tc>
        <w:tc>
          <w:tcPr>
            <w:tcW w:w="2613" w:type="dxa"/>
            <w:gridSpan w:val="2"/>
          </w:tcPr>
          <w:p w14:paraId="49443948" w14:textId="77777777" w:rsidR="00C4194F" w:rsidRPr="00851ED7" w:rsidRDefault="00C4194F" w:rsidP="00793DBE">
            <w:pPr>
              <w:tabs>
                <w:tab w:val="clear" w:pos="720"/>
                <w:tab w:val="clear" w:pos="1440"/>
                <w:tab w:val="clear" w:pos="2160"/>
              </w:tabs>
              <w:suppressAutoHyphens/>
              <w:rPr>
                <w:szCs w:val="22"/>
              </w:rPr>
            </w:pPr>
            <w:r w:rsidRPr="00851ED7">
              <w:rPr>
                <w:b/>
                <w:szCs w:val="22"/>
              </w:rPr>
              <w:t>Working day</w:t>
            </w:r>
          </w:p>
        </w:tc>
        <w:tc>
          <w:tcPr>
            <w:tcW w:w="5491" w:type="dxa"/>
          </w:tcPr>
          <w:p w14:paraId="59565579" w14:textId="77777777" w:rsidR="00C4194F" w:rsidRPr="00851ED7" w:rsidRDefault="00C4194F" w:rsidP="00793DBE">
            <w:pPr>
              <w:tabs>
                <w:tab w:val="clear" w:pos="720"/>
                <w:tab w:val="clear" w:pos="1440"/>
                <w:tab w:val="clear" w:pos="2160"/>
              </w:tabs>
              <w:suppressAutoHyphens/>
              <w:rPr>
                <w:szCs w:val="22"/>
              </w:rPr>
            </w:pPr>
            <w:r w:rsidRPr="00851ED7">
              <w:rPr>
                <w:szCs w:val="22"/>
              </w:rPr>
              <w:t>A working day shall be any day other than a legal holiday, Saturday, or Sunday on which the normal working forces of the Contractor may proceed with regular work for at least six (6) hours toward completion of the contract. When work is suspended for causes beyond the Contractor’s control, it will not be counted as a working day. Saturdays, Sundays and holidays on which the Contractor’s forces engage in regular work will be considered as working days.</w:t>
            </w:r>
          </w:p>
        </w:tc>
      </w:tr>
      <w:tr w:rsidR="00C4194F" w:rsidRPr="00851ED7" w14:paraId="32867AA0" w14:textId="77777777" w:rsidTr="00793DBE">
        <w:tc>
          <w:tcPr>
            <w:tcW w:w="1256" w:type="dxa"/>
          </w:tcPr>
          <w:p w14:paraId="5CA83F3A" w14:textId="77777777" w:rsidR="00C4194F" w:rsidRPr="00851ED7" w:rsidRDefault="00C4194F" w:rsidP="00793DBE">
            <w:pPr>
              <w:tabs>
                <w:tab w:val="clear" w:pos="720"/>
                <w:tab w:val="clear" w:pos="1440"/>
                <w:tab w:val="clear" w:pos="2160"/>
              </w:tabs>
              <w:suppressAutoHyphens/>
              <w:rPr>
                <w:b/>
                <w:szCs w:val="22"/>
              </w:rPr>
            </w:pPr>
            <w:r w:rsidRPr="00851ED7">
              <w:rPr>
                <w:b/>
                <w:szCs w:val="22"/>
              </w:rPr>
              <w:t>10-66</w:t>
            </w:r>
          </w:p>
        </w:tc>
        <w:tc>
          <w:tcPr>
            <w:tcW w:w="2613" w:type="dxa"/>
            <w:gridSpan w:val="2"/>
          </w:tcPr>
          <w:p w14:paraId="3D8E770D" w14:textId="77777777" w:rsidR="00C4194F" w:rsidRPr="00851ED7" w:rsidRDefault="00C4194F" w:rsidP="00793DBE">
            <w:pPr>
              <w:tabs>
                <w:tab w:val="clear" w:pos="720"/>
                <w:tab w:val="clear" w:pos="1440"/>
                <w:tab w:val="clear" w:pos="2160"/>
              </w:tabs>
              <w:suppressAutoHyphens/>
              <w:rPr>
                <w:b/>
                <w:szCs w:val="22"/>
              </w:rPr>
            </w:pPr>
            <w:r w:rsidRPr="00851ED7">
              <w:rPr>
                <w:b/>
                <w:szCs w:val="22"/>
              </w:rPr>
              <w:t>Owner Defined terms</w:t>
            </w:r>
          </w:p>
        </w:tc>
        <w:tc>
          <w:tcPr>
            <w:tcW w:w="5491" w:type="dxa"/>
          </w:tcPr>
          <w:p w14:paraId="510E740A" w14:textId="413635AE" w:rsidR="00C4194F" w:rsidRPr="00851ED7" w:rsidRDefault="00C4194F" w:rsidP="00793DBE">
            <w:pPr>
              <w:pStyle w:val="Engineernotebottom"/>
            </w:pPr>
            <w:r>
              <w:rPr>
                <w:szCs w:val="22"/>
              </w:rPr>
              <w:t>See 00 80 00 SC-10-00 Definitions</w:t>
            </w:r>
          </w:p>
        </w:tc>
      </w:tr>
    </w:tbl>
    <w:p w14:paraId="6C1B218A" w14:textId="77777777" w:rsidR="00C4194F" w:rsidRPr="00851ED7" w:rsidRDefault="00C4194F" w:rsidP="00C4194F">
      <w:pPr>
        <w:pStyle w:val="CenteredBoldedEndofSection"/>
        <w:rPr>
          <w:szCs w:val="22"/>
        </w:rPr>
      </w:pPr>
      <w:r w:rsidRPr="00851ED7">
        <w:t>END OF SECTION 10</w:t>
      </w:r>
    </w:p>
    <w:p w14:paraId="67E2AE08" w14:textId="77777777" w:rsidR="00C4194F" w:rsidRPr="00851ED7" w:rsidRDefault="00C4194F" w:rsidP="00C4194F">
      <w:pPr>
        <w:suppressLineNumbers/>
        <w:sectPr w:rsidR="00C4194F" w:rsidRPr="00851ED7" w:rsidSect="00793DBE">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docGrid w:linePitch="360"/>
        </w:sectPr>
      </w:pPr>
    </w:p>
    <w:p w14:paraId="7E3B4F54" w14:textId="77777777" w:rsidR="00C4194F" w:rsidRPr="00851ED7" w:rsidRDefault="00C4194F" w:rsidP="00C4194F">
      <w:pPr>
        <w:pStyle w:val="Heading2"/>
      </w:pPr>
      <w:bookmarkStart w:id="19" w:name="_Ref301942463"/>
      <w:bookmarkStart w:id="20" w:name="_Toc306359456"/>
      <w:bookmarkStart w:id="21" w:name="_Toc358559242"/>
      <w:bookmarkStart w:id="22" w:name="_Toc533170054"/>
      <w:r w:rsidRPr="00851ED7">
        <w:lastRenderedPageBreak/>
        <w:t>Section 20 Proposal Requirements and Conditions</w:t>
      </w:r>
      <w:bookmarkEnd w:id="19"/>
      <w:bookmarkEnd w:id="20"/>
      <w:bookmarkEnd w:id="21"/>
      <w:bookmarkEnd w:id="22"/>
    </w:p>
    <w:p w14:paraId="5C0ACF67" w14:textId="7CCD64FB" w:rsidR="00C4194F" w:rsidRPr="00851ED7" w:rsidRDefault="00C4194F" w:rsidP="00C4194F">
      <w:pPr>
        <w:tabs>
          <w:tab w:val="left" w:pos="-417"/>
          <w:tab w:val="left" w:pos="0"/>
        </w:tabs>
        <w:suppressAutoHyphens/>
        <w:rPr>
          <w:b/>
          <w:szCs w:val="22"/>
        </w:rPr>
      </w:pPr>
      <w:r w:rsidRPr="00851ED7">
        <w:rPr>
          <w:b/>
          <w:szCs w:val="22"/>
        </w:rPr>
        <w:t xml:space="preserve">20-01 Advertisement (Notice to Bidders). </w:t>
      </w:r>
      <w:r>
        <w:rPr>
          <w:b/>
          <w:szCs w:val="22"/>
        </w:rPr>
        <w:t xml:space="preserve">See Specification </w:t>
      </w:r>
      <w:r w:rsidR="00390779">
        <w:rPr>
          <w:b/>
          <w:szCs w:val="22"/>
        </w:rPr>
        <w:t xml:space="preserve">Section </w:t>
      </w:r>
      <w:r>
        <w:rPr>
          <w:b/>
          <w:szCs w:val="22"/>
        </w:rPr>
        <w:t>00 10 00</w:t>
      </w:r>
      <w:r w:rsidR="00390779">
        <w:rPr>
          <w:b/>
          <w:szCs w:val="22"/>
        </w:rPr>
        <w:t xml:space="preserve"> Advertisement for Bids</w:t>
      </w:r>
      <w:r>
        <w:rPr>
          <w:b/>
          <w:szCs w:val="22"/>
        </w:rPr>
        <w:t>.</w:t>
      </w:r>
    </w:p>
    <w:p w14:paraId="1F12FAB9" w14:textId="75F8454A" w:rsidR="00C4194F" w:rsidRPr="00851ED7" w:rsidRDefault="00C4194F" w:rsidP="007A7150">
      <w:pPr>
        <w:tabs>
          <w:tab w:val="left" w:pos="-417"/>
          <w:tab w:val="left" w:pos="0"/>
        </w:tabs>
        <w:suppressAutoHyphens/>
      </w:pPr>
      <w:r w:rsidRPr="00851ED7">
        <w:rPr>
          <w:b/>
          <w:szCs w:val="22"/>
        </w:rPr>
        <w:t>20-02 Qualification of bidders</w:t>
      </w:r>
      <w:r w:rsidRPr="00851ED7">
        <w:rPr>
          <w:szCs w:val="22"/>
        </w:rPr>
        <w:t xml:space="preserve">. </w:t>
      </w:r>
      <w:r w:rsidR="00390779">
        <w:rPr>
          <w:szCs w:val="22"/>
        </w:rPr>
        <w:t>See Specification Section 00 20 00 Instruction to Bidders.</w:t>
      </w:r>
    </w:p>
    <w:p w14:paraId="36294B59" w14:textId="0A0D7488" w:rsidR="00C4194F" w:rsidRPr="00851ED7" w:rsidRDefault="00C4194F" w:rsidP="00C4194F">
      <w:pPr>
        <w:tabs>
          <w:tab w:val="left" w:pos="-417"/>
          <w:tab w:val="left" w:pos="0"/>
        </w:tabs>
        <w:suppressAutoHyphens/>
        <w:rPr>
          <w:szCs w:val="22"/>
        </w:rPr>
      </w:pPr>
      <w:r w:rsidRPr="00851ED7">
        <w:rPr>
          <w:b/>
          <w:szCs w:val="22"/>
        </w:rPr>
        <w:t>20-03 Contents of proposal forms</w:t>
      </w:r>
      <w:r w:rsidRPr="00851ED7">
        <w:rPr>
          <w:szCs w:val="22"/>
        </w:rPr>
        <w:t xml:space="preserve">. </w:t>
      </w:r>
      <w:r w:rsidR="00390779">
        <w:rPr>
          <w:szCs w:val="22"/>
        </w:rPr>
        <w:t>See Specification Section 00 20 00 Instruction to Bidders.</w:t>
      </w:r>
    </w:p>
    <w:p w14:paraId="693C5B63" w14:textId="1B67354D" w:rsidR="00C4194F" w:rsidRPr="00851ED7" w:rsidRDefault="00C4194F" w:rsidP="00C4194F">
      <w:pPr>
        <w:tabs>
          <w:tab w:val="left" w:pos="-417"/>
          <w:tab w:val="left" w:pos="0"/>
        </w:tabs>
        <w:suppressAutoHyphens/>
        <w:rPr>
          <w:szCs w:val="22"/>
        </w:rPr>
      </w:pPr>
    </w:p>
    <w:p w14:paraId="0C21E754" w14:textId="0B497D37" w:rsidR="00C4194F" w:rsidRPr="00851ED7" w:rsidRDefault="00C4194F" w:rsidP="007A7150">
      <w:pPr>
        <w:tabs>
          <w:tab w:val="left" w:pos="-417"/>
          <w:tab w:val="left" w:pos="0"/>
        </w:tabs>
        <w:suppressAutoHyphens/>
        <w:rPr>
          <w:szCs w:val="22"/>
        </w:rPr>
      </w:pPr>
      <w:r w:rsidRPr="00851ED7" w:rsidDel="00FE3A1C">
        <w:t xml:space="preserve"> </w:t>
      </w:r>
      <w:r w:rsidRPr="00851ED7">
        <w:rPr>
          <w:b/>
          <w:szCs w:val="22"/>
        </w:rPr>
        <w:t>20-04 Issuance of proposal forms</w:t>
      </w:r>
      <w:r w:rsidRPr="00851ED7">
        <w:rPr>
          <w:szCs w:val="22"/>
        </w:rPr>
        <w:t xml:space="preserve">. </w:t>
      </w:r>
      <w:r w:rsidR="00390779">
        <w:rPr>
          <w:szCs w:val="22"/>
        </w:rPr>
        <w:t>See Specification Section 00 20 00 Instruction to Bidders.</w:t>
      </w:r>
    </w:p>
    <w:p w14:paraId="0BB43931" w14:textId="0DB55697" w:rsidR="00C4194F" w:rsidRPr="00851ED7" w:rsidRDefault="00C4194F" w:rsidP="00C4194F">
      <w:pPr>
        <w:tabs>
          <w:tab w:val="left" w:pos="-417"/>
          <w:tab w:val="left" w:pos="0"/>
        </w:tabs>
        <w:suppressAutoHyphens/>
        <w:rPr>
          <w:szCs w:val="22"/>
        </w:rPr>
      </w:pPr>
      <w:r w:rsidRPr="00851ED7">
        <w:rPr>
          <w:b/>
          <w:szCs w:val="22"/>
        </w:rPr>
        <w:t>20-05 Interpretation of estimated proposal quantities</w:t>
      </w:r>
      <w:r w:rsidRPr="00851ED7">
        <w:rPr>
          <w:szCs w:val="22"/>
        </w:rPr>
        <w:t xml:space="preserve">. </w:t>
      </w:r>
      <w:r w:rsidR="00390779">
        <w:rPr>
          <w:szCs w:val="22"/>
        </w:rPr>
        <w:t>See Specification Section 00 20 00 Instruction to Bidders.</w:t>
      </w:r>
    </w:p>
    <w:p w14:paraId="1C02BEB5" w14:textId="0D21CD3B" w:rsidR="00C4194F" w:rsidRPr="00851ED7" w:rsidRDefault="00C4194F" w:rsidP="00C4194F">
      <w:pPr>
        <w:tabs>
          <w:tab w:val="left" w:pos="-417"/>
          <w:tab w:val="left" w:pos="0"/>
        </w:tabs>
        <w:suppressAutoHyphens/>
        <w:rPr>
          <w:szCs w:val="22"/>
        </w:rPr>
      </w:pPr>
      <w:r w:rsidRPr="00851ED7">
        <w:rPr>
          <w:b/>
          <w:szCs w:val="22"/>
        </w:rPr>
        <w:t>20-06 Examination of plans, specifications, and site</w:t>
      </w:r>
      <w:r w:rsidRPr="00851ED7">
        <w:rPr>
          <w:szCs w:val="22"/>
        </w:rPr>
        <w:t xml:space="preserve">. </w:t>
      </w:r>
      <w:r w:rsidR="00390779">
        <w:rPr>
          <w:szCs w:val="22"/>
        </w:rPr>
        <w:t>See Specification Section 00 20 00 Instruction to Bidders.</w:t>
      </w:r>
    </w:p>
    <w:p w14:paraId="28243FEB" w14:textId="232FC41B" w:rsidR="00C4194F" w:rsidRPr="00851ED7" w:rsidRDefault="00C4194F" w:rsidP="00C4194F">
      <w:pPr>
        <w:tabs>
          <w:tab w:val="left" w:pos="-417"/>
          <w:tab w:val="left" w:pos="0"/>
        </w:tabs>
        <w:suppressAutoHyphens/>
        <w:rPr>
          <w:szCs w:val="22"/>
        </w:rPr>
      </w:pPr>
      <w:r w:rsidRPr="00851ED7">
        <w:rPr>
          <w:b/>
          <w:szCs w:val="22"/>
        </w:rPr>
        <w:t>20-07 Preparation of proposal</w:t>
      </w:r>
      <w:r w:rsidRPr="00851ED7">
        <w:rPr>
          <w:szCs w:val="22"/>
        </w:rPr>
        <w:t xml:space="preserve">. </w:t>
      </w:r>
      <w:r w:rsidR="00390779">
        <w:rPr>
          <w:szCs w:val="22"/>
        </w:rPr>
        <w:t>See Specification Section 00 20 00 Instruction to Bidders.</w:t>
      </w:r>
    </w:p>
    <w:p w14:paraId="5011BF52" w14:textId="198EF95F" w:rsidR="00C4194F" w:rsidRPr="00851ED7" w:rsidRDefault="00C4194F">
      <w:pPr>
        <w:tabs>
          <w:tab w:val="left" w:pos="-417"/>
          <w:tab w:val="left" w:pos="0"/>
        </w:tabs>
        <w:suppressAutoHyphens/>
        <w:rPr>
          <w:szCs w:val="22"/>
        </w:rPr>
      </w:pPr>
      <w:r w:rsidRPr="00851ED7">
        <w:rPr>
          <w:b/>
          <w:szCs w:val="22"/>
        </w:rPr>
        <w:t>20-08 Responsive and responsible bidder.</w:t>
      </w:r>
      <w:r w:rsidRPr="00851ED7">
        <w:rPr>
          <w:szCs w:val="22"/>
        </w:rPr>
        <w:t xml:space="preserve">  </w:t>
      </w:r>
      <w:r w:rsidR="00390779">
        <w:rPr>
          <w:szCs w:val="22"/>
        </w:rPr>
        <w:t>See Specification Section 00 20 00 Instruction to Bidders.</w:t>
      </w:r>
    </w:p>
    <w:p w14:paraId="7DB766CA" w14:textId="5288A448" w:rsidR="00C4194F" w:rsidRPr="00851ED7" w:rsidRDefault="00C4194F" w:rsidP="00390779">
      <w:pPr>
        <w:tabs>
          <w:tab w:val="left" w:pos="-417"/>
          <w:tab w:val="left" w:pos="0"/>
        </w:tabs>
        <w:suppressAutoHyphens/>
        <w:rPr>
          <w:szCs w:val="22"/>
        </w:rPr>
      </w:pPr>
      <w:r w:rsidRPr="00851ED7">
        <w:rPr>
          <w:b/>
          <w:szCs w:val="22"/>
        </w:rPr>
        <w:t>20-09 Irregular proposals</w:t>
      </w:r>
      <w:r w:rsidRPr="00851ED7">
        <w:rPr>
          <w:szCs w:val="22"/>
        </w:rPr>
        <w:t xml:space="preserve">. </w:t>
      </w:r>
      <w:r w:rsidR="00390779">
        <w:rPr>
          <w:szCs w:val="22"/>
        </w:rPr>
        <w:t>See Specification Section 00 20 00 Instruction to Bidders</w:t>
      </w:r>
      <w:r w:rsidR="00801A5D">
        <w:rPr>
          <w:szCs w:val="22"/>
        </w:rPr>
        <w:t xml:space="preserve"> </w:t>
      </w:r>
      <w:r w:rsidRPr="00851ED7">
        <w:rPr>
          <w:szCs w:val="22"/>
        </w:rPr>
        <w:t>and conforms to local laws and ordinances pertaining to the letting of construction contracts.</w:t>
      </w:r>
    </w:p>
    <w:p w14:paraId="46F5B88B" w14:textId="26F2C7AD" w:rsidR="00C4194F" w:rsidRPr="00851ED7" w:rsidRDefault="00C4194F" w:rsidP="007A7150">
      <w:pPr>
        <w:tabs>
          <w:tab w:val="left" w:pos="-417"/>
          <w:tab w:val="left" w:pos="0"/>
        </w:tabs>
        <w:suppressAutoHyphens/>
      </w:pPr>
      <w:r w:rsidRPr="00851ED7">
        <w:rPr>
          <w:b/>
          <w:szCs w:val="22"/>
        </w:rPr>
        <w:t>20-10 Bid guarantee</w:t>
      </w:r>
      <w:r w:rsidRPr="00851ED7">
        <w:rPr>
          <w:szCs w:val="22"/>
        </w:rPr>
        <w:t xml:space="preserve">. </w:t>
      </w:r>
      <w:r w:rsidR="00390779">
        <w:rPr>
          <w:szCs w:val="22"/>
        </w:rPr>
        <w:t>See Specification Section 00 20 00 Instruction to Bidders.</w:t>
      </w:r>
    </w:p>
    <w:p w14:paraId="5DE31D29" w14:textId="5B88A941" w:rsidR="00C4194F" w:rsidRPr="00851ED7" w:rsidRDefault="00C4194F" w:rsidP="007A7150">
      <w:pPr>
        <w:tabs>
          <w:tab w:val="left" w:pos="-417"/>
          <w:tab w:val="left" w:pos="0"/>
        </w:tabs>
        <w:suppressAutoHyphens/>
      </w:pPr>
      <w:r w:rsidRPr="00851ED7">
        <w:rPr>
          <w:b/>
          <w:szCs w:val="22"/>
        </w:rPr>
        <w:t>20-11 Delivery of proposal.</w:t>
      </w:r>
      <w:r w:rsidRPr="00851ED7">
        <w:rPr>
          <w:szCs w:val="22"/>
        </w:rPr>
        <w:t xml:space="preserve"> </w:t>
      </w:r>
      <w:r>
        <w:t>See Specification 000 20 00 Instruction to Bidders</w:t>
      </w:r>
    </w:p>
    <w:p w14:paraId="642DD111" w14:textId="77777777" w:rsidR="006B2E87" w:rsidRDefault="00C4194F" w:rsidP="00C4194F">
      <w:pPr>
        <w:tabs>
          <w:tab w:val="left" w:pos="-417"/>
          <w:tab w:val="left" w:pos="0"/>
        </w:tabs>
        <w:suppressAutoHyphens/>
        <w:rPr>
          <w:szCs w:val="22"/>
        </w:rPr>
      </w:pPr>
      <w:r w:rsidRPr="00851ED7">
        <w:rPr>
          <w:b/>
          <w:szCs w:val="22"/>
        </w:rPr>
        <w:t>20-12 Withdrawal or revision of proposals</w:t>
      </w:r>
      <w:r w:rsidRPr="00851ED7">
        <w:rPr>
          <w:szCs w:val="22"/>
        </w:rPr>
        <w:t xml:space="preserve">. </w:t>
      </w:r>
      <w:r w:rsidR="00390779">
        <w:rPr>
          <w:szCs w:val="22"/>
        </w:rPr>
        <w:t>See Specification Section 00 20 00 Instruction to Bidders.</w:t>
      </w:r>
    </w:p>
    <w:p w14:paraId="4BB7A2C7" w14:textId="02B7E737" w:rsidR="00C4194F" w:rsidRPr="00851ED7" w:rsidRDefault="00C4194F" w:rsidP="00C4194F">
      <w:pPr>
        <w:tabs>
          <w:tab w:val="left" w:pos="-417"/>
          <w:tab w:val="left" w:pos="0"/>
        </w:tabs>
        <w:suppressAutoHyphens/>
        <w:rPr>
          <w:szCs w:val="22"/>
        </w:rPr>
      </w:pPr>
      <w:r w:rsidRPr="00851ED7">
        <w:rPr>
          <w:b/>
          <w:szCs w:val="22"/>
        </w:rPr>
        <w:t>20-13 Public opening of proposals</w:t>
      </w:r>
      <w:r w:rsidRPr="00851ED7">
        <w:rPr>
          <w:szCs w:val="22"/>
        </w:rPr>
        <w:t xml:space="preserve">. </w:t>
      </w:r>
      <w:r w:rsidR="00390779">
        <w:rPr>
          <w:szCs w:val="22"/>
        </w:rPr>
        <w:t>See Specification Section 00 20 00 Instruction to Bidders.</w:t>
      </w:r>
    </w:p>
    <w:p w14:paraId="7C20689A" w14:textId="25481491" w:rsidR="00C4194F" w:rsidRPr="00851ED7" w:rsidRDefault="00C4194F" w:rsidP="007A7150">
      <w:pPr>
        <w:tabs>
          <w:tab w:val="left" w:pos="-417"/>
          <w:tab w:val="left" w:pos="0"/>
        </w:tabs>
        <w:suppressAutoHyphens/>
        <w:rPr>
          <w:szCs w:val="22"/>
        </w:rPr>
      </w:pPr>
      <w:r w:rsidRPr="00851ED7">
        <w:rPr>
          <w:b/>
          <w:szCs w:val="22"/>
        </w:rPr>
        <w:t>20-14 Disqualification of bidders</w:t>
      </w:r>
      <w:r w:rsidRPr="00851ED7">
        <w:rPr>
          <w:szCs w:val="22"/>
        </w:rPr>
        <w:t xml:space="preserve">. </w:t>
      </w:r>
      <w:r w:rsidR="00390779">
        <w:rPr>
          <w:szCs w:val="22"/>
        </w:rPr>
        <w:t>See Specification Section 00 20 00 Instruction to Bidders.</w:t>
      </w:r>
    </w:p>
    <w:p w14:paraId="4BA1B816" w14:textId="2EAED87B" w:rsidR="00C4194F" w:rsidRPr="00851ED7" w:rsidRDefault="00C4194F">
      <w:r w:rsidRPr="00851ED7">
        <w:rPr>
          <w:rStyle w:val="Boldcharactersonly"/>
        </w:rPr>
        <w:t xml:space="preserve">20-15 Discrepancies and Omissions.  </w:t>
      </w:r>
      <w:r w:rsidR="00390779">
        <w:rPr>
          <w:szCs w:val="22"/>
        </w:rPr>
        <w:t>See Specification Section 00 20 00 Instruction to Bidders.</w:t>
      </w:r>
    </w:p>
    <w:p w14:paraId="162007CD" w14:textId="77777777" w:rsidR="00C4194F" w:rsidRPr="00851ED7" w:rsidRDefault="00C4194F" w:rsidP="00C4194F">
      <w:pPr>
        <w:pStyle w:val="CenteredBoldedEndofSection"/>
      </w:pPr>
      <w:r w:rsidRPr="00851ED7">
        <w:t>END OF SECTION 20</w:t>
      </w:r>
    </w:p>
    <w:p w14:paraId="65D80BDA" w14:textId="77777777" w:rsidR="00C4194F" w:rsidRPr="00851ED7" w:rsidRDefault="00C4194F" w:rsidP="00C4194F">
      <w:pPr>
        <w:pStyle w:val="BlankPage"/>
        <w:suppressLineNumbers/>
      </w:pPr>
      <w:r w:rsidRPr="00851ED7">
        <w:lastRenderedPageBreak/>
        <w:t>Page Intentionally Blank</w:t>
      </w:r>
    </w:p>
    <w:p w14:paraId="2C4B95DE" w14:textId="77777777" w:rsidR="00C4194F" w:rsidRPr="00851ED7" w:rsidRDefault="00C4194F" w:rsidP="00C4194F">
      <w:pPr>
        <w:suppressLineNumbers/>
      </w:pPr>
    </w:p>
    <w:p w14:paraId="6AC14029" w14:textId="77777777" w:rsidR="00C4194F" w:rsidRPr="00851ED7" w:rsidRDefault="00C4194F" w:rsidP="00C4194F">
      <w:pPr>
        <w:suppressLineNumbers/>
        <w:sectPr w:rsidR="00C4194F" w:rsidRPr="00851ED7" w:rsidSect="00793DBE">
          <w:footerReference w:type="even" r:id="rId15"/>
          <w:footerReference w:type="default" r:id="rId16"/>
          <w:headerReference w:type="first" r:id="rId17"/>
          <w:pgSz w:w="12240" w:h="15840" w:code="1"/>
          <w:pgMar w:top="1440" w:right="1440" w:bottom="1440" w:left="1440" w:header="720" w:footer="720" w:gutter="0"/>
          <w:cols w:space="720"/>
          <w:noEndnote/>
          <w:docGrid w:linePitch="360"/>
        </w:sectPr>
      </w:pPr>
      <w:bookmarkStart w:id="23" w:name="_SECTION_30_"/>
      <w:bookmarkStart w:id="24" w:name="_Toc95557399"/>
      <w:bookmarkStart w:id="25" w:name="_Ref291161671"/>
      <w:bookmarkStart w:id="26" w:name="_Ref296928510"/>
      <w:bookmarkStart w:id="27" w:name="_Ref296928527"/>
      <w:bookmarkStart w:id="28" w:name="_Ref296928546"/>
      <w:bookmarkStart w:id="29" w:name="_Ref296934536"/>
      <w:bookmarkStart w:id="30" w:name="_Ref296934549"/>
      <w:bookmarkStart w:id="31" w:name="_Ref296934758"/>
      <w:bookmarkStart w:id="32" w:name="_Ref296934771"/>
      <w:bookmarkStart w:id="33" w:name="_Ref296935572"/>
      <w:bookmarkStart w:id="34" w:name="_Ref296935582"/>
      <w:bookmarkStart w:id="35" w:name="_Ref296935666"/>
      <w:bookmarkStart w:id="36" w:name="_Ref296935926"/>
      <w:bookmarkEnd w:id="23"/>
    </w:p>
    <w:p w14:paraId="12C74EEC" w14:textId="77777777" w:rsidR="00C4194F" w:rsidRPr="00851ED7" w:rsidRDefault="00C4194F" w:rsidP="00C4194F">
      <w:pPr>
        <w:pStyle w:val="Heading2"/>
      </w:pPr>
      <w:bookmarkStart w:id="37" w:name="_Ref301942508"/>
      <w:bookmarkStart w:id="38" w:name="_Toc306359457"/>
      <w:bookmarkStart w:id="39" w:name="_Toc358559243"/>
      <w:bookmarkStart w:id="40" w:name="_Toc533170055"/>
      <w:r w:rsidRPr="00851ED7">
        <w:lastRenderedPageBreak/>
        <w:t>Section 30 Award and Execution of Contract</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6EE80345" w14:textId="7D37E945" w:rsidR="00C4194F" w:rsidRPr="00851ED7" w:rsidRDefault="00C4194F" w:rsidP="007A7150">
      <w:pPr>
        <w:tabs>
          <w:tab w:val="left" w:pos="-417"/>
          <w:tab w:val="left" w:pos="0"/>
        </w:tabs>
        <w:suppressAutoHyphens/>
        <w:spacing w:before="0"/>
        <w:rPr>
          <w:szCs w:val="22"/>
        </w:rPr>
      </w:pPr>
      <w:r w:rsidRPr="00851ED7">
        <w:rPr>
          <w:b/>
          <w:szCs w:val="22"/>
        </w:rPr>
        <w:t>30-01 Consideration of proposals</w:t>
      </w:r>
      <w:r w:rsidRPr="00851ED7">
        <w:rPr>
          <w:szCs w:val="22"/>
        </w:rPr>
        <w:t xml:space="preserve">. </w:t>
      </w:r>
      <w:r w:rsidR="00390779">
        <w:rPr>
          <w:szCs w:val="22"/>
        </w:rPr>
        <w:t>See Specification Section 00 20 00 Instruction to Bidders.</w:t>
      </w:r>
    </w:p>
    <w:p w14:paraId="0F409EA8" w14:textId="2EE5E486" w:rsidR="00C4194F" w:rsidRPr="00851ED7" w:rsidRDefault="00C4194F" w:rsidP="00390779">
      <w:pPr>
        <w:tabs>
          <w:tab w:val="left" w:pos="-417"/>
          <w:tab w:val="left" w:pos="0"/>
        </w:tabs>
        <w:suppressAutoHyphens/>
        <w:rPr>
          <w:szCs w:val="22"/>
        </w:rPr>
      </w:pPr>
      <w:r w:rsidRPr="00851ED7">
        <w:rPr>
          <w:b/>
          <w:szCs w:val="22"/>
        </w:rPr>
        <w:t>30-02 Award of contract</w:t>
      </w:r>
      <w:r w:rsidRPr="00851ED7">
        <w:rPr>
          <w:szCs w:val="22"/>
        </w:rPr>
        <w:t xml:space="preserve">. </w:t>
      </w:r>
      <w:r w:rsidR="00390779">
        <w:rPr>
          <w:szCs w:val="22"/>
        </w:rPr>
        <w:t>See Specification Section 00 20 00 Instruction to Bidders.</w:t>
      </w:r>
    </w:p>
    <w:p w14:paraId="4F5D3A5A" w14:textId="3C71F98C" w:rsidR="00C4194F" w:rsidRPr="00851ED7" w:rsidRDefault="00C4194F" w:rsidP="00C4194F">
      <w:pPr>
        <w:tabs>
          <w:tab w:val="left" w:pos="-417"/>
          <w:tab w:val="left" w:pos="0"/>
        </w:tabs>
        <w:suppressAutoHyphens/>
        <w:rPr>
          <w:szCs w:val="22"/>
        </w:rPr>
      </w:pPr>
      <w:r w:rsidRPr="00851ED7">
        <w:rPr>
          <w:b/>
          <w:szCs w:val="22"/>
        </w:rPr>
        <w:t>30-03 Cancellation of award</w:t>
      </w:r>
      <w:r w:rsidRPr="00851ED7">
        <w:rPr>
          <w:szCs w:val="22"/>
        </w:rPr>
        <w:t xml:space="preserve">. </w:t>
      </w:r>
      <w:r w:rsidR="00390779">
        <w:rPr>
          <w:szCs w:val="22"/>
        </w:rPr>
        <w:t>See Specification Section 00 20 00 Instruction to Bidders.</w:t>
      </w:r>
    </w:p>
    <w:p w14:paraId="46947845" w14:textId="451A7AF4" w:rsidR="00C4194F" w:rsidRPr="00851ED7" w:rsidRDefault="00C4194F" w:rsidP="00C4194F">
      <w:pPr>
        <w:tabs>
          <w:tab w:val="left" w:pos="-417"/>
          <w:tab w:val="left" w:pos="0"/>
        </w:tabs>
        <w:suppressAutoHyphens/>
        <w:rPr>
          <w:szCs w:val="22"/>
        </w:rPr>
      </w:pPr>
      <w:r w:rsidRPr="00851ED7">
        <w:rPr>
          <w:b/>
          <w:szCs w:val="22"/>
        </w:rPr>
        <w:t>30-04 Return of proposal guaranty</w:t>
      </w:r>
      <w:r w:rsidRPr="00851ED7">
        <w:rPr>
          <w:szCs w:val="22"/>
        </w:rPr>
        <w:t xml:space="preserve">. </w:t>
      </w:r>
      <w:r w:rsidR="00390779">
        <w:rPr>
          <w:szCs w:val="22"/>
        </w:rPr>
        <w:t>See Specification Section 00 20 00 Instruction to Bidders.</w:t>
      </w:r>
    </w:p>
    <w:p w14:paraId="48D6C648" w14:textId="0717C12C" w:rsidR="00C4194F" w:rsidRPr="00851ED7" w:rsidRDefault="00C4194F" w:rsidP="00C4194F">
      <w:pPr>
        <w:tabs>
          <w:tab w:val="left" w:pos="-417"/>
          <w:tab w:val="left" w:pos="0"/>
        </w:tabs>
        <w:suppressAutoHyphens/>
        <w:rPr>
          <w:szCs w:val="22"/>
        </w:rPr>
      </w:pPr>
      <w:r w:rsidRPr="00851ED7">
        <w:rPr>
          <w:b/>
          <w:szCs w:val="22"/>
        </w:rPr>
        <w:t>30-05 Requirements of contract bonds</w:t>
      </w:r>
      <w:r w:rsidRPr="00851ED7">
        <w:rPr>
          <w:szCs w:val="22"/>
        </w:rPr>
        <w:t xml:space="preserve">. </w:t>
      </w:r>
      <w:r w:rsidR="00390779">
        <w:rPr>
          <w:szCs w:val="22"/>
        </w:rPr>
        <w:t>See Specification Section 00 20 00 Instruction to Bidders.</w:t>
      </w:r>
    </w:p>
    <w:p w14:paraId="7402E1B6" w14:textId="2E04B964" w:rsidR="00C4194F" w:rsidRPr="00851ED7" w:rsidRDefault="00C4194F" w:rsidP="00C4194F">
      <w:pPr>
        <w:tabs>
          <w:tab w:val="left" w:pos="-417"/>
          <w:tab w:val="left" w:pos="0"/>
        </w:tabs>
        <w:suppressAutoHyphens/>
        <w:rPr>
          <w:szCs w:val="22"/>
        </w:rPr>
      </w:pPr>
      <w:r w:rsidRPr="00851ED7">
        <w:rPr>
          <w:b/>
          <w:szCs w:val="22"/>
        </w:rPr>
        <w:t>30-06 Execution of contract</w:t>
      </w:r>
      <w:r w:rsidRPr="00851ED7">
        <w:rPr>
          <w:szCs w:val="22"/>
        </w:rPr>
        <w:t xml:space="preserve">. </w:t>
      </w:r>
      <w:r w:rsidR="00390779">
        <w:rPr>
          <w:szCs w:val="22"/>
        </w:rPr>
        <w:t>See Specification Section 00 20 00 Instruction to Bidders.</w:t>
      </w:r>
    </w:p>
    <w:p w14:paraId="0AA206D5" w14:textId="337944D5" w:rsidR="00C4194F" w:rsidRPr="00851ED7" w:rsidRDefault="00C4194F" w:rsidP="00C4194F">
      <w:pPr>
        <w:tabs>
          <w:tab w:val="left" w:pos="-417"/>
          <w:tab w:val="left" w:pos="0"/>
        </w:tabs>
        <w:suppressAutoHyphens/>
        <w:rPr>
          <w:szCs w:val="22"/>
        </w:rPr>
      </w:pPr>
      <w:r w:rsidRPr="00851ED7">
        <w:rPr>
          <w:b/>
          <w:szCs w:val="22"/>
        </w:rPr>
        <w:t>30-07 Approval of contract</w:t>
      </w:r>
      <w:r w:rsidRPr="00851ED7">
        <w:rPr>
          <w:szCs w:val="22"/>
        </w:rPr>
        <w:t xml:space="preserve">. </w:t>
      </w:r>
      <w:r w:rsidR="00390779">
        <w:rPr>
          <w:szCs w:val="22"/>
        </w:rPr>
        <w:t>See Specification Section 00 20 00 Instruction to Bidders.</w:t>
      </w:r>
    </w:p>
    <w:p w14:paraId="04ECD7B9" w14:textId="70F31A32" w:rsidR="00C4194F" w:rsidRPr="00851ED7" w:rsidRDefault="00C4194F" w:rsidP="00C4194F">
      <w:pPr>
        <w:keepNext/>
        <w:tabs>
          <w:tab w:val="left" w:pos="-417"/>
          <w:tab w:val="left" w:pos="0"/>
        </w:tabs>
        <w:suppressAutoHyphens/>
        <w:rPr>
          <w:szCs w:val="22"/>
        </w:rPr>
      </w:pPr>
      <w:r w:rsidRPr="00851ED7">
        <w:rPr>
          <w:b/>
          <w:szCs w:val="22"/>
        </w:rPr>
        <w:t>30-08 Failure to execute contract</w:t>
      </w:r>
      <w:r w:rsidRPr="00851ED7">
        <w:rPr>
          <w:szCs w:val="22"/>
        </w:rPr>
        <w:t xml:space="preserve">. </w:t>
      </w:r>
      <w:r w:rsidR="00390779">
        <w:rPr>
          <w:szCs w:val="22"/>
        </w:rPr>
        <w:t>See Specification Section 00 20 00 Instruction to Bidders.</w:t>
      </w:r>
    </w:p>
    <w:p w14:paraId="0D1C8C7B" w14:textId="77777777" w:rsidR="00C4194F" w:rsidRPr="00851ED7" w:rsidRDefault="00C4194F" w:rsidP="00C4194F">
      <w:pPr>
        <w:pStyle w:val="CenteredBoldedEndofSection"/>
      </w:pPr>
      <w:r w:rsidRPr="00851ED7">
        <w:t>END OF SECTION 30</w:t>
      </w:r>
    </w:p>
    <w:p w14:paraId="1B460DF9" w14:textId="77777777" w:rsidR="00C4194F" w:rsidRPr="00851ED7" w:rsidRDefault="00C4194F" w:rsidP="00C4194F">
      <w:pPr>
        <w:pStyle w:val="BlankPage"/>
        <w:suppressLineNumbers/>
      </w:pPr>
      <w:r w:rsidRPr="00851ED7">
        <w:lastRenderedPageBreak/>
        <w:t>Page Intentionally Blank</w:t>
      </w:r>
    </w:p>
    <w:p w14:paraId="6992C147" w14:textId="77777777" w:rsidR="00C4194F" w:rsidRPr="00851ED7" w:rsidRDefault="00C4194F" w:rsidP="00C4194F">
      <w:pPr>
        <w:pStyle w:val="Blankline"/>
        <w:rPr>
          <w:color w:val="auto"/>
        </w:rPr>
      </w:pPr>
    </w:p>
    <w:p w14:paraId="3E0DA6FF" w14:textId="77777777" w:rsidR="00C4194F" w:rsidRPr="00851ED7" w:rsidRDefault="00C4194F" w:rsidP="00C4194F">
      <w:pPr>
        <w:pStyle w:val="Blankline"/>
        <w:rPr>
          <w:color w:val="auto"/>
        </w:rPr>
        <w:sectPr w:rsidR="00C4194F" w:rsidRPr="00851ED7" w:rsidSect="00793DBE">
          <w:footerReference w:type="even" r:id="rId18"/>
          <w:footerReference w:type="default" r:id="rId19"/>
          <w:headerReference w:type="first" r:id="rId20"/>
          <w:pgSz w:w="12240" w:h="15840" w:code="1"/>
          <w:pgMar w:top="1440" w:right="1440" w:bottom="1440" w:left="1440" w:header="720" w:footer="720" w:gutter="0"/>
          <w:cols w:space="720"/>
          <w:noEndnote/>
          <w:docGrid w:linePitch="360"/>
        </w:sectPr>
      </w:pPr>
      <w:bookmarkStart w:id="41" w:name="_SECTION_40_"/>
      <w:bookmarkStart w:id="42" w:name="_Toc95557400"/>
      <w:bookmarkStart w:id="43" w:name="_Ref291161680"/>
      <w:bookmarkStart w:id="44" w:name="_Ref296930924"/>
      <w:bookmarkStart w:id="45" w:name="_Ref296930946"/>
      <w:bookmarkStart w:id="46" w:name="_Ref296934567"/>
      <w:bookmarkStart w:id="47" w:name="_Ref296934797"/>
      <w:bookmarkStart w:id="48" w:name="_Ref296935978"/>
      <w:bookmarkEnd w:id="41"/>
    </w:p>
    <w:p w14:paraId="2CCC5530" w14:textId="77777777" w:rsidR="00C4194F" w:rsidRPr="00851ED7" w:rsidRDefault="00C4194F" w:rsidP="00C4194F">
      <w:pPr>
        <w:pStyle w:val="Heading2"/>
      </w:pPr>
      <w:bookmarkStart w:id="49" w:name="_Ref301942560"/>
      <w:bookmarkStart w:id="50" w:name="_Toc306359458"/>
      <w:bookmarkStart w:id="51" w:name="_Toc358559244"/>
      <w:bookmarkStart w:id="52" w:name="_Toc533170056"/>
      <w:r w:rsidRPr="00851ED7">
        <w:lastRenderedPageBreak/>
        <w:t>Section 40 Scope of Work</w:t>
      </w:r>
      <w:bookmarkEnd w:id="42"/>
      <w:bookmarkEnd w:id="43"/>
      <w:bookmarkEnd w:id="44"/>
      <w:bookmarkEnd w:id="45"/>
      <w:bookmarkEnd w:id="46"/>
      <w:bookmarkEnd w:id="47"/>
      <w:bookmarkEnd w:id="48"/>
      <w:bookmarkEnd w:id="49"/>
      <w:bookmarkEnd w:id="50"/>
      <w:bookmarkEnd w:id="51"/>
      <w:bookmarkEnd w:id="52"/>
    </w:p>
    <w:p w14:paraId="35ECD008" w14:textId="77777777" w:rsidR="00C4194F" w:rsidRPr="00851ED7" w:rsidRDefault="00C4194F" w:rsidP="00C4194F">
      <w:pPr>
        <w:tabs>
          <w:tab w:val="left" w:pos="-417"/>
          <w:tab w:val="left" w:pos="0"/>
        </w:tabs>
        <w:suppressAutoHyphens/>
        <w:rPr>
          <w:szCs w:val="22"/>
        </w:rPr>
      </w:pPr>
      <w:r w:rsidRPr="00851ED7">
        <w:rPr>
          <w:b/>
          <w:szCs w:val="22"/>
        </w:rPr>
        <w:t>40-01 Intent of contract</w:t>
      </w:r>
      <w:r w:rsidRPr="00851ED7">
        <w:rPr>
          <w:szCs w:val="22"/>
        </w:rPr>
        <w:t>. The intent of the contract is to provide for construction and completion, in every detail, of the work described. It is further intended that the Contractor shall furnish all labor, materials, equipment, tools, transportation, and supplies required to complete the work in accordance with the plans, specifications, and terms of the contract.</w:t>
      </w:r>
    </w:p>
    <w:p w14:paraId="58F58238" w14:textId="77777777" w:rsidR="00C4194F" w:rsidRPr="00851ED7" w:rsidRDefault="00C4194F" w:rsidP="00C4194F">
      <w:pPr>
        <w:tabs>
          <w:tab w:val="left" w:pos="-417"/>
          <w:tab w:val="left" w:pos="0"/>
        </w:tabs>
        <w:suppressAutoHyphens/>
        <w:rPr>
          <w:szCs w:val="22"/>
        </w:rPr>
      </w:pPr>
      <w:r w:rsidRPr="00851ED7">
        <w:rPr>
          <w:b/>
          <w:szCs w:val="22"/>
        </w:rPr>
        <w:t>40-02 Alteration of work and quantities</w:t>
      </w:r>
      <w:r w:rsidRPr="00851ED7">
        <w:rPr>
          <w:szCs w:val="22"/>
        </w:rPr>
        <w:t>. The Owner reserves the right to make such changes in quantities and work as may be necessary or desirable to complete, in a satisfactory manner, the original intended work. Unless otherwise specified in the Contract, the Owner’s Engineer or RPR shall be and is hereby authorized to make, in writing, such in-scope alterations in the work and variation of quantities as may be necessary to complete the work, provided such action does not represent a significant change in the character of the work.</w:t>
      </w:r>
    </w:p>
    <w:p w14:paraId="5D918AD7" w14:textId="77777777" w:rsidR="00C4194F" w:rsidRPr="00851ED7" w:rsidRDefault="00C4194F" w:rsidP="00C4194F">
      <w:pPr>
        <w:tabs>
          <w:tab w:val="left" w:pos="-417"/>
          <w:tab w:val="left" w:pos="0"/>
        </w:tabs>
        <w:suppressAutoHyphens/>
        <w:rPr>
          <w:szCs w:val="22"/>
        </w:rPr>
      </w:pPr>
      <w:r w:rsidRPr="00851ED7">
        <w:rPr>
          <w:szCs w:val="22"/>
        </w:rPr>
        <w:t>For purpose of this section, a significant change in character of work means: any change that is outside the current contract scope of work; any change (increase or decrease) in the total contract cost by more than 25%; or any change in the total cost of a major contract item by more than 25%.</w:t>
      </w:r>
    </w:p>
    <w:p w14:paraId="3388348C" w14:textId="77777777" w:rsidR="00C4194F" w:rsidRPr="00851ED7" w:rsidRDefault="00C4194F" w:rsidP="00C4194F">
      <w:pPr>
        <w:tabs>
          <w:tab w:val="left" w:pos="-417"/>
          <w:tab w:val="left" w:pos="0"/>
        </w:tabs>
        <w:suppressAutoHyphens/>
        <w:rPr>
          <w:szCs w:val="22"/>
        </w:rPr>
      </w:pPr>
      <w:r w:rsidRPr="00851ED7">
        <w:rPr>
          <w:szCs w:val="22"/>
        </w:rPr>
        <w:t xml:space="preserve">Work alterations and quantity variances that do not meet the definition of significant change in character of work shall not invalidate the contract nor release the surety.  Contractor agrees to accept payment for such work alterations and quantity variances in accordance with Section 90, paragraph 90-03, </w:t>
      </w:r>
      <w:r w:rsidRPr="00851ED7">
        <w:rPr>
          <w:rStyle w:val="TitleReferenceitalics"/>
        </w:rPr>
        <w:t>Compensation for Altered Quantities</w:t>
      </w:r>
      <w:r w:rsidRPr="00851ED7">
        <w:rPr>
          <w:szCs w:val="22"/>
        </w:rPr>
        <w:t>.</w:t>
      </w:r>
    </w:p>
    <w:p w14:paraId="0B549B8E" w14:textId="77777777" w:rsidR="00C4194F" w:rsidRPr="00851ED7" w:rsidRDefault="00C4194F" w:rsidP="00C4194F">
      <w:pPr>
        <w:tabs>
          <w:tab w:val="left" w:pos="-417"/>
          <w:tab w:val="left" w:pos="0"/>
        </w:tabs>
        <w:suppressAutoHyphens/>
        <w:rPr>
          <w:szCs w:val="22"/>
        </w:rPr>
      </w:pPr>
      <w:r w:rsidRPr="00851ED7">
        <w:rPr>
          <w:szCs w:val="22"/>
        </w:rPr>
        <w:t xml:space="preserve">Should the value of altered work or quantity variance meet the criteria for significant change in character of work, such altered work and quantity variance shall be covered by a supplemental agreement. Supplemental agreements shall also require consent of the Contractor’s surety and separate performance and payment bonds. If the Owner and the Contractor are unable to agree on a unit adjustment for any contract item that requires a supplemental agreement, the Owner reserves the right to terminate the contract with respect to the item and make other arrangements for its completion. </w:t>
      </w:r>
    </w:p>
    <w:p w14:paraId="47E04F02" w14:textId="77777777" w:rsidR="00C4194F" w:rsidRPr="00851ED7" w:rsidRDefault="00C4194F" w:rsidP="00C4194F">
      <w:pPr>
        <w:pStyle w:val="Engineernotetop"/>
      </w:pPr>
      <w:r w:rsidRPr="00851ED7">
        <w:t>************************************************************************************</w:t>
      </w:r>
    </w:p>
    <w:p w14:paraId="0343D0F4" w14:textId="77777777" w:rsidR="00C4194F" w:rsidRPr="00851ED7" w:rsidRDefault="00C4194F" w:rsidP="00C4194F">
      <w:pPr>
        <w:pStyle w:val="EngineerNoteskeepwithnext"/>
      </w:pPr>
      <w:r w:rsidRPr="00851ED7">
        <w:t xml:space="preserve">Applicable federal contract provisions for procurement and contracting under AIP are found on the following website:  </w:t>
      </w:r>
      <w:hyperlink r:id="rId21" w:history="1">
        <w:r w:rsidRPr="00851ED7">
          <w:rPr>
            <w:rStyle w:val="Hyperlink"/>
          </w:rPr>
          <w:t>www.faa.gov/airports/aip/procurement/federal_contract_provisions/</w:t>
        </w:r>
      </w:hyperlink>
    </w:p>
    <w:p w14:paraId="5BB3D038" w14:textId="77777777" w:rsidR="00C4194F" w:rsidRPr="00851ED7" w:rsidRDefault="00C4194F" w:rsidP="00C4194F">
      <w:pPr>
        <w:pStyle w:val="Engineernotebottom"/>
      </w:pPr>
      <w:r w:rsidRPr="00851ED7">
        <w:t>************************************************************************************</w:t>
      </w:r>
    </w:p>
    <w:p w14:paraId="1C47DB4D" w14:textId="77777777" w:rsidR="00C4194F" w:rsidRPr="00851ED7" w:rsidRDefault="00C4194F" w:rsidP="00C4194F">
      <w:pPr>
        <w:tabs>
          <w:tab w:val="left" w:pos="-417"/>
          <w:tab w:val="left" w:pos="0"/>
        </w:tabs>
        <w:suppressAutoHyphens/>
        <w:rPr>
          <w:szCs w:val="22"/>
        </w:rPr>
      </w:pPr>
      <w:r w:rsidRPr="00851ED7">
        <w:rPr>
          <w:b/>
          <w:szCs w:val="22"/>
        </w:rPr>
        <w:t>40-03 Omitted items</w:t>
      </w:r>
      <w:r w:rsidRPr="00851ED7">
        <w:rPr>
          <w:szCs w:val="22"/>
        </w:rPr>
        <w:t>. The Owner, the Owner’s Engineer or the RPR may provide written notice to the Contractor to omit from the work any contract item that does not meet the definition of major contract item. Major contract items may be omitted by a supplemental agreement. Such omission of contract items shall not invalidate any other contract provision or requirement.</w:t>
      </w:r>
    </w:p>
    <w:p w14:paraId="0BB4D31F" w14:textId="77777777" w:rsidR="00C4194F" w:rsidRPr="00851ED7" w:rsidRDefault="00C4194F" w:rsidP="00C4194F">
      <w:pPr>
        <w:tabs>
          <w:tab w:val="left" w:pos="-417"/>
          <w:tab w:val="left" w:pos="0"/>
        </w:tabs>
        <w:suppressAutoHyphens/>
        <w:rPr>
          <w:szCs w:val="22"/>
        </w:rPr>
      </w:pPr>
      <w:r w:rsidRPr="00851ED7">
        <w:rPr>
          <w:szCs w:val="22"/>
        </w:rPr>
        <w:t xml:space="preserve">Should a contract item be omitted or otherwise ordered to be non-performed, the Contractor shall be paid for all work performed toward completion of such item prior to the date of the order to omit such item. Payment for work performed shall be in accordance with Section 90, paragraph 90-04, </w:t>
      </w:r>
      <w:r w:rsidRPr="00851ED7">
        <w:rPr>
          <w:rStyle w:val="TitleReferenceitalics"/>
        </w:rPr>
        <w:t>Payment for Omitted Items</w:t>
      </w:r>
      <w:r w:rsidRPr="00851ED7">
        <w:rPr>
          <w:szCs w:val="22"/>
        </w:rPr>
        <w:t>.</w:t>
      </w:r>
    </w:p>
    <w:p w14:paraId="3313FDF1" w14:textId="77777777" w:rsidR="00C4194F" w:rsidRPr="00851ED7" w:rsidRDefault="00C4194F" w:rsidP="00C4194F">
      <w:pPr>
        <w:tabs>
          <w:tab w:val="left" w:pos="-417"/>
          <w:tab w:val="left" w:pos="0"/>
        </w:tabs>
        <w:suppressAutoHyphens/>
        <w:rPr>
          <w:szCs w:val="22"/>
        </w:rPr>
      </w:pPr>
      <w:r w:rsidRPr="00851ED7">
        <w:rPr>
          <w:b/>
          <w:szCs w:val="22"/>
        </w:rPr>
        <w:t>40-04 Extra work</w:t>
      </w:r>
      <w:r w:rsidRPr="00851ED7">
        <w:rPr>
          <w:szCs w:val="22"/>
        </w:rPr>
        <w:t xml:space="preserve">. Should acceptable completion of the contract require the Contractor to perform an item of work not provided for in the awarded contract as previously modified by change order or </w:t>
      </w:r>
      <w:r w:rsidRPr="00851ED7">
        <w:rPr>
          <w:szCs w:val="22"/>
        </w:rPr>
        <w:lastRenderedPageBreak/>
        <w:t>supplemental agreement, Owner may issue a Change Order to cover the necessary extra work. Change orders for extra work shall contain agreed unit prices for performing the change order work in accordance with the requirements specified in the order, and shall contain any adjustment to the contract time that, in the RPR’s opinion, is necessary for completion of the extra work.</w:t>
      </w:r>
    </w:p>
    <w:p w14:paraId="2101CA70" w14:textId="77777777" w:rsidR="00C4194F" w:rsidRPr="00851ED7" w:rsidRDefault="00C4194F" w:rsidP="00C4194F">
      <w:pPr>
        <w:tabs>
          <w:tab w:val="left" w:pos="-417"/>
          <w:tab w:val="left" w:pos="0"/>
        </w:tabs>
        <w:suppressAutoHyphens/>
        <w:rPr>
          <w:szCs w:val="22"/>
        </w:rPr>
      </w:pPr>
      <w:r w:rsidRPr="00851ED7">
        <w:rPr>
          <w:szCs w:val="22"/>
        </w:rPr>
        <w:t xml:space="preserve">When determined by the RPR to be in the Owner’s best interest, the RPR may order the Contractor to proceed with extra work as provided in Section 90, paragraph 90-05, </w:t>
      </w:r>
      <w:r w:rsidRPr="00851ED7">
        <w:rPr>
          <w:rStyle w:val="TitleReferenceitalics"/>
        </w:rPr>
        <w:t>Payment for Extra Work</w:t>
      </w:r>
      <w:r w:rsidRPr="00851ED7">
        <w:rPr>
          <w:szCs w:val="22"/>
        </w:rPr>
        <w:t xml:space="preserve">. Extra work that is necessary for acceptable completion of the project, but is not within the general scope of the work covered by the original contract shall be covered by a supplemental agreement as defined in Section 10, paragraph 10-59, </w:t>
      </w:r>
      <w:r w:rsidRPr="00851ED7">
        <w:rPr>
          <w:rStyle w:val="TitleReferenceitalics"/>
        </w:rPr>
        <w:t>Supplemental Agreement</w:t>
      </w:r>
      <w:r w:rsidRPr="00851ED7">
        <w:rPr>
          <w:szCs w:val="22"/>
        </w:rPr>
        <w:t>.</w:t>
      </w:r>
    </w:p>
    <w:p w14:paraId="5CBFF3E4" w14:textId="77777777" w:rsidR="00C4194F" w:rsidRPr="00851ED7" w:rsidRDefault="00C4194F" w:rsidP="00C4194F">
      <w:pPr>
        <w:tabs>
          <w:tab w:val="left" w:pos="-417"/>
          <w:tab w:val="left" w:pos="0"/>
        </w:tabs>
        <w:suppressAutoHyphens/>
        <w:rPr>
          <w:szCs w:val="22"/>
        </w:rPr>
      </w:pPr>
      <w:r w:rsidRPr="00851ED7">
        <w:rPr>
          <w:szCs w:val="22"/>
        </w:rPr>
        <w:t>If extra work is essential to maintaining the project critical path, RPR may order the Contractor to commence the extra work under a Time and Material contract method. Once sufficient detail is available to establish the level of effort necessary for the extra work, the Owner shall initiate a change order or supplemental agreement to cover the extra work.</w:t>
      </w:r>
    </w:p>
    <w:p w14:paraId="4AFC5D6D" w14:textId="77777777" w:rsidR="00C4194F" w:rsidRPr="00851ED7" w:rsidRDefault="00C4194F" w:rsidP="00C4194F">
      <w:pPr>
        <w:tabs>
          <w:tab w:val="left" w:pos="-417"/>
          <w:tab w:val="left" w:pos="0"/>
        </w:tabs>
        <w:suppressAutoHyphens/>
        <w:rPr>
          <w:szCs w:val="22"/>
        </w:rPr>
      </w:pPr>
      <w:r w:rsidRPr="00851ED7">
        <w:rPr>
          <w:szCs w:val="22"/>
        </w:rPr>
        <w:t>Any claim for payment of extra work that is not covered by written agreement (change order or supplemental agreement) shall be rejected by the Owner.</w:t>
      </w:r>
    </w:p>
    <w:p w14:paraId="508744C1" w14:textId="77777777" w:rsidR="00C4194F" w:rsidRPr="00851ED7" w:rsidRDefault="00C4194F" w:rsidP="00C4194F">
      <w:r w:rsidRPr="00851ED7">
        <w:rPr>
          <w:b/>
        </w:rPr>
        <w:t>40-05 Maintenance of traffic</w:t>
      </w:r>
      <w:r w:rsidRPr="00851ED7">
        <w:t>. It is the explicit intention of the contract that the safety of aircraft, as well as the Contractor’s equipment and personnel, is the most important consideration.  The Contractor shall maintain traffic in the manner detailed in the Construction Safety and Phasing Plan (CSPP).</w:t>
      </w:r>
    </w:p>
    <w:p w14:paraId="70658723"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a. </w:t>
      </w:r>
      <w:r w:rsidRPr="00851ED7">
        <w:rPr>
          <w:szCs w:val="22"/>
        </w:rPr>
        <w:t xml:space="preserve">It is understood and agreed that the Contractor shall provide for the free and unobstructed movement of aircraft in the air operations areas (AOAs) of the airport with respect to their own operations and the operations of all subcontractors as specified in Section 80, paragraph 80-04, </w:t>
      </w:r>
      <w:r w:rsidRPr="00851ED7">
        <w:rPr>
          <w:rStyle w:val="TitleReferenceitalics"/>
        </w:rPr>
        <w:t>Limitation of Operations</w:t>
      </w:r>
      <w:r w:rsidRPr="00851ED7">
        <w:rPr>
          <w:szCs w:val="22"/>
        </w:rPr>
        <w:t xml:space="preserve">. It is further understood and agreed that the Contractor shall provide for the uninterrupted operation of visual and electronic signals (including power supplies thereto) used in the guidance of aircraft while operating to, from, and upon the airport as specified in Section 70, paragraph 70-15, </w:t>
      </w:r>
      <w:r w:rsidRPr="00851ED7">
        <w:rPr>
          <w:rStyle w:val="TitleReferenceitalics"/>
        </w:rPr>
        <w:t>Contractor’s Responsibility for Utility Service and Facilities of Others</w:t>
      </w:r>
      <w:r w:rsidRPr="00851ED7">
        <w:rPr>
          <w:szCs w:val="22"/>
        </w:rPr>
        <w:t>.</w:t>
      </w:r>
    </w:p>
    <w:p w14:paraId="01FE408E"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b. </w:t>
      </w:r>
      <w:r w:rsidRPr="00851ED7">
        <w:rPr>
          <w:szCs w:val="22"/>
        </w:rPr>
        <w:t>With respect to their own operations and the operations of all subcontractors, the Contractor shall provide marking, lighting, and other acceptable means of identifying personnel, equipment, vehicles, storage areas, and any work area or condition that may be hazardous to the operation of aircraft, fire-rescue equipment, or maintenance vehicles at the airport in accordance with the construction safety and phasing plan (CSPP) and the safety plan compliance document (SPCD).</w:t>
      </w:r>
    </w:p>
    <w:p w14:paraId="190E2422" w14:textId="396A53D6" w:rsidR="00C4194F" w:rsidRPr="00851ED7" w:rsidRDefault="00C4194F" w:rsidP="00C4194F">
      <w:pPr>
        <w:tabs>
          <w:tab w:val="left" w:pos="-417"/>
          <w:tab w:val="left" w:pos="0"/>
        </w:tabs>
        <w:suppressAutoHyphens/>
        <w:ind w:firstLine="360"/>
        <w:rPr>
          <w:szCs w:val="22"/>
        </w:rPr>
      </w:pPr>
      <w:r w:rsidRPr="00851ED7">
        <w:rPr>
          <w:b/>
          <w:szCs w:val="22"/>
        </w:rPr>
        <w:t>c.</w:t>
      </w:r>
      <w:r w:rsidRPr="00851ED7">
        <w:rPr>
          <w:szCs w:val="22"/>
        </w:rPr>
        <w:t xml:space="preserve"> When the contract requires the maintenance of an existing road, street, or highway during the Contractor’s performance of work that is otherwise provided for in the contract, plans, and specifications, the Contractor shall keep the road, street, or highway open to all traffic and shall provide maintenance as may be required to accommodate traffic. The Contractor, at their expense, shall be responsible for the repair to equal or better than preconstruction conditions of any damage caused by the Contractor’s equipment and personnel.  The Contractor shall furnish, erect, and maintain barricades, warning signs, flag person, and other traffic control devices in reasonable conformity with the Manual on Uniform Traffic Control Devices (MUTCD) (</w:t>
      </w:r>
      <w:hyperlink r:id="rId22" w:history="1">
        <w:r w:rsidRPr="00851ED7">
          <w:rPr>
            <w:rStyle w:val="Links"/>
          </w:rPr>
          <w:t>http://mutcd.fhwa.dot.gov/</w:t>
        </w:r>
      </w:hyperlink>
      <w:r w:rsidRPr="00851ED7">
        <w:rPr>
          <w:szCs w:val="22"/>
        </w:rPr>
        <w:t xml:space="preserve">), unless otherwise specified. The Contractor shall also construct and maintain in a safe condition any temporary connections necessary for ingress to and egress from abutting property or intersecting roads, streets or highways. </w:t>
      </w:r>
    </w:p>
    <w:p w14:paraId="4E8CF76E" w14:textId="77777777" w:rsidR="00C4194F" w:rsidRPr="00851ED7" w:rsidRDefault="00C4194F" w:rsidP="00C4194F">
      <w:pPr>
        <w:tabs>
          <w:tab w:val="left" w:pos="-417"/>
          <w:tab w:val="left" w:pos="0"/>
        </w:tabs>
        <w:suppressAutoHyphens/>
        <w:rPr>
          <w:szCs w:val="22"/>
        </w:rPr>
      </w:pPr>
      <w:r w:rsidRPr="00851ED7">
        <w:rPr>
          <w:b/>
          <w:szCs w:val="22"/>
        </w:rPr>
        <w:t>40-06 Removal of existing structures</w:t>
      </w:r>
      <w:r w:rsidRPr="00851ED7">
        <w:rPr>
          <w:szCs w:val="22"/>
        </w:rPr>
        <w:t>. All existing structures encountered within the established lines, grades, or grading sections shall be removed by the Contractor, unless such existing structures are otherwise specified to be relocated, adjusted up or down, salvaged, abandoned in place, reused in the work or to remain in place. The cost of removing such existing structures shall not be measured or paid for directly, but shall be included in the various contract items.</w:t>
      </w:r>
    </w:p>
    <w:p w14:paraId="10FD10F4" w14:textId="77777777" w:rsidR="00C4194F" w:rsidRPr="00851ED7" w:rsidRDefault="00C4194F" w:rsidP="00C4194F">
      <w:pPr>
        <w:tabs>
          <w:tab w:val="left" w:pos="-417"/>
          <w:tab w:val="left" w:pos="0"/>
        </w:tabs>
        <w:suppressAutoHyphens/>
        <w:rPr>
          <w:szCs w:val="22"/>
        </w:rPr>
      </w:pPr>
      <w:r w:rsidRPr="00851ED7">
        <w:rPr>
          <w:szCs w:val="22"/>
        </w:rPr>
        <w:lastRenderedPageBreak/>
        <w:t>Should the Contractor encounter an existing structure (above or below ground) in the work for which the disposition is not indicated on the plans, the Resident Project Representative (RPR) shall be notified prior to disturbing such structure. The disposition of existing structures so encountered shall be immediately determined by the RPR in accordance with the provisions of the contract.</w:t>
      </w:r>
    </w:p>
    <w:p w14:paraId="578019E2" w14:textId="77777777" w:rsidR="00C4194F" w:rsidRPr="00851ED7" w:rsidRDefault="00C4194F" w:rsidP="00C4194F">
      <w:pPr>
        <w:tabs>
          <w:tab w:val="left" w:pos="-417"/>
          <w:tab w:val="left" w:pos="0"/>
        </w:tabs>
        <w:suppressAutoHyphens/>
        <w:rPr>
          <w:szCs w:val="22"/>
        </w:rPr>
      </w:pPr>
      <w:r w:rsidRPr="00851ED7">
        <w:rPr>
          <w:szCs w:val="22"/>
        </w:rPr>
        <w:t xml:space="preserve">Except as provided in Section 40, paragraph 40-07, </w:t>
      </w:r>
      <w:r w:rsidRPr="00851ED7">
        <w:rPr>
          <w:rStyle w:val="TitleReferenceitalics"/>
        </w:rPr>
        <w:t>Rights in and Use of Materials Found in the Work</w:t>
      </w:r>
      <w:r w:rsidRPr="00851ED7">
        <w:rPr>
          <w:szCs w:val="22"/>
        </w:rPr>
        <w:t>, it is intended that all existing materials or structures that may be encountered (within the lines, grades, or grading sections established for completion of the work) shall be used in the work as otherwise provided for in the contract and shall remain the property of the Owner when so used in the work.</w:t>
      </w:r>
    </w:p>
    <w:p w14:paraId="791D9499" w14:textId="77777777" w:rsidR="00C4194F" w:rsidRPr="00851ED7" w:rsidRDefault="00C4194F" w:rsidP="00C4194F">
      <w:pPr>
        <w:tabs>
          <w:tab w:val="left" w:pos="-417"/>
          <w:tab w:val="left" w:pos="0"/>
        </w:tabs>
        <w:suppressAutoHyphens/>
        <w:rPr>
          <w:szCs w:val="22"/>
        </w:rPr>
      </w:pPr>
      <w:r w:rsidRPr="00851ED7">
        <w:rPr>
          <w:b/>
          <w:szCs w:val="22"/>
        </w:rPr>
        <w:t>40-07 Rights in and use of materials found in the work</w:t>
      </w:r>
      <w:r w:rsidRPr="00851ED7">
        <w:rPr>
          <w:szCs w:val="22"/>
        </w:rPr>
        <w:t>. Should the Contractor encounter any material such as (but not restricted to) sand, stone, gravel, slag, or concrete slabs within the established lines, grades, or grading sections, the use of which is intended by the terms of the contract to be embankment, the Contractor may at their own option either:</w:t>
      </w:r>
    </w:p>
    <w:p w14:paraId="7EDABC92" w14:textId="77777777" w:rsidR="00C4194F" w:rsidRPr="00851ED7" w:rsidRDefault="00C4194F" w:rsidP="00C4194F">
      <w:pPr>
        <w:pStyle w:val="Indent"/>
        <w:rPr>
          <w:szCs w:val="22"/>
        </w:rPr>
      </w:pPr>
      <w:r w:rsidRPr="00851ED7">
        <w:rPr>
          <w:b/>
          <w:szCs w:val="22"/>
        </w:rPr>
        <w:t>a.</w:t>
      </w:r>
      <w:r w:rsidRPr="00851ED7">
        <w:rPr>
          <w:szCs w:val="22"/>
        </w:rPr>
        <w:t xml:space="preserve"> Use such material in another contract item, providing such use is approved by the RPR and is in conformance with the contract specifications applicable to such use; or,</w:t>
      </w:r>
    </w:p>
    <w:p w14:paraId="28812B25" w14:textId="77777777" w:rsidR="00C4194F" w:rsidRPr="00851ED7" w:rsidRDefault="00C4194F" w:rsidP="00C4194F">
      <w:pPr>
        <w:pStyle w:val="Indent"/>
        <w:rPr>
          <w:szCs w:val="22"/>
        </w:rPr>
      </w:pPr>
      <w:r w:rsidRPr="00851ED7">
        <w:rPr>
          <w:b/>
          <w:szCs w:val="22"/>
        </w:rPr>
        <w:t>b.</w:t>
      </w:r>
      <w:r w:rsidRPr="00851ED7">
        <w:rPr>
          <w:szCs w:val="22"/>
        </w:rPr>
        <w:t xml:space="preserve"> Remove such material from the site, upon written approval of the RPR; or</w:t>
      </w:r>
    </w:p>
    <w:p w14:paraId="7E60F8E3" w14:textId="77777777" w:rsidR="00C4194F" w:rsidRPr="00851ED7" w:rsidRDefault="00C4194F" w:rsidP="00C4194F">
      <w:pPr>
        <w:pStyle w:val="Indent"/>
        <w:rPr>
          <w:szCs w:val="22"/>
        </w:rPr>
      </w:pPr>
      <w:r w:rsidRPr="00851ED7">
        <w:rPr>
          <w:b/>
          <w:szCs w:val="22"/>
        </w:rPr>
        <w:t>c.</w:t>
      </w:r>
      <w:r w:rsidRPr="00851ED7">
        <w:rPr>
          <w:szCs w:val="22"/>
        </w:rPr>
        <w:t xml:space="preserve"> Use such material for the Contractor’s own temporary construction on site; or,</w:t>
      </w:r>
    </w:p>
    <w:p w14:paraId="6939237C" w14:textId="77777777" w:rsidR="00C4194F" w:rsidRPr="00851ED7" w:rsidRDefault="00C4194F" w:rsidP="00C4194F">
      <w:pPr>
        <w:pStyle w:val="Indent"/>
        <w:rPr>
          <w:szCs w:val="22"/>
        </w:rPr>
      </w:pPr>
      <w:r w:rsidRPr="00851ED7">
        <w:rPr>
          <w:b/>
          <w:szCs w:val="22"/>
        </w:rPr>
        <w:t>d.</w:t>
      </w:r>
      <w:r w:rsidRPr="00851ED7">
        <w:rPr>
          <w:szCs w:val="22"/>
        </w:rPr>
        <w:t xml:space="preserve"> Use such material as intended by the terms of the contract.</w:t>
      </w:r>
    </w:p>
    <w:p w14:paraId="5013322C" w14:textId="77777777" w:rsidR="00C4194F" w:rsidRPr="00851ED7" w:rsidRDefault="00C4194F" w:rsidP="00C4194F">
      <w:pPr>
        <w:tabs>
          <w:tab w:val="left" w:pos="-417"/>
          <w:tab w:val="left" w:pos="0"/>
        </w:tabs>
        <w:suppressAutoHyphens/>
        <w:rPr>
          <w:szCs w:val="22"/>
        </w:rPr>
      </w:pPr>
      <w:r w:rsidRPr="00851ED7">
        <w:rPr>
          <w:szCs w:val="22"/>
        </w:rPr>
        <w:t>Should the Contractor wish to exercise option a., b., or c., the Contractor shall request the RPR’s approval in advance of such use.</w:t>
      </w:r>
    </w:p>
    <w:p w14:paraId="0B78B1EE" w14:textId="77777777" w:rsidR="00C4194F" w:rsidRPr="00851ED7" w:rsidRDefault="00C4194F" w:rsidP="00C4194F">
      <w:pPr>
        <w:tabs>
          <w:tab w:val="left" w:pos="-417"/>
          <w:tab w:val="left" w:pos="0"/>
        </w:tabs>
        <w:suppressAutoHyphens/>
        <w:rPr>
          <w:szCs w:val="22"/>
        </w:rPr>
      </w:pPr>
      <w:r w:rsidRPr="00851ED7">
        <w:rPr>
          <w:szCs w:val="22"/>
        </w:rPr>
        <w:t>Should the RPR approve the Contractor’s request to exercise option a., b., or c., the Contractor shall be paid for the excavation or removal of such material at the applicable contract price. The Contractor shall replace, at their expense, such removed or excavated material with an agreed equal volume of material that is acceptable for use in constructing embankment, backfills, or otherwise to the extent that such replacement material is needed to complete the contract work. The Contractor shall not be charged for use of such material used in the work or removed from the site.</w:t>
      </w:r>
    </w:p>
    <w:p w14:paraId="304EB92D" w14:textId="77777777" w:rsidR="00C4194F" w:rsidRPr="00851ED7" w:rsidRDefault="00C4194F" w:rsidP="00C4194F">
      <w:pPr>
        <w:tabs>
          <w:tab w:val="left" w:pos="-417"/>
          <w:tab w:val="left" w:pos="0"/>
        </w:tabs>
        <w:suppressAutoHyphens/>
        <w:rPr>
          <w:szCs w:val="22"/>
        </w:rPr>
      </w:pPr>
      <w:r w:rsidRPr="00851ED7">
        <w:rPr>
          <w:szCs w:val="22"/>
        </w:rPr>
        <w:t>Should the RPR approve the Contractor’s exercise of option a., the Contractor shall be paid, at the applicable contract price, for furnishing and installing such material in accordance with requirements of the contract item in which the material is used.</w:t>
      </w:r>
    </w:p>
    <w:p w14:paraId="5722B249" w14:textId="77777777" w:rsidR="00C4194F" w:rsidRPr="00851ED7" w:rsidRDefault="00C4194F" w:rsidP="00C4194F">
      <w:pPr>
        <w:tabs>
          <w:tab w:val="left" w:pos="-417"/>
          <w:tab w:val="left" w:pos="0"/>
        </w:tabs>
        <w:suppressAutoHyphens/>
        <w:rPr>
          <w:szCs w:val="22"/>
        </w:rPr>
      </w:pPr>
      <w:r w:rsidRPr="00851ED7">
        <w:rPr>
          <w:szCs w:val="22"/>
        </w:rPr>
        <w:t>It is understood and agreed that the Contractor shall make no claim for delays by reason of their own exercise of option a., b., or c.</w:t>
      </w:r>
    </w:p>
    <w:p w14:paraId="691E8A89" w14:textId="77777777" w:rsidR="00C4194F" w:rsidRPr="00851ED7" w:rsidRDefault="00C4194F" w:rsidP="00C4194F">
      <w:pPr>
        <w:tabs>
          <w:tab w:val="left" w:pos="-417"/>
          <w:tab w:val="left" w:pos="0"/>
        </w:tabs>
        <w:suppressAutoHyphens/>
        <w:rPr>
          <w:szCs w:val="22"/>
        </w:rPr>
      </w:pPr>
      <w:r w:rsidRPr="00851ED7">
        <w:rPr>
          <w:szCs w:val="22"/>
        </w:rPr>
        <w:t>The Contractor shall not excavate, remove, or otherwise disturb any material, structure, or part of a structure which is located outside the lines, grades, or grading sections established for the work, except where such excavation or removal is provided for in the contract, plans, or specifications.</w:t>
      </w:r>
    </w:p>
    <w:p w14:paraId="367B5708" w14:textId="77777777" w:rsidR="00C4194F" w:rsidRPr="00851ED7" w:rsidRDefault="00C4194F" w:rsidP="00C4194F">
      <w:pPr>
        <w:tabs>
          <w:tab w:val="left" w:pos="-417"/>
          <w:tab w:val="left" w:pos="0"/>
        </w:tabs>
        <w:suppressAutoHyphens/>
        <w:rPr>
          <w:szCs w:val="22"/>
        </w:rPr>
      </w:pPr>
      <w:r w:rsidRPr="00851ED7">
        <w:rPr>
          <w:b/>
          <w:szCs w:val="22"/>
        </w:rPr>
        <w:t>40-08 Final cleanup</w:t>
      </w:r>
      <w:r w:rsidRPr="00851ED7">
        <w:rPr>
          <w:szCs w:val="22"/>
        </w:rPr>
        <w:t>. Upon completion of the work and before acceptance and final payment will be made, the Contractor shall remove from the site all machinery, equipment, surplus and discarded materials, rubbish, temporary structures, and stumps or portions of trees. The Contractor shall cut all brush and woods within the limits indicated and shall leave the site in a neat and presentable condition. Material cleared from the site and deposited on adjacent property will not be considered as having been disposed of satisfactorily, unless the Contractor has obtained the written permission of the property Owner.</w:t>
      </w:r>
      <w:r>
        <w:rPr>
          <w:szCs w:val="22"/>
        </w:rPr>
        <w:t xml:space="preserve">  </w:t>
      </w:r>
      <w:r w:rsidRPr="00801A5D">
        <w:rPr>
          <w:szCs w:val="22"/>
          <w:highlight w:val="yellow"/>
        </w:rPr>
        <w:t>See Specification 01 74 00 for additional requirements.</w:t>
      </w:r>
    </w:p>
    <w:p w14:paraId="34C69A7C" w14:textId="77777777" w:rsidR="00C4194F" w:rsidRPr="00851ED7" w:rsidRDefault="00C4194F" w:rsidP="00C4194F">
      <w:pPr>
        <w:pStyle w:val="CenteredBoldedEndofSection"/>
      </w:pPr>
      <w:r w:rsidRPr="00851ED7">
        <w:t>END OF SECTION 40</w:t>
      </w:r>
    </w:p>
    <w:p w14:paraId="422152F3" w14:textId="77777777" w:rsidR="00C4194F" w:rsidRPr="00851ED7" w:rsidRDefault="00C4194F" w:rsidP="00C4194F">
      <w:pPr>
        <w:suppressLineNumbers/>
        <w:rPr>
          <w:szCs w:val="22"/>
        </w:rPr>
      </w:pPr>
      <w:bookmarkStart w:id="53" w:name="_SECTION_50_"/>
      <w:bookmarkStart w:id="54" w:name="_Toc95557401"/>
      <w:bookmarkStart w:id="55" w:name="_Ref291161688"/>
      <w:bookmarkStart w:id="56" w:name="_Ref296930980"/>
      <w:bookmarkStart w:id="57" w:name="_Ref296930993"/>
      <w:bookmarkStart w:id="58" w:name="_Ref296934815"/>
      <w:bookmarkStart w:id="59" w:name="_Ref296934826"/>
      <w:bookmarkStart w:id="60" w:name="_Ref296936020"/>
      <w:bookmarkEnd w:id="53"/>
    </w:p>
    <w:p w14:paraId="13780E32" w14:textId="77777777" w:rsidR="00C4194F" w:rsidRPr="00851ED7" w:rsidRDefault="00C4194F" w:rsidP="00C4194F">
      <w:pPr>
        <w:suppressLineNumbers/>
        <w:rPr>
          <w:szCs w:val="22"/>
        </w:rPr>
        <w:sectPr w:rsidR="00C4194F" w:rsidRPr="00851ED7" w:rsidSect="00793DBE">
          <w:footerReference w:type="even" r:id="rId23"/>
          <w:footerReference w:type="default" r:id="rId24"/>
          <w:headerReference w:type="first" r:id="rId25"/>
          <w:pgSz w:w="12240" w:h="15840" w:code="1"/>
          <w:pgMar w:top="1440" w:right="1440" w:bottom="1440" w:left="1440" w:header="720" w:footer="720" w:gutter="0"/>
          <w:cols w:space="720"/>
          <w:noEndnote/>
          <w:docGrid w:linePitch="360"/>
        </w:sectPr>
      </w:pPr>
    </w:p>
    <w:p w14:paraId="7FC54670" w14:textId="77777777" w:rsidR="00C4194F" w:rsidRPr="00851ED7" w:rsidRDefault="00C4194F" w:rsidP="00C4194F">
      <w:pPr>
        <w:pStyle w:val="Heading2"/>
      </w:pPr>
      <w:bookmarkStart w:id="61" w:name="_Section_50_Control"/>
      <w:bookmarkStart w:id="62" w:name="_Ref301942585"/>
      <w:bookmarkStart w:id="63" w:name="_Toc306359459"/>
      <w:bookmarkStart w:id="64" w:name="_Toc358559245"/>
      <w:bookmarkStart w:id="65" w:name="_Toc533170057"/>
      <w:bookmarkEnd w:id="61"/>
      <w:r w:rsidRPr="00851ED7">
        <w:lastRenderedPageBreak/>
        <w:t>Section 50 Control of Work</w:t>
      </w:r>
      <w:bookmarkEnd w:id="54"/>
      <w:bookmarkEnd w:id="55"/>
      <w:bookmarkEnd w:id="56"/>
      <w:bookmarkEnd w:id="57"/>
      <w:bookmarkEnd w:id="58"/>
      <w:bookmarkEnd w:id="59"/>
      <w:bookmarkEnd w:id="60"/>
      <w:bookmarkEnd w:id="62"/>
      <w:bookmarkEnd w:id="63"/>
      <w:bookmarkEnd w:id="64"/>
      <w:bookmarkEnd w:id="65"/>
    </w:p>
    <w:p w14:paraId="0D83F16F" w14:textId="77777777" w:rsidR="00B44927" w:rsidRDefault="00C4194F" w:rsidP="00C4194F">
      <w:pPr>
        <w:tabs>
          <w:tab w:val="left" w:pos="-417"/>
          <w:tab w:val="left" w:pos="0"/>
        </w:tabs>
        <w:suppressAutoHyphens/>
        <w:rPr>
          <w:ins w:id="66" w:author="Peterson, Angela" w:date="2023-10-18T09:27:00Z"/>
          <w:szCs w:val="22"/>
        </w:rPr>
      </w:pPr>
      <w:r w:rsidRPr="00851ED7">
        <w:rPr>
          <w:b/>
          <w:szCs w:val="22"/>
        </w:rPr>
        <w:t>50-01 Authority of the Resident Project Representative (RPR)</w:t>
      </w:r>
      <w:r w:rsidRPr="00851ED7">
        <w:rPr>
          <w:szCs w:val="22"/>
        </w:rPr>
        <w:t>. The RPR has final authority regarding the interpretation of project specification requirements.  The RPR shall determine acceptability of the quality of materials furnished, method of performance of work performed, and the manner and rate of performance of the work. The RPR does not have the authority to accept work that does not conform to specification requirements.</w:t>
      </w:r>
    </w:p>
    <w:p w14:paraId="7C6C7E4C" w14:textId="1A280CE8" w:rsidR="00C4194F" w:rsidRPr="00851ED7" w:rsidRDefault="00C4194F" w:rsidP="00C4194F">
      <w:pPr>
        <w:tabs>
          <w:tab w:val="left" w:pos="-417"/>
          <w:tab w:val="left" w:pos="0"/>
        </w:tabs>
        <w:suppressAutoHyphens/>
        <w:rPr>
          <w:szCs w:val="22"/>
        </w:rPr>
      </w:pPr>
      <w:r w:rsidRPr="00851ED7">
        <w:rPr>
          <w:b/>
          <w:szCs w:val="22"/>
        </w:rPr>
        <w:t>50-02 Conformity with plans and specifications</w:t>
      </w:r>
      <w:r w:rsidRPr="00851ED7">
        <w:rPr>
          <w:szCs w:val="22"/>
        </w:rPr>
        <w:t>. All work and all materials furnished shall be in reasonably close conformity with the lines, grades, grading sections, cross-sections, dimensions, material requirements, and testing requirements that are specified (including specified tolerances) in the contract, plans, or specifications.</w:t>
      </w:r>
    </w:p>
    <w:p w14:paraId="69362577" w14:textId="77777777" w:rsidR="00C4194F" w:rsidRPr="00851ED7" w:rsidRDefault="00C4194F" w:rsidP="00C4194F">
      <w:pPr>
        <w:tabs>
          <w:tab w:val="left" w:pos="-417"/>
          <w:tab w:val="left" w:pos="0"/>
        </w:tabs>
        <w:suppressAutoHyphens/>
        <w:rPr>
          <w:szCs w:val="22"/>
        </w:rPr>
      </w:pPr>
      <w:r w:rsidRPr="00851ED7">
        <w:rPr>
          <w:szCs w:val="22"/>
        </w:rPr>
        <w:t>If the RPR finds the materials furnished, work performed, or the finished product not within reasonably close conformity with the plans and specifications, but that the portion of the work affected will, in their opinion, result in a finished product having a level of safety, economy, durability, and workmanship acceptable to the Owner, the RPR will advise the Owner of their determination that the affected work be accepted and remain in place. The RPR will document the determination and recommend to the Owner a basis of acceptance that will provide for an adjustment in the contract price for the affected portion of the work. Changes in the contract price must be covered by contract change order or supplemental agreement as applicable.</w:t>
      </w:r>
    </w:p>
    <w:p w14:paraId="5D4829CF" w14:textId="77777777" w:rsidR="00C4194F" w:rsidRPr="00851ED7" w:rsidRDefault="00C4194F" w:rsidP="00C4194F">
      <w:pPr>
        <w:tabs>
          <w:tab w:val="left" w:pos="-417"/>
          <w:tab w:val="left" w:pos="0"/>
        </w:tabs>
        <w:suppressAutoHyphens/>
        <w:rPr>
          <w:szCs w:val="22"/>
        </w:rPr>
      </w:pPr>
      <w:r w:rsidRPr="00851ED7">
        <w:rPr>
          <w:szCs w:val="22"/>
        </w:rPr>
        <w:t>If the RPR finds the materials furnished, work performed, or the finished product are not in reasonably close conformity with the plans and specifications and have resulted in an unacceptable finished product, the affected work or materials shall be removed and replaced or otherwise corrected by and at the expense of the Contractor in accordance with the RPR’s written orders.</w:t>
      </w:r>
    </w:p>
    <w:p w14:paraId="3478D366" w14:textId="77777777" w:rsidR="00C4194F" w:rsidRPr="00851ED7" w:rsidRDefault="00C4194F" w:rsidP="00C4194F">
      <w:pPr>
        <w:tabs>
          <w:tab w:val="left" w:pos="-417"/>
          <w:tab w:val="left" w:pos="0"/>
        </w:tabs>
        <w:suppressAutoHyphens/>
        <w:rPr>
          <w:szCs w:val="22"/>
        </w:rPr>
      </w:pPr>
      <w:r w:rsidRPr="00851ED7">
        <w:rPr>
          <w:szCs w:val="22"/>
        </w:rPr>
        <w:t>The term “reasonably close conformity” shall not be construed as waiving the Contractor’s responsibility to complete the work in accordance with the contract, plans, and specifications. The term shall not be construed as waiving the RPR’s responsibility to insist on strict compliance with the requirements of the contract, plans, and specifications during the Contractor’s execution of the work, when, in the RPR’s opinion, such compliance is essential to provide an acceptable finished portion of the work.</w:t>
      </w:r>
    </w:p>
    <w:p w14:paraId="1A52CACC" w14:textId="77777777" w:rsidR="00C4194F" w:rsidRPr="00851ED7" w:rsidRDefault="00C4194F" w:rsidP="00C4194F">
      <w:pPr>
        <w:tabs>
          <w:tab w:val="left" w:pos="-417"/>
          <w:tab w:val="left" w:pos="0"/>
        </w:tabs>
        <w:suppressAutoHyphens/>
        <w:rPr>
          <w:szCs w:val="22"/>
        </w:rPr>
      </w:pPr>
      <w:r w:rsidRPr="00851ED7">
        <w:rPr>
          <w:szCs w:val="22"/>
        </w:rPr>
        <w:t>The term “reasonably close conformity” is also intended to provide the RPR with the authority, after consultation with the Sponsor and FAA, to use sound engineering judgment in their determinations to accept work that is not in strict conformity, but will provide a finished product equal to or better than that required by the requirements of the contract, plans and specifications.</w:t>
      </w:r>
    </w:p>
    <w:p w14:paraId="39FC96C7" w14:textId="77777777" w:rsidR="00C4194F" w:rsidRPr="00851ED7" w:rsidRDefault="00C4194F" w:rsidP="00C4194F">
      <w:pPr>
        <w:tabs>
          <w:tab w:val="left" w:pos="-417"/>
          <w:tab w:val="left" w:pos="0"/>
        </w:tabs>
        <w:suppressAutoHyphens/>
        <w:rPr>
          <w:szCs w:val="22"/>
        </w:rPr>
      </w:pPr>
      <w:r w:rsidRPr="00851ED7">
        <w:rPr>
          <w:szCs w:val="22"/>
        </w:rPr>
        <w:t>The RPR will not be responsible for the Contractor’s means, methods, techniques, sequences, or procedures of construction or the safety precautions incident thereto.</w:t>
      </w:r>
    </w:p>
    <w:p w14:paraId="2A3121AB" w14:textId="406903B4" w:rsidR="00C4194F" w:rsidRPr="00851ED7" w:rsidRDefault="00C4194F" w:rsidP="00C4194F">
      <w:pPr>
        <w:tabs>
          <w:tab w:val="left" w:pos="-417"/>
          <w:tab w:val="left" w:pos="0"/>
        </w:tabs>
        <w:suppressAutoHyphens/>
        <w:rPr>
          <w:szCs w:val="22"/>
        </w:rPr>
      </w:pPr>
      <w:r w:rsidRPr="00851ED7">
        <w:rPr>
          <w:b/>
          <w:szCs w:val="22"/>
        </w:rPr>
        <w:t>50-03 Coordination of contract, plans, and</w:t>
      </w:r>
      <w:r>
        <w:rPr>
          <w:b/>
          <w:szCs w:val="22"/>
        </w:rPr>
        <w:t xml:space="preserve"> </w:t>
      </w:r>
      <w:r w:rsidRPr="00851ED7">
        <w:rPr>
          <w:b/>
          <w:szCs w:val="22"/>
        </w:rPr>
        <w:t>specifications</w:t>
      </w:r>
      <w:r w:rsidRPr="00851ED7">
        <w:rPr>
          <w:szCs w:val="22"/>
        </w:rPr>
        <w:t xml:space="preserve">. The contract, plans, specifications, and all referenced standards cited are essential parts of the contract requirements. If electronic files are provided and used on the project and there is a conflict between the electronic files and hard copy plans, the hard copy plans shall govern.  A requirement occurring in one is as binding as though occurring in all. They are intended to be complementary and to describe and provide for a complete work. In case of discrepancy, calculated dimensions will govern over scaled dimensions; contract technical specifications shall govern over contract general provisions, plans, cited standards for materials or testing, and cited advisory circulars (ACs); contract general provisions shall govern over plans, cited standards for materials or testing, and cited ACs; plans shall govern over cited standards for materials or testing and cited ACs. If </w:t>
      </w:r>
      <w:r w:rsidRPr="00851ED7">
        <w:rPr>
          <w:szCs w:val="22"/>
        </w:rPr>
        <w:lastRenderedPageBreak/>
        <w:t>any paragraphs contained in the Special Provisions conflict with General Provisions or Technical Specifications, the Special Provisions shall govern.</w:t>
      </w:r>
    </w:p>
    <w:p w14:paraId="39E55AA3" w14:textId="77777777" w:rsidR="00C4194F" w:rsidRPr="00851ED7" w:rsidRDefault="00C4194F" w:rsidP="00C4194F">
      <w:pPr>
        <w:tabs>
          <w:tab w:val="left" w:pos="-417"/>
          <w:tab w:val="left" w:pos="0"/>
        </w:tabs>
        <w:suppressAutoHyphens/>
        <w:rPr>
          <w:szCs w:val="22"/>
        </w:rPr>
      </w:pPr>
      <w:r w:rsidRPr="00851ED7">
        <w:rPr>
          <w:szCs w:val="22"/>
        </w:rPr>
        <w:t>From time to time, discrepancies within cited testing standards occur due to the timing of the change, edits, and/or replacement of the standards. If the Contractor discovers any apparent discrepancy within standard test methods, the Contractor shall immediately ask the RPR for an interpretation and decision, and such decision shall be final.</w:t>
      </w:r>
    </w:p>
    <w:p w14:paraId="2ED2FDED" w14:textId="77777777" w:rsidR="00C4194F" w:rsidRPr="00851ED7" w:rsidRDefault="00C4194F" w:rsidP="00C4194F">
      <w:r w:rsidRPr="00851ED7">
        <w:rPr>
          <w:szCs w:val="22"/>
        </w:rPr>
        <w:t>The Contractor shall not take advantage of any apparent error or omission on the plans or specifications. In the event the Contractor discovers any apparent error or discrepancy, Contractor shall immediately notify the Owner or the designated representative in writing requesting their written interpretation and decision.</w:t>
      </w:r>
    </w:p>
    <w:p w14:paraId="6F643759" w14:textId="115F8F6D" w:rsidR="00C4194F" w:rsidRPr="00851ED7" w:rsidRDefault="00C4194F" w:rsidP="00C4194F">
      <w:pPr>
        <w:rPr>
          <w:szCs w:val="22"/>
        </w:rPr>
      </w:pPr>
      <w:r w:rsidRPr="00851ED7">
        <w:rPr>
          <w:b/>
        </w:rPr>
        <w:t xml:space="preserve">50-04 List of Special Provisions.  </w:t>
      </w:r>
      <w:r>
        <w:rPr>
          <w:b/>
        </w:rPr>
        <w:t xml:space="preserve">00 80 </w:t>
      </w:r>
      <w:del w:id="67" w:author="Peterson, Angela" w:date="2023-10-18T09:27:00Z">
        <w:r w:rsidDel="00A52BFD">
          <w:rPr>
            <w:b/>
          </w:rPr>
          <w:delText xml:space="preserve">00 </w:delText>
        </w:r>
      </w:del>
      <w:ins w:id="68" w:author="Peterson, Angela" w:date="2023-10-18T09:27:00Z">
        <w:r w:rsidR="00A52BFD">
          <w:rPr>
            <w:b/>
          </w:rPr>
          <w:t>0</w:t>
        </w:r>
      </w:ins>
      <w:ins w:id="69" w:author="Peterson, Angela" w:date="2023-10-18T10:31:00Z">
        <w:r w:rsidR="00F61A8B">
          <w:rPr>
            <w:b/>
          </w:rPr>
          <w:t>0</w:t>
        </w:r>
      </w:ins>
      <w:ins w:id="70" w:author="Peterson, Angela" w:date="2023-10-18T09:27:00Z">
        <w:r w:rsidR="00A52BFD">
          <w:rPr>
            <w:b/>
          </w:rPr>
          <w:t xml:space="preserve"> </w:t>
        </w:r>
      </w:ins>
      <w:del w:id="71" w:author="Peterson, Angela" w:date="2023-10-18T09:28:00Z">
        <w:r w:rsidDel="00A52BFD">
          <w:rPr>
            <w:b/>
          </w:rPr>
          <w:delText xml:space="preserve">Supplementary </w:delText>
        </w:r>
      </w:del>
      <w:ins w:id="72" w:author="Peterson, Angela" w:date="2023-10-18T09:28:00Z">
        <w:r w:rsidR="00A52BFD">
          <w:rPr>
            <w:b/>
          </w:rPr>
          <w:t>S</w:t>
        </w:r>
        <w:r w:rsidR="00A52BFD">
          <w:rPr>
            <w:b/>
          </w:rPr>
          <w:t>pecial</w:t>
        </w:r>
        <w:r w:rsidR="00A52BFD">
          <w:rPr>
            <w:b/>
          </w:rPr>
          <w:t xml:space="preserve"> </w:t>
        </w:r>
        <w:r w:rsidR="0081449A">
          <w:rPr>
            <w:b/>
          </w:rPr>
          <w:t>Provisions</w:t>
        </w:r>
      </w:ins>
      <w:del w:id="73" w:author="Peterson, Angela" w:date="2023-10-18T09:28:00Z">
        <w:r w:rsidDel="0081449A">
          <w:rPr>
            <w:b/>
          </w:rPr>
          <w:delText>Conditions</w:delText>
        </w:r>
      </w:del>
    </w:p>
    <w:p w14:paraId="399D7F89" w14:textId="6B30E5FE" w:rsidR="00C4194F" w:rsidRPr="00851ED7" w:rsidRDefault="00C4194F" w:rsidP="00C4194F">
      <w:pPr>
        <w:tabs>
          <w:tab w:val="left" w:pos="-417"/>
          <w:tab w:val="left" w:pos="0"/>
        </w:tabs>
        <w:suppressAutoHyphens/>
        <w:rPr>
          <w:szCs w:val="22"/>
        </w:rPr>
      </w:pPr>
      <w:r w:rsidRPr="00851ED7">
        <w:rPr>
          <w:b/>
          <w:szCs w:val="22"/>
        </w:rPr>
        <w:t>50-05 Cooperation of Contractor</w:t>
      </w:r>
      <w:r w:rsidRPr="00851ED7">
        <w:rPr>
          <w:szCs w:val="22"/>
        </w:rPr>
        <w:t xml:space="preserve">. The Contractor shall be supplied with </w:t>
      </w:r>
      <w:r w:rsidRPr="00851ED7">
        <w:rPr>
          <w:rStyle w:val="CourierNewcharacters"/>
        </w:rPr>
        <w:t>five</w:t>
      </w:r>
      <w:r w:rsidRPr="00851ED7">
        <w:rPr>
          <w:szCs w:val="22"/>
        </w:rPr>
        <w:t> hard copies or an electronic PDF of the plans and specifications. The Contractor shall have available on the construction site at all times one hardcopy each of the plans and specifications. Additional hard copies of plans and specifications may be obtained by the Contractor for the cost of reproduction.</w:t>
      </w:r>
    </w:p>
    <w:p w14:paraId="6A328EF2" w14:textId="77777777" w:rsidR="00C4194F" w:rsidRPr="00851ED7" w:rsidRDefault="00C4194F" w:rsidP="00C4194F">
      <w:pPr>
        <w:tabs>
          <w:tab w:val="left" w:pos="-417"/>
          <w:tab w:val="left" w:pos="0"/>
        </w:tabs>
        <w:suppressAutoHyphens/>
        <w:rPr>
          <w:szCs w:val="22"/>
        </w:rPr>
      </w:pPr>
      <w:r w:rsidRPr="00851ED7">
        <w:rPr>
          <w:szCs w:val="22"/>
        </w:rPr>
        <w:t>The Contractor shall give constant attention to the work to facilitate the progress thereof, and shall cooperate with the RPR and their inspectors and with other Contractors in every way possible. The Contractor shall have a competent superintendent on the work at all times who is fully authorized as their agent on the work. The superintendent shall be capable of reading and thoroughly understanding the plans and specifications and shall receive and fulfill instructions from the RPR or their authorized representative.</w:t>
      </w:r>
    </w:p>
    <w:p w14:paraId="30A2D47F" w14:textId="77777777" w:rsidR="00C4194F" w:rsidRPr="00851ED7" w:rsidRDefault="00C4194F" w:rsidP="00C4194F">
      <w:pPr>
        <w:tabs>
          <w:tab w:val="left" w:pos="-417"/>
          <w:tab w:val="left" w:pos="0"/>
        </w:tabs>
        <w:suppressAutoHyphens/>
        <w:rPr>
          <w:szCs w:val="22"/>
        </w:rPr>
      </w:pPr>
      <w:r w:rsidRPr="00851ED7">
        <w:rPr>
          <w:b/>
          <w:szCs w:val="22"/>
        </w:rPr>
        <w:t>50-06 Cooperation between Contractors</w:t>
      </w:r>
      <w:r w:rsidRPr="00851ED7">
        <w:rPr>
          <w:szCs w:val="22"/>
        </w:rPr>
        <w:t>. The Owner reserves the right to contract for and perform other or additional work on or near the work covered by this contract.</w:t>
      </w:r>
    </w:p>
    <w:p w14:paraId="71BEEC44" w14:textId="77777777" w:rsidR="00C4194F" w:rsidRPr="00851ED7" w:rsidRDefault="00C4194F" w:rsidP="00C4194F">
      <w:pPr>
        <w:tabs>
          <w:tab w:val="left" w:pos="-417"/>
          <w:tab w:val="left" w:pos="0"/>
        </w:tabs>
        <w:suppressAutoHyphens/>
        <w:rPr>
          <w:szCs w:val="22"/>
        </w:rPr>
      </w:pPr>
      <w:r w:rsidRPr="00851ED7">
        <w:rPr>
          <w:szCs w:val="22"/>
        </w:rPr>
        <w:t>When separate contracts are let within the limits of any one project, each Contractor shall conduct the work not to interfere with or hinder the progress of completion of the work being performed by other Contractors. Contractors working on the same project shall cooperate with each other as directed.</w:t>
      </w:r>
    </w:p>
    <w:p w14:paraId="447AEEA1" w14:textId="77777777" w:rsidR="00C4194F" w:rsidRPr="00851ED7" w:rsidRDefault="00C4194F" w:rsidP="00C4194F">
      <w:pPr>
        <w:tabs>
          <w:tab w:val="left" w:pos="-417"/>
          <w:tab w:val="left" w:pos="0"/>
        </w:tabs>
        <w:suppressAutoHyphens/>
        <w:rPr>
          <w:szCs w:val="22"/>
        </w:rPr>
      </w:pPr>
      <w:r w:rsidRPr="00851ED7">
        <w:rPr>
          <w:szCs w:val="22"/>
        </w:rPr>
        <w:t>Each Contractor involved shall assume all liability, financial or otherwise, in connection with their own contract and shall protect and hold harmless the Owner from any and all damages or claims that may arise because of inconvenience, delays, or loss experienced because of the presence and operations of other Contractors working within the limits of the same project.</w:t>
      </w:r>
    </w:p>
    <w:p w14:paraId="3B216F21" w14:textId="77777777" w:rsidR="00C4194F" w:rsidRPr="00851ED7" w:rsidRDefault="00C4194F" w:rsidP="00C4194F">
      <w:pPr>
        <w:tabs>
          <w:tab w:val="left" w:pos="-417"/>
          <w:tab w:val="left" w:pos="0"/>
        </w:tabs>
        <w:suppressAutoHyphens/>
        <w:rPr>
          <w:szCs w:val="22"/>
        </w:rPr>
      </w:pPr>
      <w:r w:rsidRPr="00851ED7">
        <w:rPr>
          <w:szCs w:val="22"/>
        </w:rPr>
        <w:t>The Contractor shall arrange their work and shall place and dispose of the materials being used to not interfere with the operations of the other Contractors within the limits of the same project. The Contractor shall join their work with that of the others in an acceptable manner and shall perform it in proper sequence to that of the others.</w:t>
      </w:r>
    </w:p>
    <w:p w14:paraId="0CB11A43" w14:textId="77777777" w:rsidR="00C4194F" w:rsidRPr="00851ED7" w:rsidRDefault="00C4194F" w:rsidP="00C4194F">
      <w:pPr>
        <w:tabs>
          <w:tab w:val="left" w:pos="-417"/>
          <w:tab w:val="left" w:pos="0"/>
        </w:tabs>
        <w:suppressAutoHyphens/>
        <w:rPr>
          <w:szCs w:val="22"/>
        </w:rPr>
      </w:pPr>
      <w:r w:rsidRPr="00851ED7">
        <w:rPr>
          <w:b/>
          <w:szCs w:val="22"/>
        </w:rPr>
        <w:t>50-07 Construction layout and stakes</w:t>
      </w:r>
      <w:r w:rsidRPr="00851ED7">
        <w:rPr>
          <w:szCs w:val="22"/>
        </w:rPr>
        <w:t>. The Engineer/RPR shall establish necessary horizontal and vertical control.  The establishment of Survey Control and/or reestablishment of survey control shall be by a State Licensed Land Surveyor.  Contractor is responsible for preserving integrity of horizontal and vertical controls established by Engineer/RPR.  In case of negligence on the part of the Contractor or their employees, resulting in the destruction of any horizontal and vertical control, the resulting costs will be deducted as a liquidated damage against the Contractor.</w:t>
      </w:r>
    </w:p>
    <w:p w14:paraId="01492495" w14:textId="77777777" w:rsidR="00C4194F" w:rsidRPr="00851ED7" w:rsidRDefault="00C4194F" w:rsidP="00C4194F">
      <w:pPr>
        <w:tabs>
          <w:tab w:val="left" w:pos="-417"/>
          <w:tab w:val="left" w:pos="0"/>
        </w:tabs>
        <w:suppressAutoHyphens/>
        <w:rPr>
          <w:szCs w:val="22"/>
        </w:rPr>
      </w:pPr>
      <w:r w:rsidRPr="00851ED7">
        <w:rPr>
          <w:szCs w:val="22"/>
        </w:rPr>
        <w:t xml:space="preserve">Prior to the start of construction, the Contractor will check all control points for horizontal and vertical accuracy and certify in writing to the RPR that the Contractor concurs with survey control established for the project. All lines, grades and measurements from control points necessary for the proper execution and control of the work on this project will be provided to the RPR. The Contractor is responsible to establish all layout required for the construction of the project.  </w:t>
      </w:r>
    </w:p>
    <w:p w14:paraId="6E0D09FE" w14:textId="5291BC63" w:rsidR="00C4194F" w:rsidRPr="00851ED7" w:rsidRDefault="00C4194F" w:rsidP="00C4194F">
      <w:r w:rsidRPr="00851ED7">
        <w:lastRenderedPageBreak/>
        <w:t xml:space="preserve">Copies of survey notes will be provided to the RPR for each area of construction and for each placement of material as specified to allow the RPR to make periodic checks for conformance with plan grades, alignments and grade tolerances required by the applicable material specifications. Surveys will be provided to the RPR prior to commencing work items that cover or disturb the survey staking. Survey(s) and notes shall be provided in the following format(s):  </w:t>
      </w:r>
      <w:r>
        <w:t>per Contract Documents</w:t>
      </w:r>
    </w:p>
    <w:p w14:paraId="05455961" w14:textId="77777777" w:rsidR="00C4194F" w:rsidRPr="00851ED7" w:rsidRDefault="00C4194F" w:rsidP="00C4194F">
      <w:r w:rsidRPr="00851ED7">
        <w:t xml:space="preserve">Laser, GPS, String line, or other automatic control shall be checked with temporary control as necessary. In the case of error, on the part of the Contractor, their surveyor, employees or subcontractors, resulting in established grades, alignment or grade tolerances that do not concur with those specified or shown on the plans, the Contractor is solely responsible for correction, removal, replacement and all associated costs at no additional cost to the Owner. </w:t>
      </w:r>
    </w:p>
    <w:p w14:paraId="7B8F0BB0" w14:textId="77777777" w:rsidR="00C4194F" w:rsidRPr="00851ED7" w:rsidRDefault="00C4194F" w:rsidP="00C4194F">
      <w:pPr>
        <w:rPr>
          <w:szCs w:val="22"/>
        </w:rPr>
      </w:pPr>
      <w:r w:rsidRPr="00851ED7">
        <w:t>No direct payment will be made, unless otherwise specified in contract documents, for this labor, materials, or other expenses. The cost shall be included in the price of the bid for the various items of the Contract.</w:t>
      </w:r>
      <w:r w:rsidRPr="00C57A6E">
        <w:rPr>
          <w:szCs w:val="22"/>
        </w:rPr>
        <w:t> </w:t>
      </w:r>
    </w:p>
    <w:p w14:paraId="39C04E5B" w14:textId="77777777" w:rsidR="00C4194F" w:rsidRPr="00851ED7" w:rsidRDefault="00C4194F" w:rsidP="00C4194F">
      <w:pPr>
        <w:tabs>
          <w:tab w:val="left" w:pos="-417"/>
          <w:tab w:val="left" w:pos="0"/>
        </w:tabs>
        <w:suppressAutoHyphens/>
        <w:rPr>
          <w:szCs w:val="22"/>
        </w:rPr>
      </w:pPr>
      <w:r w:rsidRPr="00851ED7">
        <w:rPr>
          <w:b/>
          <w:szCs w:val="22"/>
        </w:rPr>
        <w:t>50-08 Authority and duties of Quality Assurance (QA) inspectors</w:t>
      </w:r>
      <w:r w:rsidRPr="00851ED7">
        <w:rPr>
          <w:szCs w:val="22"/>
        </w:rPr>
        <w:t>. QA inspectors shall be authorized to inspect all work done and all material furnished. Such QA inspection may extend to all or any part of the work and to the preparation, fabrication, or manufacture of the materials to be used. QA inspectors are not authorized to revoke, alter, or waive any provision of the contract. QA inspectors are not authorized to issue instructions contrary to the plans and specifications or to act as foreman for the Contractor.</w:t>
      </w:r>
    </w:p>
    <w:p w14:paraId="218AD6CC" w14:textId="77777777" w:rsidR="00C4194F" w:rsidRPr="00851ED7" w:rsidRDefault="00C4194F" w:rsidP="00C4194F">
      <w:pPr>
        <w:tabs>
          <w:tab w:val="left" w:pos="-417"/>
          <w:tab w:val="left" w:pos="0"/>
        </w:tabs>
        <w:suppressAutoHyphens/>
        <w:rPr>
          <w:szCs w:val="22"/>
        </w:rPr>
      </w:pPr>
      <w:r w:rsidRPr="00851ED7">
        <w:rPr>
          <w:szCs w:val="22"/>
        </w:rPr>
        <w:t>QA Inspectors are authorized to notify the Contractor or their representatives of any failure of the work or materials to conform to the requirements of the contract, plans, or specifications and to reject such nonconforming materials in question until such issues can be referred to the RPR for a decision.</w:t>
      </w:r>
    </w:p>
    <w:p w14:paraId="665F0C80" w14:textId="77777777" w:rsidR="00C4194F" w:rsidRPr="00851ED7" w:rsidRDefault="00C4194F" w:rsidP="00C4194F">
      <w:pPr>
        <w:tabs>
          <w:tab w:val="left" w:pos="-417"/>
          <w:tab w:val="left" w:pos="0"/>
        </w:tabs>
        <w:suppressAutoHyphens/>
        <w:rPr>
          <w:szCs w:val="22"/>
        </w:rPr>
      </w:pPr>
      <w:r w:rsidRPr="00851ED7">
        <w:rPr>
          <w:b/>
          <w:szCs w:val="22"/>
        </w:rPr>
        <w:t>50-09 Inspection of the work</w:t>
      </w:r>
      <w:r w:rsidRPr="00851ED7">
        <w:rPr>
          <w:szCs w:val="22"/>
        </w:rPr>
        <w:t>. All materials and each part or detail of the work shall be subject to inspection. The RPR shall be allowed access to all parts of the work and shall be furnished with such information and assistance by the Contractor as is required to make a complete and detailed inspection.</w:t>
      </w:r>
    </w:p>
    <w:p w14:paraId="676F73C6" w14:textId="77777777" w:rsidR="00C4194F" w:rsidRPr="00851ED7" w:rsidRDefault="00C4194F" w:rsidP="00C4194F">
      <w:pPr>
        <w:tabs>
          <w:tab w:val="left" w:pos="-417"/>
          <w:tab w:val="left" w:pos="0"/>
        </w:tabs>
        <w:suppressAutoHyphens/>
        <w:rPr>
          <w:szCs w:val="22"/>
        </w:rPr>
      </w:pPr>
      <w:r w:rsidRPr="00851ED7">
        <w:rPr>
          <w:szCs w:val="22"/>
        </w:rPr>
        <w:t>If the RPR requests it, the Contractor, at any time before acceptance of the work, shall remove or uncover such portions of the finished work as may be directed. After examination, the Contractor shall restore said portions of the work to the standard required by the specifications. Should the work thus exposed or examined prove acceptable, the uncovering, or removing, and the replacing of the covering or making good of the parts removed will be paid for as extra work; but should the work so exposed or examined prove unacceptable, the uncovering, or removing, and the replacing of the covering or making good of the parts removed will be at the Contractor’s expense.</w:t>
      </w:r>
    </w:p>
    <w:p w14:paraId="39B954A3" w14:textId="77777777" w:rsidR="00C4194F" w:rsidRPr="00851ED7" w:rsidRDefault="00C4194F" w:rsidP="00C4194F">
      <w:r w:rsidRPr="00851ED7">
        <w:t xml:space="preserve">Provide advance written notice to the RPR of work the Contractor plans to perform each week and each day. Any work done or materials used without written notice and allowing opportunity for inspection by the RPR may be ordered removed and replaced at the Contractor’s expense. </w:t>
      </w:r>
    </w:p>
    <w:p w14:paraId="15F0C5A9" w14:textId="51C247A5" w:rsidR="00C4194F" w:rsidRPr="00851ED7" w:rsidRDefault="00C4194F" w:rsidP="00C4194F">
      <w:pPr>
        <w:tabs>
          <w:tab w:val="left" w:pos="-417"/>
          <w:tab w:val="left" w:pos="0"/>
        </w:tabs>
        <w:suppressAutoHyphens/>
        <w:rPr>
          <w:szCs w:val="22"/>
        </w:rPr>
      </w:pPr>
      <w:r w:rsidRPr="00851ED7">
        <w:rPr>
          <w:szCs w:val="22"/>
        </w:rPr>
        <w:t xml:space="preserve">Should the contract work include relocation, adjustment, or any other modification to existing facilities, not the property of the (contract) Owner, authorized representatives of the </w:t>
      </w:r>
      <w:r w:rsidR="005532A6" w:rsidRPr="00801A5D">
        <w:rPr>
          <w:szCs w:val="22"/>
          <w:highlight w:val="yellow"/>
        </w:rPr>
        <w:t>Authority Having Jurisdiction (AHJ)</w:t>
      </w:r>
      <w:r w:rsidRPr="00851ED7">
        <w:rPr>
          <w:szCs w:val="22"/>
        </w:rPr>
        <w:t xml:space="preserve"> of such facilities shall have the right to inspect such work. Such inspection shall in no sense make any </w:t>
      </w:r>
      <w:r w:rsidR="005532A6" w:rsidRPr="00801A5D">
        <w:rPr>
          <w:szCs w:val="22"/>
          <w:highlight w:val="yellow"/>
        </w:rPr>
        <w:t>AHJ</w:t>
      </w:r>
      <w:r w:rsidRPr="00851ED7">
        <w:rPr>
          <w:szCs w:val="22"/>
        </w:rPr>
        <w:t xml:space="preserve"> a party to the contract, and shall in no way interfere with the rights of the parties to this contract.</w:t>
      </w:r>
    </w:p>
    <w:p w14:paraId="50DBB312" w14:textId="77777777" w:rsidR="00C4194F" w:rsidRPr="00851ED7" w:rsidRDefault="00C4194F" w:rsidP="00C4194F">
      <w:pPr>
        <w:tabs>
          <w:tab w:val="left" w:pos="-417"/>
          <w:tab w:val="left" w:pos="0"/>
        </w:tabs>
        <w:suppressAutoHyphens/>
        <w:rPr>
          <w:szCs w:val="22"/>
        </w:rPr>
      </w:pPr>
      <w:r w:rsidRPr="00851ED7">
        <w:rPr>
          <w:b/>
          <w:szCs w:val="22"/>
        </w:rPr>
        <w:t>50-10 Removal of unacceptable and unauthorized work</w:t>
      </w:r>
      <w:r w:rsidRPr="00851ED7">
        <w:rPr>
          <w:szCs w:val="22"/>
        </w:rPr>
        <w:t xml:space="preserve">. All work that does not conform to the requirements of the contract, plans, and specifications will be considered unacceptable, unless otherwise determined acceptable by the RPR as provided in paragraph 50-02, </w:t>
      </w:r>
      <w:r w:rsidRPr="00851ED7">
        <w:rPr>
          <w:rStyle w:val="TitleReferenceitalics"/>
        </w:rPr>
        <w:t>Conformity with Plans and Specifications</w:t>
      </w:r>
      <w:r w:rsidRPr="00851ED7">
        <w:rPr>
          <w:szCs w:val="22"/>
        </w:rPr>
        <w:t>.</w:t>
      </w:r>
    </w:p>
    <w:p w14:paraId="177188BE" w14:textId="77777777" w:rsidR="00C4194F" w:rsidRPr="00851ED7" w:rsidRDefault="00C4194F" w:rsidP="00C4194F">
      <w:pPr>
        <w:tabs>
          <w:tab w:val="left" w:pos="-417"/>
          <w:tab w:val="left" w:pos="0"/>
        </w:tabs>
        <w:suppressAutoHyphens/>
        <w:rPr>
          <w:szCs w:val="22"/>
        </w:rPr>
      </w:pPr>
      <w:r w:rsidRPr="00851ED7">
        <w:rPr>
          <w:szCs w:val="22"/>
        </w:rPr>
        <w:t xml:space="preserve">Unacceptable work, whether the result of poor workmanship, use of defective materials, damage through carelessness, or any other cause found to exist prior to the final acceptance of the work, shall be removed immediately and replaced in an acceptable manner in accordance with the provisions of Section 70, paragraph 70-14, </w:t>
      </w:r>
      <w:r w:rsidRPr="00851ED7">
        <w:rPr>
          <w:rStyle w:val="TitleReferenceitalics"/>
        </w:rPr>
        <w:t>Contractor’s Responsibility for Work</w:t>
      </w:r>
      <w:r w:rsidRPr="00851ED7">
        <w:rPr>
          <w:szCs w:val="22"/>
        </w:rPr>
        <w:t>.</w:t>
      </w:r>
    </w:p>
    <w:p w14:paraId="79979445" w14:textId="77777777" w:rsidR="00C4194F" w:rsidRPr="00851ED7" w:rsidRDefault="00C4194F" w:rsidP="00C4194F">
      <w:pPr>
        <w:tabs>
          <w:tab w:val="left" w:pos="-417"/>
          <w:tab w:val="left" w:pos="0"/>
        </w:tabs>
        <w:suppressAutoHyphens/>
        <w:rPr>
          <w:szCs w:val="22"/>
        </w:rPr>
      </w:pPr>
      <w:r w:rsidRPr="00851ED7">
        <w:rPr>
          <w:szCs w:val="22"/>
        </w:rPr>
        <w:lastRenderedPageBreak/>
        <w:t>No removal work made under provision of this paragraph shall be done without lines and grades having been established by the RPR. Work done contrary to the instructions of the RPR, work done beyond the lines shown on the plans or as established by the RPR, except as herein specified, or any extra work done without authority, will be considered as unauthorized and will not be paid for under the provisions of the contract. Work so done may be ordered removed or replaced at the Contractor’s expense.</w:t>
      </w:r>
    </w:p>
    <w:p w14:paraId="4720248F" w14:textId="77777777" w:rsidR="00C4194F" w:rsidRPr="00851ED7" w:rsidRDefault="00C4194F" w:rsidP="00C4194F">
      <w:pPr>
        <w:tabs>
          <w:tab w:val="left" w:pos="-417"/>
          <w:tab w:val="left" w:pos="0"/>
        </w:tabs>
        <w:suppressAutoHyphens/>
        <w:rPr>
          <w:szCs w:val="22"/>
        </w:rPr>
      </w:pPr>
      <w:r w:rsidRPr="00851ED7">
        <w:rPr>
          <w:szCs w:val="22"/>
        </w:rPr>
        <w:t>Upon failure on the part of the Contractor to comply with any order of the RPR made under the provisions of this subsection, the RPR will have authority to cause unacceptable work to be remedied or removed and replaced; and unauthorized work to be removed and</w:t>
      </w:r>
      <w:r w:rsidRPr="00851ED7">
        <w:t xml:space="preserve"> </w:t>
      </w:r>
      <w:r w:rsidRPr="00851ED7">
        <w:rPr>
          <w:szCs w:val="22"/>
        </w:rPr>
        <w:t>recover the resulting costs as a liquidated damage against the Contractor.</w:t>
      </w:r>
    </w:p>
    <w:p w14:paraId="372767C7" w14:textId="77777777" w:rsidR="00C4194F" w:rsidRPr="00851ED7" w:rsidRDefault="00C4194F" w:rsidP="00C4194F">
      <w:pPr>
        <w:tabs>
          <w:tab w:val="left" w:pos="-417"/>
          <w:tab w:val="left" w:pos="0"/>
        </w:tabs>
        <w:suppressAutoHyphens/>
        <w:rPr>
          <w:szCs w:val="22"/>
        </w:rPr>
      </w:pPr>
      <w:r w:rsidRPr="00851ED7">
        <w:rPr>
          <w:b/>
          <w:szCs w:val="22"/>
        </w:rPr>
        <w:t>50-11 Load restrictions</w:t>
      </w:r>
      <w:r w:rsidRPr="00851ED7">
        <w:rPr>
          <w:szCs w:val="22"/>
        </w:rPr>
        <w:t>. The Contractor shall comply with all legal load restrictions in the hauling of materials on public roads beyond the limits of the work. A special permit will not relieve the Contractor of liability for damage that may result from the moving of material or equipment.</w:t>
      </w:r>
    </w:p>
    <w:p w14:paraId="7DC5115C" w14:textId="77777777" w:rsidR="00C4194F" w:rsidRPr="00851ED7" w:rsidRDefault="00C4194F" w:rsidP="00C4194F">
      <w:pPr>
        <w:tabs>
          <w:tab w:val="left" w:pos="-417"/>
          <w:tab w:val="left" w:pos="0"/>
        </w:tabs>
        <w:suppressAutoHyphens/>
        <w:rPr>
          <w:szCs w:val="22"/>
        </w:rPr>
      </w:pPr>
      <w:r w:rsidRPr="00851ED7">
        <w:rPr>
          <w:szCs w:val="22"/>
        </w:rPr>
        <w:t xml:space="preserve">The operation of equipment of such weight or so loaded as to cause damage to structures or to any other type of construction will not be permitted. Hauling of materials over the base course or surface course under construction shall be limited as directed. No loads will be permitted on a concrete pavement, base, or structure before the expiration of the curing period. The Contractor, at their own expense, shall be responsible for the repair to equal or better than preconstruction conditions of any damage caused by the Contractor’s equipment and personnel.  </w:t>
      </w:r>
    </w:p>
    <w:p w14:paraId="2FB081EF" w14:textId="77777777" w:rsidR="00C4194F" w:rsidRPr="00851ED7" w:rsidRDefault="00C4194F" w:rsidP="00C4194F">
      <w:pPr>
        <w:tabs>
          <w:tab w:val="left" w:pos="-417"/>
          <w:tab w:val="left" w:pos="0"/>
        </w:tabs>
        <w:suppressAutoHyphens/>
        <w:rPr>
          <w:szCs w:val="22"/>
        </w:rPr>
      </w:pPr>
      <w:r w:rsidRPr="00851ED7">
        <w:rPr>
          <w:b/>
          <w:szCs w:val="22"/>
        </w:rPr>
        <w:t>50-12 Maintenance during construction</w:t>
      </w:r>
      <w:r w:rsidRPr="00851ED7">
        <w:rPr>
          <w:szCs w:val="22"/>
        </w:rPr>
        <w:t>. The Contractor shall maintain the work during construction and until the work is accepted. Maintenance shall constitute continuous and effective work prosecuted day by day, with adequate equipment and forces so that the work is maintained in satisfactory condition at all times.</w:t>
      </w:r>
    </w:p>
    <w:p w14:paraId="217587F7" w14:textId="77777777" w:rsidR="00C4194F" w:rsidRPr="00851ED7" w:rsidRDefault="00C4194F" w:rsidP="00C4194F">
      <w:pPr>
        <w:tabs>
          <w:tab w:val="left" w:pos="-417"/>
          <w:tab w:val="left" w:pos="0"/>
        </w:tabs>
        <w:suppressAutoHyphens/>
        <w:rPr>
          <w:szCs w:val="22"/>
        </w:rPr>
      </w:pPr>
      <w:r w:rsidRPr="00851ED7">
        <w:rPr>
          <w:szCs w:val="22"/>
        </w:rPr>
        <w:t>In the case of a contract for the placing of a course upon a course or subgrade previously constructed, the Contractor shall maintain the previous course or subgrade during all construction operations.</w:t>
      </w:r>
    </w:p>
    <w:p w14:paraId="34EDD5EA" w14:textId="77777777" w:rsidR="00C4194F" w:rsidRPr="00851ED7" w:rsidRDefault="00C4194F" w:rsidP="00C4194F">
      <w:pPr>
        <w:tabs>
          <w:tab w:val="left" w:pos="-417"/>
          <w:tab w:val="left" w:pos="0"/>
        </w:tabs>
        <w:suppressAutoHyphens/>
        <w:rPr>
          <w:szCs w:val="22"/>
        </w:rPr>
      </w:pPr>
      <w:r w:rsidRPr="00851ED7">
        <w:rPr>
          <w:szCs w:val="22"/>
        </w:rPr>
        <w:t>All costs of maintenance work during construction and before the project is accepted shall be included in the unit prices bid on the various contract items, and the Contractor will not be paid an additional amount for such work.</w:t>
      </w:r>
    </w:p>
    <w:p w14:paraId="23343AEA" w14:textId="77777777" w:rsidR="00C4194F" w:rsidRPr="00851ED7" w:rsidRDefault="00C4194F" w:rsidP="00C4194F">
      <w:pPr>
        <w:tabs>
          <w:tab w:val="left" w:pos="-417"/>
          <w:tab w:val="left" w:pos="0"/>
        </w:tabs>
        <w:suppressAutoHyphens/>
        <w:rPr>
          <w:szCs w:val="22"/>
        </w:rPr>
      </w:pPr>
      <w:r w:rsidRPr="00851ED7">
        <w:rPr>
          <w:b/>
          <w:szCs w:val="22"/>
        </w:rPr>
        <w:t>50-13 Failure to maintain the work</w:t>
      </w:r>
      <w:r w:rsidRPr="00851ED7">
        <w:rPr>
          <w:szCs w:val="22"/>
        </w:rPr>
        <w:t xml:space="preserve">. Should the Contractor at any time fail to maintain the work as provided in paragraph 50-12, </w:t>
      </w:r>
      <w:r w:rsidRPr="00851ED7">
        <w:rPr>
          <w:rStyle w:val="TitleReferenceitalics"/>
        </w:rPr>
        <w:t>Maintenance during Construction</w:t>
      </w:r>
      <w:r w:rsidRPr="00851ED7">
        <w:rPr>
          <w:szCs w:val="22"/>
        </w:rPr>
        <w:t>, the RPR shall immediately notify the Contractor of such noncompliance. Such notification shall specify a reasonable time within which the Contractor shall be required to remedy such unsatisfactory maintenance condition. The time specified will give due consideration to the exigency that exists.</w:t>
      </w:r>
    </w:p>
    <w:p w14:paraId="25C4F2BC" w14:textId="77777777" w:rsidR="00C4194F" w:rsidRPr="00851ED7" w:rsidRDefault="00C4194F" w:rsidP="00C4194F">
      <w:pPr>
        <w:tabs>
          <w:tab w:val="left" w:pos="-417"/>
          <w:tab w:val="left" w:pos="0"/>
        </w:tabs>
        <w:suppressAutoHyphens/>
        <w:rPr>
          <w:szCs w:val="22"/>
        </w:rPr>
      </w:pPr>
      <w:r w:rsidRPr="00851ED7">
        <w:rPr>
          <w:szCs w:val="22"/>
        </w:rPr>
        <w:t>Should the Contractor fail to respond to the RPR’s notification, the Owner may suspend any work necessary for the Owner to correct such unsatisfactory maintenance condition, depending on the exigency that exists. Any maintenance cost incurred by the Owner, shall be recovered as a liquidated damage against the Contractor.</w:t>
      </w:r>
    </w:p>
    <w:p w14:paraId="0FA0D3F7" w14:textId="77777777" w:rsidR="00C4194F" w:rsidRPr="00851ED7" w:rsidRDefault="00C4194F" w:rsidP="00C4194F">
      <w:pPr>
        <w:tabs>
          <w:tab w:val="left" w:pos="-417"/>
          <w:tab w:val="left" w:pos="0"/>
        </w:tabs>
        <w:suppressAutoHyphens/>
        <w:rPr>
          <w:szCs w:val="22"/>
        </w:rPr>
      </w:pPr>
      <w:r w:rsidRPr="00851ED7">
        <w:rPr>
          <w:b/>
          <w:szCs w:val="22"/>
        </w:rPr>
        <w:t>50-14 Partial acceptance</w:t>
      </w:r>
      <w:r w:rsidRPr="00851ED7">
        <w:rPr>
          <w:szCs w:val="22"/>
        </w:rPr>
        <w:t>. If at any time during the execution of the project the Contractor substantially completes a usable unit or portion of the work, the occupancy of which will benefit the Owner, the Contractor may request the RPR to make final inspection of that unit. If the RPR finds upon inspection that the unit has been satisfactorily completed in compliance with the contract, the RPR may accept it as being complete, and the Contractor may be relieved of further responsibility for that unit. Such partial acceptance and beneficial occupancy by the Owner shall not void or alter any provision of the contract.</w:t>
      </w:r>
    </w:p>
    <w:p w14:paraId="27F07104" w14:textId="77777777" w:rsidR="00C4194F" w:rsidRPr="00851ED7" w:rsidRDefault="00C4194F" w:rsidP="00C4194F">
      <w:pPr>
        <w:tabs>
          <w:tab w:val="left" w:pos="-417"/>
          <w:tab w:val="left" w:pos="0"/>
        </w:tabs>
        <w:suppressAutoHyphens/>
        <w:rPr>
          <w:szCs w:val="22"/>
        </w:rPr>
      </w:pPr>
      <w:r w:rsidRPr="00851ED7">
        <w:rPr>
          <w:b/>
          <w:szCs w:val="22"/>
        </w:rPr>
        <w:t>50-15 Final acceptance.</w:t>
      </w:r>
      <w:r w:rsidRPr="00851ED7">
        <w:rPr>
          <w:szCs w:val="22"/>
        </w:rPr>
        <w:t xml:space="preserve"> Upon due notice from the Contractor of presumptive completion of the entire project, the RPR and Owner will make an inspection. If all construction provided for and contemplated by the contract is found to be complete in accordance with the contract, plans, and specifications, such </w:t>
      </w:r>
      <w:r w:rsidRPr="00851ED7">
        <w:rPr>
          <w:szCs w:val="22"/>
        </w:rPr>
        <w:lastRenderedPageBreak/>
        <w:t>inspection shall constitute the final inspection. The RPR shall notify the Contractor in writing of final acceptance as of the date of the final inspection.</w:t>
      </w:r>
    </w:p>
    <w:p w14:paraId="4E2C6877" w14:textId="77777777" w:rsidR="00C4194F" w:rsidRPr="00851ED7" w:rsidRDefault="00C4194F" w:rsidP="00C4194F">
      <w:pPr>
        <w:tabs>
          <w:tab w:val="left" w:pos="-417"/>
          <w:tab w:val="left" w:pos="0"/>
        </w:tabs>
        <w:suppressAutoHyphens/>
        <w:rPr>
          <w:szCs w:val="22"/>
        </w:rPr>
      </w:pPr>
      <w:r w:rsidRPr="00851ED7">
        <w:rPr>
          <w:szCs w:val="22"/>
        </w:rPr>
        <w:t>If, however, the inspection discloses any work, in whole or in part, as being unsatisfactory, the RPR will notify the Contractor and the Contractor shall correct the unsatisfactory work. Upon correction of the work, another inspection will be made which shall constitute the final inspection, provided the work has been satisfactorily completed. In such event, the RPR will make the final acceptance and notify the Contractor in writing of this acceptance as of the date of final inspection.</w:t>
      </w:r>
    </w:p>
    <w:p w14:paraId="18B0780C" w14:textId="77777777" w:rsidR="00C4194F" w:rsidRPr="00851ED7" w:rsidRDefault="00C4194F" w:rsidP="00C4194F">
      <w:pPr>
        <w:tabs>
          <w:tab w:val="left" w:pos="-417"/>
          <w:tab w:val="left" w:pos="0"/>
        </w:tabs>
        <w:suppressAutoHyphens/>
        <w:rPr>
          <w:szCs w:val="22"/>
        </w:rPr>
      </w:pPr>
      <w:r w:rsidRPr="00851ED7">
        <w:rPr>
          <w:b/>
          <w:szCs w:val="22"/>
        </w:rPr>
        <w:t>50-16 Claims for adjustment and disputes.</w:t>
      </w:r>
      <w:r w:rsidRPr="00851ED7">
        <w:rPr>
          <w:szCs w:val="22"/>
        </w:rPr>
        <w:t xml:space="preserve"> If for any reason the Contractor deems that additional compensation is due for work or materials not clearly provided for in the contract, plans, or specifications or previously authorized as extra work, the Contractor shall notify the RPR in writing of their intention to claim such additional compensation before the Contractor begins the work on which the Contractor bases the claim. If such notification is not given or the RPR is not afforded proper opportunity by the Contractor for keeping strict account of actual cost as required, then the Contractor hereby agrees to waive any claim for such additional compensation. Such notice by the Contractor and the fact that the RPR has kept account of the cost of the work shall not in any way be construed as proving or substantiating the validity of the claim. When the work on which the claim for additional compensation is based has been completed, the Contractor shall, within 10 calendar days, submit a written claim to the RPR who will present it to the Owner for consideration in accordance with local laws or ordinances.</w:t>
      </w:r>
    </w:p>
    <w:p w14:paraId="44FA1D88" w14:textId="77777777" w:rsidR="00C4194F" w:rsidRPr="00851ED7" w:rsidRDefault="00C4194F" w:rsidP="00C4194F">
      <w:pPr>
        <w:tabs>
          <w:tab w:val="left" w:pos="-417"/>
          <w:tab w:val="left" w:pos="0"/>
        </w:tabs>
        <w:suppressAutoHyphens/>
        <w:rPr>
          <w:szCs w:val="22"/>
        </w:rPr>
      </w:pPr>
      <w:r w:rsidRPr="00851ED7">
        <w:rPr>
          <w:szCs w:val="22"/>
        </w:rPr>
        <w:t>Nothing in this subsection shall be construed as a waiver of the Contractor’s right to dispute final payment based on differences in measurements or computations.</w:t>
      </w:r>
    </w:p>
    <w:p w14:paraId="287E2024" w14:textId="77777777" w:rsidR="00C4194F" w:rsidRPr="00851ED7" w:rsidRDefault="00C4194F" w:rsidP="00C4194F">
      <w:pPr>
        <w:pStyle w:val="CenteredBoldedEndofSection"/>
      </w:pPr>
      <w:r w:rsidRPr="00851ED7">
        <w:t>END OF SECTION 50</w:t>
      </w:r>
    </w:p>
    <w:p w14:paraId="09A3D973" w14:textId="77777777" w:rsidR="00C4194F" w:rsidRPr="00851ED7" w:rsidRDefault="00C4194F" w:rsidP="00C4194F">
      <w:pPr>
        <w:pStyle w:val="Blankline"/>
        <w:rPr>
          <w:color w:val="auto"/>
        </w:rPr>
      </w:pPr>
    </w:p>
    <w:p w14:paraId="6DD9D87B" w14:textId="77777777" w:rsidR="00C4194F" w:rsidRPr="00851ED7" w:rsidRDefault="00C4194F" w:rsidP="00C4194F">
      <w:pPr>
        <w:pStyle w:val="Blankline"/>
        <w:rPr>
          <w:color w:val="auto"/>
        </w:rPr>
        <w:sectPr w:rsidR="00C4194F" w:rsidRPr="00851ED7" w:rsidSect="00793DBE">
          <w:footerReference w:type="even" r:id="rId26"/>
          <w:footerReference w:type="default" r:id="rId27"/>
          <w:headerReference w:type="first" r:id="rId28"/>
          <w:pgSz w:w="12240" w:h="15840" w:code="1"/>
          <w:pgMar w:top="1440" w:right="1440" w:bottom="1440" w:left="1440" w:header="720" w:footer="720" w:gutter="0"/>
          <w:cols w:space="720"/>
          <w:noEndnote/>
          <w:docGrid w:linePitch="360"/>
        </w:sectPr>
      </w:pPr>
      <w:bookmarkStart w:id="74" w:name="_SECTION_60_"/>
      <w:bookmarkStart w:id="75" w:name="_Toc95557402"/>
      <w:bookmarkStart w:id="76" w:name="_Ref291161693"/>
      <w:bookmarkStart w:id="77" w:name="_Ref296931134"/>
      <w:bookmarkStart w:id="78" w:name="_Ref296931162"/>
      <w:bookmarkStart w:id="79" w:name="_Ref296931273"/>
      <w:bookmarkEnd w:id="74"/>
    </w:p>
    <w:p w14:paraId="5952E05E" w14:textId="77777777" w:rsidR="00C4194F" w:rsidRPr="00851ED7" w:rsidRDefault="00C4194F" w:rsidP="00C4194F">
      <w:pPr>
        <w:pStyle w:val="Heading2"/>
      </w:pPr>
      <w:bookmarkStart w:id="80" w:name="_Section_60_Control"/>
      <w:bookmarkStart w:id="81" w:name="_Ref301942599"/>
      <w:bookmarkStart w:id="82" w:name="_Toc306359460"/>
      <w:bookmarkStart w:id="83" w:name="_Toc358559246"/>
      <w:bookmarkStart w:id="84" w:name="_Toc533170058"/>
      <w:bookmarkEnd w:id="80"/>
      <w:r w:rsidRPr="00851ED7">
        <w:lastRenderedPageBreak/>
        <w:t>Section 60 Control of Materials</w:t>
      </w:r>
      <w:bookmarkEnd w:id="75"/>
      <w:bookmarkEnd w:id="76"/>
      <w:bookmarkEnd w:id="77"/>
      <w:bookmarkEnd w:id="78"/>
      <w:bookmarkEnd w:id="79"/>
      <w:bookmarkEnd w:id="81"/>
      <w:bookmarkEnd w:id="82"/>
      <w:bookmarkEnd w:id="83"/>
      <w:bookmarkEnd w:id="84"/>
    </w:p>
    <w:p w14:paraId="5B764F63" w14:textId="77777777" w:rsidR="00C4194F" w:rsidRPr="00851ED7" w:rsidRDefault="00C4194F" w:rsidP="00C4194F">
      <w:pPr>
        <w:tabs>
          <w:tab w:val="left" w:pos="-417"/>
          <w:tab w:val="left" w:pos="0"/>
        </w:tabs>
        <w:suppressAutoHyphens/>
        <w:rPr>
          <w:szCs w:val="22"/>
        </w:rPr>
      </w:pPr>
      <w:r w:rsidRPr="00851ED7">
        <w:rPr>
          <w:b/>
          <w:szCs w:val="22"/>
        </w:rPr>
        <w:t>60-01 Source of supply and quality requirements</w:t>
      </w:r>
      <w:r w:rsidRPr="00851ED7">
        <w:rPr>
          <w:szCs w:val="22"/>
        </w:rPr>
        <w:t>. The materials used in the work shall conform to the requirements of the contract, plans, and specifications. Unless otherwise specified, such materials that are manufactured or processed shall be new (as compared to used or reprocessed).</w:t>
      </w:r>
    </w:p>
    <w:p w14:paraId="64D06F9D" w14:textId="77777777" w:rsidR="00C4194F" w:rsidRPr="00851ED7" w:rsidRDefault="00C4194F" w:rsidP="00C4194F">
      <w:pPr>
        <w:tabs>
          <w:tab w:val="left" w:pos="-417"/>
          <w:tab w:val="left" w:pos="0"/>
        </w:tabs>
        <w:suppressAutoHyphens/>
        <w:rPr>
          <w:szCs w:val="22"/>
        </w:rPr>
      </w:pPr>
      <w:r w:rsidRPr="00851ED7">
        <w:rPr>
          <w:szCs w:val="22"/>
        </w:rPr>
        <w:t>In order to expedite the inspection and testing of materials, the Contractor shall furnish documentation to the RPR as to the origin, composition, and manufacture of all materials to be used in the work. Documentation shall be furnished promptly after execution of the contract but, in all cases, prior to delivery of such materials.</w:t>
      </w:r>
    </w:p>
    <w:p w14:paraId="4465B6FA" w14:textId="77777777" w:rsidR="00C4194F" w:rsidRPr="00851ED7" w:rsidRDefault="00C4194F" w:rsidP="00C4194F">
      <w:pPr>
        <w:tabs>
          <w:tab w:val="left" w:pos="-417"/>
          <w:tab w:val="left" w:pos="0"/>
        </w:tabs>
        <w:suppressAutoHyphens/>
        <w:rPr>
          <w:szCs w:val="22"/>
        </w:rPr>
      </w:pPr>
      <w:r w:rsidRPr="00851ED7">
        <w:rPr>
          <w:szCs w:val="22"/>
        </w:rPr>
        <w:t>At the RPR’s option, materials may be approved at the source of supply before delivery. If it is found after trial that sources of supply for previously approved materials do not produce specified products, the Contractor shall furnish materials from other sources.</w:t>
      </w:r>
    </w:p>
    <w:p w14:paraId="0D2966B8" w14:textId="77777777" w:rsidR="00C4194F" w:rsidRPr="00851ED7" w:rsidRDefault="00C4194F" w:rsidP="00C4194F">
      <w:pPr>
        <w:tabs>
          <w:tab w:val="left" w:pos="-417"/>
          <w:tab w:val="left" w:pos="0"/>
        </w:tabs>
        <w:suppressAutoHyphens/>
        <w:rPr>
          <w:szCs w:val="22"/>
        </w:rPr>
      </w:pPr>
      <w:r w:rsidRPr="00851ED7">
        <w:rPr>
          <w:szCs w:val="22"/>
        </w:rPr>
        <w:t xml:space="preserve">The Contractor shall furnish airport lighting equipment that </w:t>
      </w:r>
      <w:r>
        <w:rPr>
          <w:szCs w:val="22"/>
        </w:rPr>
        <w:t>meets</w:t>
      </w:r>
      <w:r w:rsidRPr="00851ED7">
        <w:rPr>
          <w:szCs w:val="22"/>
        </w:rPr>
        <w:t xml:space="preserve"> the requirements of the specifications; and is listed in AC 150/5345-53, </w:t>
      </w:r>
      <w:r w:rsidRPr="003F41C3">
        <w:rPr>
          <w:rStyle w:val="TitleReferenceitalics"/>
        </w:rPr>
        <w:t>Airport Lighting Equipment Certification Program</w:t>
      </w:r>
      <w:r w:rsidRPr="00851ED7">
        <w:rPr>
          <w:szCs w:val="22"/>
        </w:rPr>
        <w:t xml:space="preserve"> and </w:t>
      </w:r>
      <w:r w:rsidRPr="003F41C3">
        <w:rPr>
          <w:rStyle w:val="TitleReferenceitalics"/>
        </w:rPr>
        <w:t>Addendum</w:t>
      </w:r>
      <w:r>
        <w:rPr>
          <w:szCs w:val="22"/>
        </w:rPr>
        <w:t>,</w:t>
      </w:r>
      <w:r w:rsidRPr="00851ED7">
        <w:rPr>
          <w:szCs w:val="22"/>
        </w:rPr>
        <w:t xml:space="preserve"> that is in effect on the date of advertisement.</w:t>
      </w:r>
    </w:p>
    <w:p w14:paraId="085668C7" w14:textId="77777777" w:rsidR="00C4194F" w:rsidRPr="00851ED7" w:rsidRDefault="00C4194F" w:rsidP="00C4194F">
      <w:pPr>
        <w:tabs>
          <w:tab w:val="left" w:pos="-417"/>
          <w:tab w:val="left" w:pos="0"/>
        </w:tabs>
        <w:suppressAutoHyphens/>
        <w:rPr>
          <w:szCs w:val="22"/>
        </w:rPr>
      </w:pPr>
      <w:r w:rsidRPr="00851ED7">
        <w:rPr>
          <w:b/>
          <w:szCs w:val="22"/>
        </w:rPr>
        <w:t>60-02 Samples, tests, and cited specifications</w:t>
      </w:r>
      <w:r w:rsidRPr="00851ED7">
        <w:rPr>
          <w:szCs w:val="22"/>
        </w:rPr>
        <w:t>. All materials used in the work shall be inspected, tested, and approved by the RPR before incorporation in the work unless otherwise designated. Any work in which untested materials are used without approval or written permission of the RPR shall be performed at the Contractor’s risk. Materials found to be unacceptable and unauthorized will not be paid for and, if directed by the RPR, shall be removed at the Contractor’s expense.</w:t>
      </w:r>
    </w:p>
    <w:p w14:paraId="75FE5C27" w14:textId="77777777" w:rsidR="00C4194F" w:rsidRPr="00851ED7" w:rsidRDefault="00C4194F" w:rsidP="00C4194F">
      <w:pPr>
        <w:tabs>
          <w:tab w:val="left" w:pos="-417"/>
          <w:tab w:val="left" w:pos="0"/>
        </w:tabs>
        <w:suppressAutoHyphens/>
        <w:rPr>
          <w:szCs w:val="22"/>
        </w:rPr>
      </w:pPr>
      <w:r w:rsidRPr="00851ED7">
        <w:rPr>
          <w:szCs w:val="22"/>
        </w:rPr>
        <w:t xml:space="preserve">Unless otherwise designated, quality assurance tests will be made by and at the expense of the Owner in accordance with the cited standard methods of ASTM, </w:t>
      </w:r>
      <w:r w:rsidRPr="00851ED7">
        <w:t>American Association of State Highway and Transportation Officials</w:t>
      </w:r>
      <w:r w:rsidRPr="00851ED7">
        <w:rPr>
          <w:szCs w:val="22"/>
        </w:rPr>
        <w:t xml:space="preserve"> (AASHTO), federal specifications, Commercial Item Descriptions, and all other cited methods, which are current on the date of advertisement for bids.</w:t>
      </w:r>
    </w:p>
    <w:p w14:paraId="3A223769" w14:textId="77777777" w:rsidR="00C4194F" w:rsidRPr="00851ED7" w:rsidRDefault="00C4194F" w:rsidP="00C4194F">
      <w:pPr>
        <w:tabs>
          <w:tab w:val="left" w:pos="-417"/>
          <w:tab w:val="left" w:pos="0"/>
        </w:tabs>
        <w:suppressAutoHyphens/>
        <w:rPr>
          <w:szCs w:val="22"/>
        </w:rPr>
      </w:pPr>
      <w:r w:rsidRPr="00851ED7">
        <w:rPr>
          <w:szCs w:val="22"/>
        </w:rPr>
        <w:t>The testing organizations performing on-site quality assurance field tests shall have copies of all referenced standards on the construction site for use by all technicians and other personnel. Unless otherwise designated, samples for quality assurance will be taken by a qualified representative of the RPR. All materials being used are subject to inspection, test, or rejection at any time prior to or during incorporation into the work. Copies of all tests will be furnished to the Contractor’s representative at their request after review and approval of the RPR.</w:t>
      </w:r>
    </w:p>
    <w:p w14:paraId="4DB478B5" w14:textId="77777777" w:rsidR="00C4194F" w:rsidRPr="00851ED7" w:rsidRDefault="00C4194F" w:rsidP="00C4194F">
      <w:pPr>
        <w:tabs>
          <w:tab w:val="left" w:pos="-417"/>
          <w:tab w:val="left" w:pos="0"/>
        </w:tabs>
        <w:suppressAutoHyphens/>
        <w:rPr>
          <w:szCs w:val="22"/>
        </w:rPr>
      </w:pPr>
      <w:r w:rsidRPr="00851ED7">
        <w:rPr>
          <w:szCs w:val="22"/>
        </w:rPr>
        <w:t>A copy of all Contractor QC test data shall be provided to the RPR daily, along with printed reports, in an approved format, on a weekly basis. After completion of the project, and prior to final payment, the Contractor shall submit a final report to the RPR showing all test data reports, plus an analysis of all results showing ranges, averages, and corrective action taken on all failing tests.</w:t>
      </w:r>
    </w:p>
    <w:p w14:paraId="1F878F1F" w14:textId="1CEC2F59" w:rsidR="00C4194F" w:rsidRPr="00851ED7" w:rsidRDefault="00C4194F" w:rsidP="00C4194F">
      <w:pPr>
        <w:tabs>
          <w:tab w:val="left" w:pos="-417"/>
          <w:tab w:val="left" w:pos="0"/>
        </w:tabs>
        <w:suppressAutoHyphens/>
        <w:rPr>
          <w:szCs w:val="22"/>
        </w:rPr>
      </w:pPr>
      <w:r w:rsidRPr="00851ED7">
        <w:rPr>
          <w:b/>
        </w:rPr>
        <w:t>[</w:t>
      </w:r>
      <w:r w:rsidRPr="00851ED7">
        <w:rPr>
          <w:rStyle w:val="CourierNewcharacters"/>
        </w:rPr>
        <w:t xml:space="preserve">The Contractor shall employ a Quality Control (QC) testing organization to perform all Contractor required QC tests in accordance with </w:t>
      </w:r>
      <w:r>
        <w:rPr>
          <w:rStyle w:val="CourierNewcharacters"/>
        </w:rPr>
        <w:t>01 45 16.13</w:t>
      </w:r>
      <w:r w:rsidRPr="00851ED7">
        <w:rPr>
          <w:rStyle w:val="CourierNewcharacters"/>
        </w:rPr>
        <w:t xml:space="preserve"> Contractor Quality Control Program (CQCP).</w:t>
      </w:r>
    </w:p>
    <w:p w14:paraId="54EABECF" w14:textId="77777777" w:rsidR="00C4194F" w:rsidRPr="00851ED7" w:rsidRDefault="00C4194F" w:rsidP="00C4194F">
      <w:pPr>
        <w:tabs>
          <w:tab w:val="left" w:pos="-417"/>
          <w:tab w:val="left" w:pos="0"/>
        </w:tabs>
        <w:suppressAutoHyphens/>
        <w:rPr>
          <w:szCs w:val="22"/>
        </w:rPr>
      </w:pPr>
      <w:r w:rsidRPr="00851ED7">
        <w:rPr>
          <w:b/>
          <w:szCs w:val="22"/>
        </w:rPr>
        <w:t>60-03 Certification of compliance/analysis (COC/COA)</w:t>
      </w:r>
      <w:r w:rsidRPr="00851ED7">
        <w:rPr>
          <w:szCs w:val="22"/>
        </w:rPr>
        <w:t xml:space="preserve">. The RPR may permit the use, prior to sampling and testing, of certain materials or assemblies when accompanied by manufacturer’s COC stating that such materials or assemblies fully comply with the requirements of the contract. The certificate shall be signed by the manufacturer. Each lot of such materials or assemblies delivered to the </w:t>
      </w:r>
      <w:r w:rsidRPr="00851ED7">
        <w:rPr>
          <w:szCs w:val="22"/>
        </w:rPr>
        <w:lastRenderedPageBreak/>
        <w:t>work must be accompanied by a certificate of compliance in which the lot is clearly identified. The COA is the manufacturer’s COC and includes all applicable test results.</w:t>
      </w:r>
    </w:p>
    <w:p w14:paraId="4CA6FAFE" w14:textId="77777777" w:rsidR="00C4194F" w:rsidRPr="00851ED7" w:rsidRDefault="00C4194F" w:rsidP="00C4194F">
      <w:pPr>
        <w:tabs>
          <w:tab w:val="left" w:pos="-417"/>
          <w:tab w:val="left" w:pos="0"/>
        </w:tabs>
        <w:suppressAutoHyphens/>
        <w:rPr>
          <w:szCs w:val="22"/>
        </w:rPr>
      </w:pPr>
      <w:r w:rsidRPr="00851ED7">
        <w:rPr>
          <w:szCs w:val="22"/>
        </w:rPr>
        <w:t>Materials or assemblies used on the basis of certificates of compliance may be sampled and tested at any time and if found not to be in conformity with contract requirements will be subject to rejection whether in place or not.</w:t>
      </w:r>
    </w:p>
    <w:p w14:paraId="3CF7BC6A" w14:textId="77777777" w:rsidR="00C4194F" w:rsidRPr="00851ED7" w:rsidRDefault="00C4194F" w:rsidP="00C4194F">
      <w:pPr>
        <w:tabs>
          <w:tab w:val="left" w:pos="-417"/>
          <w:tab w:val="left" w:pos="0"/>
        </w:tabs>
        <w:suppressAutoHyphens/>
        <w:rPr>
          <w:szCs w:val="22"/>
        </w:rPr>
      </w:pPr>
      <w:r w:rsidRPr="00851ED7">
        <w:rPr>
          <w:szCs w:val="22"/>
        </w:rPr>
        <w:t>The form and distribution of certificates of compliance shall be as approved by the RPR.</w:t>
      </w:r>
    </w:p>
    <w:p w14:paraId="0703F5B2" w14:textId="77777777" w:rsidR="00C4194F" w:rsidRPr="00851ED7" w:rsidRDefault="00C4194F" w:rsidP="00C4194F">
      <w:pPr>
        <w:tabs>
          <w:tab w:val="left" w:pos="-417"/>
          <w:tab w:val="left" w:pos="0"/>
        </w:tabs>
        <w:suppressAutoHyphens/>
        <w:rPr>
          <w:szCs w:val="22"/>
        </w:rPr>
      </w:pPr>
      <w:r w:rsidRPr="00851ED7">
        <w:rPr>
          <w:szCs w:val="22"/>
        </w:rPr>
        <w:t>When a material or assembly is specified by “brand name or equal” and the Contractor elects to furnish the specified “or equal,” the Contractor shall be required to furnish the manufacturer’s certificate of compliance for each lot of such material or assembly delivered to the work. Such certificate of compliance shall clearly identify each lot delivered and shall certify as to:</w:t>
      </w:r>
    </w:p>
    <w:p w14:paraId="3DF55035" w14:textId="77777777" w:rsidR="00C4194F" w:rsidRPr="00851ED7" w:rsidRDefault="00C4194F" w:rsidP="00C4194F">
      <w:pPr>
        <w:pStyle w:val="Indent"/>
        <w:rPr>
          <w:szCs w:val="22"/>
        </w:rPr>
      </w:pPr>
      <w:r w:rsidRPr="00851ED7">
        <w:rPr>
          <w:b/>
          <w:szCs w:val="22"/>
        </w:rPr>
        <w:t>a.</w:t>
      </w:r>
      <w:r w:rsidRPr="00851ED7">
        <w:rPr>
          <w:szCs w:val="22"/>
        </w:rPr>
        <w:t xml:space="preserve"> Conformance to the specified performance, testing, quality or dimensional requirements; and,</w:t>
      </w:r>
    </w:p>
    <w:p w14:paraId="0712D0FB" w14:textId="77777777" w:rsidR="00C4194F" w:rsidRPr="00851ED7" w:rsidRDefault="00C4194F" w:rsidP="00C4194F">
      <w:pPr>
        <w:pStyle w:val="Indent"/>
        <w:rPr>
          <w:szCs w:val="22"/>
        </w:rPr>
      </w:pPr>
      <w:r w:rsidRPr="00851ED7">
        <w:rPr>
          <w:b/>
          <w:szCs w:val="22"/>
        </w:rPr>
        <w:t>b.</w:t>
      </w:r>
      <w:r w:rsidRPr="00851ED7">
        <w:rPr>
          <w:szCs w:val="22"/>
        </w:rPr>
        <w:t xml:space="preserve"> Suitability of the material or assembly for the use intended in the contract work.</w:t>
      </w:r>
    </w:p>
    <w:p w14:paraId="77E7EAD9" w14:textId="77777777" w:rsidR="00C4194F" w:rsidRPr="00851ED7" w:rsidRDefault="00C4194F" w:rsidP="00C4194F">
      <w:pPr>
        <w:tabs>
          <w:tab w:val="left" w:pos="-417"/>
          <w:tab w:val="left" w:pos="0"/>
        </w:tabs>
        <w:suppressAutoHyphens/>
        <w:rPr>
          <w:szCs w:val="22"/>
        </w:rPr>
      </w:pPr>
      <w:r w:rsidRPr="00851ED7">
        <w:rPr>
          <w:szCs w:val="22"/>
        </w:rPr>
        <w:t>The RPR shall be the sole judge as to whether the proposed “or equal” is suitable for use in the work.</w:t>
      </w:r>
    </w:p>
    <w:p w14:paraId="1729737B" w14:textId="77777777" w:rsidR="00C4194F" w:rsidRPr="00851ED7" w:rsidRDefault="00C4194F" w:rsidP="00C4194F">
      <w:r w:rsidRPr="00851ED7">
        <w:t>The RPR reserves the right to refuse permission for use of materials or assemblies on the basis of certificates of compliance.</w:t>
      </w:r>
    </w:p>
    <w:p w14:paraId="40CD3925" w14:textId="77777777" w:rsidR="00C4194F" w:rsidRPr="00851ED7" w:rsidRDefault="00C4194F" w:rsidP="00C4194F">
      <w:pPr>
        <w:tabs>
          <w:tab w:val="left" w:pos="-417"/>
          <w:tab w:val="left" w:pos="0"/>
        </w:tabs>
        <w:suppressAutoHyphens/>
        <w:rPr>
          <w:szCs w:val="22"/>
        </w:rPr>
      </w:pPr>
      <w:r w:rsidRPr="00851ED7">
        <w:rPr>
          <w:b/>
          <w:szCs w:val="22"/>
        </w:rPr>
        <w:t>60-04 Plant inspection</w:t>
      </w:r>
      <w:r w:rsidRPr="00851ED7">
        <w:rPr>
          <w:szCs w:val="22"/>
        </w:rPr>
        <w:t>. The RPR or their authorized representative may inspect, at its source, any specified material or assembly to be used in the work. Manufacturing plants may be inspected from time to time for the purpose of determining compliance with specified manufacturing methods or materials to be used in the work and to obtain samples required for acceptance of the material or assembly.</w:t>
      </w:r>
    </w:p>
    <w:p w14:paraId="1C160C7F" w14:textId="77777777" w:rsidR="00C4194F" w:rsidRPr="00851ED7" w:rsidRDefault="00C4194F" w:rsidP="00C4194F">
      <w:pPr>
        <w:tabs>
          <w:tab w:val="left" w:pos="-417"/>
          <w:tab w:val="left" w:pos="0"/>
        </w:tabs>
        <w:suppressAutoHyphens/>
        <w:rPr>
          <w:szCs w:val="22"/>
        </w:rPr>
      </w:pPr>
      <w:r w:rsidRPr="00851ED7">
        <w:rPr>
          <w:szCs w:val="22"/>
        </w:rPr>
        <w:t>Should the RPR conduct plant inspections, the following conditions shall exist:</w:t>
      </w:r>
    </w:p>
    <w:p w14:paraId="14EA25A1" w14:textId="77777777" w:rsidR="00C4194F" w:rsidRPr="00851ED7" w:rsidRDefault="00C4194F" w:rsidP="00C4194F">
      <w:pPr>
        <w:pStyle w:val="Indent"/>
        <w:rPr>
          <w:szCs w:val="22"/>
        </w:rPr>
      </w:pPr>
      <w:r w:rsidRPr="00851ED7">
        <w:rPr>
          <w:b/>
          <w:szCs w:val="22"/>
        </w:rPr>
        <w:t>a.</w:t>
      </w:r>
      <w:r w:rsidRPr="00851ED7">
        <w:rPr>
          <w:szCs w:val="22"/>
        </w:rPr>
        <w:t xml:space="preserve"> The RPR shall have the cooperation and assistance of the Contractor and the producer with whom the Contractor has contracted for materials.</w:t>
      </w:r>
    </w:p>
    <w:p w14:paraId="75B23B85" w14:textId="77777777" w:rsidR="00C4194F" w:rsidRPr="00851ED7" w:rsidRDefault="00C4194F" w:rsidP="00C4194F">
      <w:pPr>
        <w:pStyle w:val="Indent"/>
        <w:rPr>
          <w:szCs w:val="22"/>
        </w:rPr>
      </w:pPr>
      <w:r w:rsidRPr="00851ED7">
        <w:rPr>
          <w:b/>
          <w:szCs w:val="22"/>
        </w:rPr>
        <w:t>b.</w:t>
      </w:r>
      <w:r w:rsidRPr="00851ED7">
        <w:rPr>
          <w:szCs w:val="22"/>
        </w:rPr>
        <w:t xml:space="preserve"> The RPR shall have full entry at all reasonable times to such parts of the plant that concern the manufacture or production of the materials being furnished.</w:t>
      </w:r>
    </w:p>
    <w:p w14:paraId="51A259B2" w14:textId="77777777" w:rsidR="00C4194F" w:rsidRPr="00851ED7" w:rsidRDefault="00C4194F" w:rsidP="00C4194F">
      <w:pPr>
        <w:pStyle w:val="Indent"/>
        <w:rPr>
          <w:szCs w:val="22"/>
        </w:rPr>
      </w:pPr>
      <w:r w:rsidRPr="00851ED7">
        <w:rPr>
          <w:b/>
          <w:szCs w:val="22"/>
        </w:rPr>
        <w:t>c.</w:t>
      </w:r>
      <w:r w:rsidRPr="00851ED7">
        <w:rPr>
          <w:szCs w:val="22"/>
        </w:rPr>
        <w:t xml:space="preserve"> If required by the RPR, the Contractor shall arrange for adequate office or working space that may be reasonably needed for conducting plant inspections. Place office or working space in a convenient location with respect to the plant.</w:t>
      </w:r>
    </w:p>
    <w:p w14:paraId="5C57EF95" w14:textId="77777777" w:rsidR="00C4194F" w:rsidRPr="00851ED7" w:rsidRDefault="00C4194F" w:rsidP="00C4194F">
      <w:pPr>
        <w:pStyle w:val="Indent"/>
        <w:ind w:firstLine="0"/>
        <w:rPr>
          <w:szCs w:val="22"/>
        </w:rPr>
      </w:pPr>
      <w:r w:rsidRPr="00851ED7">
        <w:rPr>
          <w:szCs w:val="22"/>
        </w:rPr>
        <w:t>It is understood and agreed that the Owner shall have the right to retest any material that has been tested and approved at the source of supply after it has been delivered to the site. The RPR shall have the right to reject only material which, when retested, does not meet the requirements of the contract, plans, or specifications.</w:t>
      </w:r>
    </w:p>
    <w:p w14:paraId="348F12E0" w14:textId="0B6FFF64" w:rsidR="00C4194F" w:rsidRPr="00851ED7" w:rsidRDefault="00C4194F" w:rsidP="00C4194F">
      <w:pPr>
        <w:tabs>
          <w:tab w:val="left" w:pos="-417"/>
          <w:tab w:val="left" w:pos="0"/>
        </w:tabs>
        <w:suppressAutoHyphens/>
        <w:rPr>
          <w:szCs w:val="22"/>
        </w:rPr>
      </w:pPr>
      <w:r w:rsidRPr="00851ED7">
        <w:rPr>
          <w:b/>
          <w:szCs w:val="22"/>
        </w:rPr>
        <w:t>60-05 Engineer/ Resident Project Representative (RPR) field office</w:t>
      </w:r>
      <w:r w:rsidRPr="00851ED7">
        <w:rPr>
          <w:szCs w:val="22"/>
        </w:rPr>
        <w:t>.</w:t>
      </w:r>
      <w:r w:rsidRPr="00851ED7">
        <w:rPr>
          <w:b/>
          <w:szCs w:val="22"/>
        </w:rPr>
        <w:t xml:space="preserve"> </w:t>
      </w:r>
      <w:r w:rsidRPr="00C57A6E">
        <w:rPr>
          <w:b/>
          <w:szCs w:val="22"/>
        </w:rPr>
        <w:t>  </w:t>
      </w:r>
      <w:r w:rsidRPr="00851ED7">
        <w:rPr>
          <w:rStyle w:val="NormalCourierNew"/>
          <w:szCs w:val="22"/>
        </w:rPr>
        <w:t>An Engineer/RPR field office is not required.</w:t>
      </w:r>
      <w:r w:rsidRPr="00C57A6E">
        <w:rPr>
          <w:b/>
          <w:szCs w:val="22"/>
        </w:rPr>
        <w:t>   </w:t>
      </w:r>
    </w:p>
    <w:p w14:paraId="1DA0F25C" w14:textId="77777777" w:rsidR="00C4194F" w:rsidRPr="00851ED7" w:rsidRDefault="00C4194F" w:rsidP="00C4194F">
      <w:pPr>
        <w:tabs>
          <w:tab w:val="left" w:pos="-417"/>
          <w:tab w:val="left" w:pos="0"/>
        </w:tabs>
        <w:suppressAutoHyphens/>
        <w:rPr>
          <w:szCs w:val="22"/>
        </w:rPr>
      </w:pPr>
      <w:r w:rsidRPr="00851ED7">
        <w:rPr>
          <w:b/>
          <w:szCs w:val="22"/>
        </w:rPr>
        <w:t>60-06 Storage of materials</w:t>
      </w:r>
      <w:r w:rsidRPr="00851ED7">
        <w:rPr>
          <w:szCs w:val="22"/>
        </w:rPr>
        <w:t xml:space="preserve">. Materials shall be stored to assure the preservation of their quality and fitness for the work. Stored materials, even though approved before storage, may again be inspected prior to their use in the work. Stored materials shall be located to facilitate their prompt inspection. The Contractor shall coordinate the storage of all materials with the RPR. Materials to be stored on airport property shall not create an obstruction to air navigation nor shall they interfere with the free and unobstructed movement of aircraft. Unless otherwise shown on the plans and/or CSPP, the storage of materials and the location of the Contractor’s plant and parked equipment or vehicles shall be as directed by the RPR. Private property shall not be used for storage purposes without written permission of the Owner or lessee of such property. The Contractor shall make all arrangements and bear all expenses for </w:t>
      </w:r>
      <w:r w:rsidRPr="00851ED7">
        <w:rPr>
          <w:szCs w:val="22"/>
        </w:rPr>
        <w:lastRenderedPageBreak/>
        <w:t>the storage of materials on private property. Upon request, the Contractor shall furnish the RPR a copy of the property Owner’s permission.</w:t>
      </w:r>
    </w:p>
    <w:p w14:paraId="427E713D" w14:textId="77777777" w:rsidR="00C4194F" w:rsidRPr="00851ED7" w:rsidRDefault="00C4194F" w:rsidP="00C4194F">
      <w:pPr>
        <w:tabs>
          <w:tab w:val="left" w:pos="-417"/>
          <w:tab w:val="left" w:pos="0"/>
        </w:tabs>
        <w:suppressAutoHyphens/>
        <w:rPr>
          <w:szCs w:val="22"/>
        </w:rPr>
      </w:pPr>
      <w:r w:rsidRPr="00851ED7">
        <w:rPr>
          <w:szCs w:val="22"/>
        </w:rPr>
        <w:t>All storage sites on private or airport property shall be restored to their original condition by the Contractor at their expense, except as otherwise agreed to (in writing) by the Owner or lessee of the property.</w:t>
      </w:r>
    </w:p>
    <w:p w14:paraId="07CB0562" w14:textId="77777777" w:rsidR="00C4194F" w:rsidRPr="00851ED7" w:rsidRDefault="00C4194F" w:rsidP="00C4194F">
      <w:pPr>
        <w:tabs>
          <w:tab w:val="left" w:pos="-417"/>
          <w:tab w:val="left" w:pos="0"/>
        </w:tabs>
        <w:suppressAutoHyphens/>
        <w:rPr>
          <w:szCs w:val="22"/>
        </w:rPr>
      </w:pPr>
      <w:r w:rsidRPr="00851ED7">
        <w:rPr>
          <w:b/>
          <w:szCs w:val="22"/>
        </w:rPr>
        <w:t>60-07 Unacceptable materials</w:t>
      </w:r>
      <w:r w:rsidRPr="00851ED7">
        <w:rPr>
          <w:szCs w:val="22"/>
        </w:rPr>
        <w:t>. Any material or assembly that does not conform to the requirements of the contract, plans, or specifications shall be considered unacceptable and shall be rejected. The Contractor shall remove any rejected material or assembly from the site of the work, unless otherwise instructed by the RPR.</w:t>
      </w:r>
    </w:p>
    <w:p w14:paraId="129A3A60" w14:textId="77777777" w:rsidR="00C4194F" w:rsidRPr="00851ED7" w:rsidRDefault="00C4194F" w:rsidP="00C4194F">
      <w:pPr>
        <w:tabs>
          <w:tab w:val="left" w:pos="-417"/>
          <w:tab w:val="left" w:pos="0"/>
        </w:tabs>
        <w:suppressAutoHyphens/>
        <w:rPr>
          <w:szCs w:val="22"/>
        </w:rPr>
      </w:pPr>
      <w:r w:rsidRPr="00851ED7">
        <w:rPr>
          <w:szCs w:val="22"/>
        </w:rPr>
        <w:t>Rejected material or assembly, the defects of which have been corrected by the Contractor, shall not be returned to the site of the work until such time as the RPR has approved its use in the work.</w:t>
      </w:r>
    </w:p>
    <w:p w14:paraId="41BE2A13" w14:textId="77777777" w:rsidR="00C4194F" w:rsidRPr="00851ED7" w:rsidRDefault="00C4194F" w:rsidP="00C4194F">
      <w:pPr>
        <w:tabs>
          <w:tab w:val="left" w:pos="-417"/>
          <w:tab w:val="left" w:pos="0"/>
        </w:tabs>
        <w:suppressAutoHyphens/>
        <w:rPr>
          <w:szCs w:val="22"/>
        </w:rPr>
      </w:pPr>
      <w:r w:rsidRPr="00851ED7">
        <w:rPr>
          <w:b/>
          <w:szCs w:val="22"/>
        </w:rPr>
        <w:t>60-08 Owner furnished materials</w:t>
      </w:r>
      <w:r w:rsidRPr="00851ED7">
        <w:rPr>
          <w:szCs w:val="22"/>
        </w:rPr>
        <w:t>. The Contractor shall furnish all materials required to complete the work, except those specified, if any, to be furnished by the Owner. Owner-furnished materials shall be made available to the Contractor at the location specified.</w:t>
      </w:r>
    </w:p>
    <w:p w14:paraId="3760F365" w14:textId="77777777" w:rsidR="00C4194F" w:rsidRPr="00851ED7" w:rsidRDefault="00C4194F" w:rsidP="00C4194F">
      <w:pPr>
        <w:tabs>
          <w:tab w:val="left" w:pos="-417"/>
          <w:tab w:val="left" w:pos="0"/>
        </w:tabs>
        <w:suppressAutoHyphens/>
        <w:rPr>
          <w:szCs w:val="22"/>
        </w:rPr>
      </w:pPr>
      <w:r w:rsidRPr="00851ED7">
        <w:rPr>
          <w:szCs w:val="22"/>
        </w:rPr>
        <w:t>All costs of handling, transportation from the specified location to the site of work, storage, and installing Owner-furnished materials shall be included in the unit price bid for the contract item in which such Owner-furnished material is used.</w:t>
      </w:r>
    </w:p>
    <w:p w14:paraId="1D663107" w14:textId="77777777" w:rsidR="00C4194F" w:rsidRPr="00851ED7" w:rsidRDefault="00C4194F" w:rsidP="00C4194F">
      <w:pPr>
        <w:tabs>
          <w:tab w:val="left" w:pos="-417"/>
          <w:tab w:val="left" w:pos="0"/>
        </w:tabs>
        <w:suppressAutoHyphens/>
        <w:rPr>
          <w:szCs w:val="22"/>
        </w:rPr>
      </w:pPr>
      <w:r w:rsidRPr="00851ED7">
        <w:rPr>
          <w:szCs w:val="22"/>
        </w:rPr>
        <w:t>After any Owner-furnished material has been delivered to the location specified, the Contractor shall be responsible for any demurrage, damage, loss, or other deficiencies that may occur during the Contractor’s handling, storage, or use of such Owner-furnished material. The Owner will deduct from any monies due or to become due the Contractor any cost incurred by the Owner in making good such loss due to the Contractor’s handling, storage, or use of Owner-furnished materials.</w:t>
      </w:r>
    </w:p>
    <w:p w14:paraId="74738A05" w14:textId="77777777" w:rsidR="00C4194F" w:rsidRPr="00851ED7" w:rsidRDefault="00C4194F" w:rsidP="00C4194F">
      <w:pPr>
        <w:pStyle w:val="CenteredBoldedEndofSection"/>
      </w:pPr>
      <w:r w:rsidRPr="00851ED7">
        <w:t>END OF SECTION 60</w:t>
      </w:r>
    </w:p>
    <w:p w14:paraId="0F82CFAA" w14:textId="77777777" w:rsidR="00C4194F" w:rsidRPr="00851ED7" w:rsidRDefault="00C4194F" w:rsidP="00C4194F">
      <w:pPr>
        <w:pStyle w:val="Blankline"/>
        <w:rPr>
          <w:color w:val="auto"/>
        </w:rPr>
      </w:pPr>
    </w:p>
    <w:p w14:paraId="28656B53" w14:textId="77777777" w:rsidR="00C4194F" w:rsidRPr="00851ED7" w:rsidRDefault="00C4194F" w:rsidP="00C4194F">
      <w:pPr>
        <w:pStyle w:val="Blankline"/>
        <w:rPr>
          <w:color w:val="auto"/>
        </w:rPr>
        <w:sectPr w:rsidR="00C4194F" w:rsidRPr="00851ED7" w:rsidSect="00793DBE">
          <w:footerReference w:type="even" r:id="rId29"/>
          <w:footerReference w:type="default" r:id="rId30"/>
          <w:headerReference w:type="first" r:id="rId31"/>
          <w:pgSz w:w="12240" w:h="15840" w:code="1"/>
          <w:pgMar w:top="1440" w:right="1440" w:bottom="1440" w:left="1440" w:header="720" w:footer="720" w:gutter="0"/>
          <w:cols w:space="720"/>
          <w:noEndnote/>
          <w:docGrid w:linePitch="360"/>
        </w:sectPr>
      </w:pPr>
      <w:bookmarkStart w:id="85" w:name="_SECTION_70_"/>
      <w:bookmarkStart w:id="86" w:name="_Toc95557403"/>
      <w:bookmarkStart w:id="87" w:name="_Ref291161699"/>
      <w:bookmarkStart w:id="88" w:name="_Ref296931219"/>
      <w:bookmarkStart w:id="89" w:name="_Ref296931304"/>
      <w:bookmarkStart w:id="90" w:name="_Ref301878499"/>
      <w:bookmarkStart w:id="91" w:name="_Ref301878503"/>
      <w:bookmarkEnd w:id="85"/>
    </w:p>
    <w:p w14:paraId="55D31C54" w14:textId="77777777" w:rsidR="00C4194F" w:rsidRPr="00851ED7" w:rsidRDefault="00C4194F" w:rsidP="00C4194F">
      <w:pPr>
        <w:pStyle w:val="Heading2"/>
      </w:pPr>
      <w:bookmarkStart w:id="92" w:name="_Section_70_Legal"/>
      <w:bookmarkStart w:id="93" w:name="_Ref301942613"/>
      <w:bookmarkStart w:id="94" w:name="_Toc306359461"/>
      <w:bookmarkStart w:id="95" w:name="_Toc358559247"/>
      <w:bookmarkStart w:id="96" w:name="_Toc533170059"/>
      <w:bookmarkEnd w:id="92"/>
      <w:r w:rsidRPr="00851ED7">
        <w:lastRenderedPageBreak/>
        <w:t>Section 70 Legal Regulations and Responsibility to Public</w:t>
      </w:r>
      <w:bookmarkEnd w:id="86"/>
      <w:bookmarkEnd w:id="87"/>
      <w:bookmarkEnd w:id="88"/>
      <w:bookmarkEnd w:id="89"/>
      <w:bookmarkEnd w:id="90"/>
      <w:bookmarkEnd w:id="91"/>
      <w:bookmarkEnd w:id="93"/>
      <w:bookmarkEnd w:id="94"/>
      <w:bookmarkEnd w:id="95"/>
      <w:bookmarkEnd w:id="96"/>
    </w:p>
    <w:p w14:paraId="1EF29FCE" w14:textId="77777777" w:rsidR="00C4194F" w:rsidRPr="00851ED7" w:rsidRDefault="00C4194F" w:rsidP="00C4194F">
      <w:pPr>
        <w:tabs>
          <w:tab w:val="left" w:pos="-417"/>
          <w:tab w:val="left" w:pos="0"/>
        </w:tabs>
        <w:suppressAutoHyphens/>
        <w:rPr>
          <w:szCs w:val="22"/>
        </w:rPr>
      </w:pPr>
      <w:r w:rsidRPr="00851ED7">
        <w:rPr>
          <w:b/>
          <w:szCs w:val="22"/>
        </w:rPr>
        <w:t>70-01 Laws to be observed</w:t>
      </w:r>
      <w:r w:rsidRPr="00851ED7">
        <w:rPr>
          <w:szCs w:val="22"/>
        </w:rPr>
        <w:t xml:space="preserve">. The Contractor shall keep fully informed of all </w:t>
      </w:r>
      <w:r>
        <w:rPr>
          <w:szCs w:val="22"/>
        </w:rPr>
        <w:t>federal</w:t>
      </w:r>
      <w:r w:rsidRPr="00851ED7">
        <w:rPr>
          <w:szCs w:val="22"/>
        </w:rPr>
        <w:t xml:space="preserve"> and state laws, all local laws, ordinances, and regulations and all orders and decrees of bodies or tribunals having any jurisdiction or authority, which in any manner affect those engaged or employed on the work, or which in any way affect the conduct of the work. The Contractor shall at all times observe and comply with all such laws, ordinances, regulations, orders, and decrees; and shall protect and indemnify the Owner and all their officers, agents, or servants against any claim or liability arising from or based on the violation of any such law, ordinance, regulation, order, or decree, whether by the Contractor or the Contractor’s employees.</w:t>
      </w:r>
    </w:p>
    <w:p w14:paraId="5CE95AC8" w14:textId="77777777" w:rsidR="00C4194F" w:rsidRPr="00851ED7" w:rsidRDefault="00C4194F" w:rsidP="00C4194F">
      <w:pPr>
        <w:tabs>
          <w:tab w:val="left" w:pos="-417"/>
          <w:tab w:val="left" w:pos="0"/>
        </w:tabs>
        <w:suppressAutoHyphens/>
        <w:rPr>
          <w:szCs w:val="22"/>
        </w:rPr>
      </w:pPr>
      <w:r w:rsidRPr="00851ED7">
        <w:rPr>
          <w:b/>
          <w:szCs w:val="22"/>
        </w:rPr>
        <w:t>70-02 Permits, licenses, and taxes</w:t>
      </w:r>
      <w:r w:rsidRPr="00851ED7">
        <w:rPr>
          <w:szCs w:val="22"/>
        </w:rPr>
        <w:t>. The Contractor shall procure all permits and licenses, pay all charges, fees, and taxes, and give all notices necessary and incidental to the due and lawful execution of the work.</w:t>
      </w:r>
    </w:p>
    <w:p w14:paraId="7F4C864A" w14:textId="77777777" w:rsidR="00C4194F" w:rsidRPr="00851ED7" w:rsidRDefault="00C4194F" w:rsidP="00C4194F">
      <w:pPr>
        <w:tabs>
          <w:tab w:val="left" w:pos="-417"/>
          <w:tab w:val="left" w:pos="0"/>
        </w:tabs>
        <w:suppressAutoHyphens/>
        <w:rPr>
          <w:szCs w:val="22"/>
        </w:rPr>
      </w:pPr>
      <w:r w:rsidRPr="00851ED7">
        <w:rPr>
          <w:b/>
          <w:szCs w:val="22"/>
        </w:rPr>
        <w:t>70-03 Patented devices, materials, and processes</w:t>
      </w:r>
      <w:r w:rsidRPr="00851ED7">
        <w:rPr>
          <w:szCs w:val="22"/>
        </w:rPr>
        <w:t>. If the Contractor is required or desires to use any design, device, material, or process covered by letters of patent or copyright, the Contractor shall provide for such use by suitable legal agreement with the Patentee or Owner. The Contractor and the surety shall indemnify and hold harmless the Owner, any third party, or political subdivision from any and all claims for infringement by reason of the use of any such patented design, device, material or process, or any trademark or copyright, and shall indemnify the Owner for any costs, expenses, and damages which it may be obliged to pay by reason of an infringement, at any time during the execution or after the completion of the work.</w:t>
      </w:r>
    </w:p>
    <w:p w14:paraId="35C8CAB5" w14:textId="2FA9FFD7" w:rsidR="00C4194F" w:rsidRPr="00851ED7" w:rsidRDefault="00C4194F" w:rsidP="00C4194F">
      <w:pPr>
        <w:tabs>
          <w:tab w:val="left" w:pos="-417"/>
          <w:tab w:val="left" w:pos="0"/>
        </w:tabs>
        <w:suppressAutoHyphens/>
        <w:rPr>
          <w:szCs w:val="22"/>
        </w:rPr>
      </w:pPr>
      <w:r w:rsidRPr="00851ED7">
        <w:rPr>
          <w:b/>
          <w:szCs w:val="22"/>
        </w:rPr>
        <w:t>70-04 Restoration of surfaces disturbed by others</w:t>
      </w:r>
      <w:r w:rsidRPr="00851ED7">
        <w:rPr>
          <w:szCs w:val="22"/>
        </w:rPr>
        <w:t>. The Owner reserves the right to authorize the construction, reconstruction, or maintenance of any public or private utility service, FAA or National Oceanic and Atmospheric Administration (NOAA) facility, or a utility service of another government agency at any time during the progress of the work. To the extent that such construction, reconstruction, or maintenance has been coordinated with the Owner, such authorized work (by others) must be shown on the plans and is indicated as follows:</w:t>
      </w:r>
      <w:r w:rsidRPr="00C57A6E">
        <w:rPr>
          <w:szCs w:val="22"/>
        </w:rPr>
        <w:t xml:space="preserve"> </w:t>
      </w:r>
      <w:r w:rsidRPr="00801A5D">
        <w:rPr>
          <w:highlight w:val="yellow"/>
        </w:rPr>
        <w:t>See Specification 01 11 00 for additional requirements</w:t>
      </w:r>
      <w:r w:rsidRPr="00801A5D">
        <w:rPr>
          <w:szCs w:val="22"/>
          <w:highlight w:val="yellow"/>
        </w:rPr>
        <w:t>.</w:t>
      </w:r>
    </w:p>
    <w:p w14:paraId="4A3CFA7D" w14:textId="77777777" w:rsidR="00C4194F" w:rsidRPr="00851ED7" w:rsidRDefault="00C4194F" w:rsidP="00C4194F">
      <w:pPr>
        <w:tabs>
          <w:tab w:val="left" w:pos="-417"/>
          <w:tab w:val="left" w:pos="0"/>
        </w:tabs>
        <w:suppressAutoHyphens/>
        <w:rPr>
          <w:szCs w:val="22"/>
        </w:rPr>
      </w:pPr>
      <w:r w:rsidRPr="00851ED7">
        <w:rPr>
          <w:szCs w:val="22"/>
        </w:rPr>
        <w:t>Except as listed above, the Contractor shall not permit any individual, firm, or corporation to excavate or otherwise disturb such utility services or facilities located within the limits of the work without the written permission of the RPR.</w:t>
      </w:r>
    </w:p>
    <w:p w14:paraId="206279C2" w14:textId="77777777" w:rsidR="00C4194F" w:rsidRPr="00851ED7" w:rsidRDefault="00C4194F" w:rsidP="00C4194F">
      <w:pPr>
        <w:tabs>
          <w:tab w:val="left" w:pos="-417"/>
          <w:tab w:val="left" w:pos="0"/>
        </w:tabs>
        <w:suppressAutoHyphens/>
        <w:rPr>
          <w:szCs w:val="22"/>
        </w:rPr>
      </w:pPr>
      <w:r w:rsidRPr="00851ED7">
        <w:rPr>
          <w:szCs w:val="22"/>
        </w:rPr>
        <w:t>Should the Owner of public or private utility service, FAA, or NOAA facility, or a utility service of another government agency be authorized to construct, reconstruct, or maintain such utility service or facility during the progress of the work, the Contractor shall cooperate with such Owners by arranging and performing the work in this contract to facilitate such construction, reconstruction or maintenance by others whether or not such work by others is listed above. When ordered as extra work by the RPR, the Contractor shall make all necessary repairs to the work which are due to such authorized work by others, unless otherwise provided for in the contract, plans, or specifications. It is understood and agreed that the Contractor shall not be entitled to make any claim for damages due to such authorized work by others or for any delay to the work resulting from such authorized work.</w:t>
      </w:r>
    </w:p>
    <w:p w14:paraId="15652618" w14:textId="77777777" w:rsidR="00C4194F" w:rsidRPr="00851ED7" w:rsidRDefault="00C4194F" w:rsidP="00C4194F">
      <w:pPr>
        <w:tabs>
          <w:tab w:val="left" w:pos="-417"/>
          <w:tab w:val="left" w:pos="0"/>
        </w:tabs>
        <w:suppressAutoHyphens/>
        <w:rPr>
          <w:szCs w:val="22"/>
        </w:rPr>
      </w:pPr>
      <w:r w:rsidRPr="00851ED7">
        <w:rPr>
          <w:b/>
          <w:szCs w:val="22"/>
        </w:rPr>
        <w:t>70-05 Federal Participation</w:t>
      </w:r>
      <w:r w:rsidRPr="00851ED7">
        <w:rPr>
          <w:szCs w:val="22"/>
        </w:rPr>
        <w:t>. The United States Government has agreed to reimburse the Owner for some portion of the contract costs. The contract work is subject to the inspection and approval of duly authorized representatives of the FAA Administrator.  No requirement of  this contract shall be construed as making the United States a party to the contract nor will any such requirement interfere, in any way, with the rights of either party to the contract.</w:t>
      </w:r>
    </w:p>
    <w:p w14:paraId="64731925" w14:textId="77777777" w:rsidR="00C4194F" w:rsidRPr="00851ED7" w:rsidRDefault="00C4194F" w:rsidP="00C4194F">
      <w:pPr>
        <w:tabs>
          <w:tab w:val="left" w:pos="-417"/>
          <w:tab w:val="left" w:pos="0"/>
        </w:tabs>
        <w:suppressAutoHyphens/>
        <w:rPr>
          <w:szCs w:val="22"/>
        </w:rPr>
      </w:pPr>
      <w:r w:rsidRPr="00851ED7">
        <w:rPr>
          <w:b/>
          <w:szCs w:val="22"/>
        </w:rPr>
        <w:lastRenderedPageBreak/>
        <w:t>70-06 Sanitary, health, and safety provisions</w:t>
      </w:r>
      <w:r w:rsidRPr="00851ED7">
        <w:rPr>
          <w:szCs w:val="22"/>
        </w:rPr>
        <w:t>. The Contractor’s worksite and facilities shall comply with applicable federal, state, and local requirements for health, safety and sanitary provisions.</w:t>
      </w:r>
    </w:p>
    <w:p w14:paraId="2E9883A6" w14:textId="77777777" w:rsidR="00C4194F" w:rsidRPr="00851ED7" w:rsidRDefault="00C4194F" w:rsidP="00C4194F">
      <w:pPr>
        <w:tabs>
          <w:tab w:val="left" w:pos="-417"/>
          <w:tab w:val="left" w:pos="0"/>
        </w:tabs>
        <w:suppressAutoHyphens/>
        <w:rPr>
          <w:szCs w:val="22"/>
        </w:rPr>
      </w:pPr>
      <w:r w:rsidRPr="00851ED7">
        <w:rPr>
          <w:b/>
          <w:szCs w:val="22"/>
        </w:rPr>
        <w:t>70-07 Public convenience and safety</w:t>
      </w:r>
      <w:r w:rsidRPr="00851ED7">
        <w:rPr>
          <w:szCs w:val="22"/>
        </w:rPr>
        <w:t>. The Contractor shall control their operations and those of their subcontractors and all suppliers, to assure the least inconvenience to the traveling public. Under all circumstances, safety shall be the most important consideration.</w:t>
      </w:r>
    </w:p>
    <w:p w14:paraId="2BFF3DAA" w14:textId="77777777" w:rsidR="00C4194F" w:rsidRPr="00851ED7" w:rsidRDefault="00C4194F" w:rsidP="00C4194F">
      <w:pPr>
        <w:tabs>
          <w:tab w:val="left" w:pos="-417"/>
          <w:tab w:val="left" w:pos="0"/>
        </w:tabs>
        <w:suppressAutoHyphens/>
        <w:rPr>
          <w:szCs w:val="22"/>
        </w:rPr>
      </w:pPr>
      <w:r w:rsidRPr="00851ED7">
        <w:rPr>
          <w:szCs w:val="22"/>
        </w:rPr>
        <w:t xml:space="preserve">The Contractor shall maintain the free and unobstructed movement of aircraft and vehicular traffic with respect to their own operations and those of their own subcontractors and all suppliers in accordance with Section 40, paragraph 40-05, </w:t>
      </w:r>
      <w:r w:rsidRPr="00851ED7">
        <w:rPr>
          <w:rStyle w:val="TitleReferenceitalics"/>
        </w:rPr>
        <w:t>Maintenance of Traffic</w:t>
      </w:r>
      <w:r w:rsidRPr="00851ED7">
        <w:rPr>
          <w:i/>
          <w:szCs w:val="22"/>
        </w:rPr>
        <w:t>,</w:t>
      </w:r>
      <w:r w:rsidRPr="00851ED7">
        <w:rPr>
          <w:szCs w:val="22"/>
        </w:rPr>
        <w:t xml:space="preserve"> and shall limit such operations for the convenience and safety of the traveling public as specified in Section 80, paragraph 80-04, </w:t>
      </w:r>
      <w:r w:rsidRPr="00851ED7">
        <w:rPr>
          <w:rStyle w:val="TitleReferenceitalics"/>
        </w:rPr>
        <w:t>Limitation of Operations</w:t>
      </w:r>
      <w:r w:rsidRPr="00851ED7">
        <w:rPr>
          <w:szCs w:val="22"/>
        </w:rPr>
        <w:t>.</w:t>
      </w:r>
    </w:p>
    <w:p w14:paraId="79ED6BBC" w14:textId="77777777" w:rsidR="00C4194F" w:rsidRPr="00851ED7" w:rsidRDefault="00C4194F" w:rsidP="00C4194F">
      <w:pPr>
        <w:tabs>
          <w:tab w:val="left" w:pos="-417"/>
          <w:tab w:val="left" w:pos="0"/>
        </w:tabs>
        <w:suppressAutoHyphens/>
        <w:rPr>
          <w:szCs w:val="22"/>
        </w:rPr>
      </w:pPr>
      <w:r w:rsidRPr="00851ED7">
        <w:rPr>
          <w:szCs w:val="22"/>
        </w:rPr>
        <w:t>The Contractor shall remove or control debris and rubbish resulting from its work operations at frequent intervals, and upon the order of the RPR.  If the RPR determines the existence of Contractor debris in the work site represents a hazard to airport operations and the Contractor is unable to respond in a prompt and reasonable manner, the RPR reserves the right to assign the task of debris removal to a third party and recover the resulting costs as a liquidated damage against the Contractor.</w:t>
      </w:r>
    </w:p>
    <w:p w14:paraId="244B085B" w14:textId="4290C6DF" w:rsidR="00C4194F" w:rsidRPr="00851ED7" w:rsidRDefault="00C4194F" w:rsidP="00C4194F">
      <w:pPr>
        <w:tabs>
          <w:tab w:val="left" w:pos="-417"/>
          <w:tab w:val="left" w:pos="0"/>
        </w:tabs>
        <w:suppressAutoHyphens/>
        <w:rPr>
          <w:szCs w:val="22"/>
        </w:rPr>
      </w:pPr>
      <w:r w:rsidRPr="00851ED7">
        <w:rPr>
          <w:b/>
          <w:szCs w:val="22"/>
        </w:rPr>
        <w:t xml:space="preserve">70-08 Construction Safety and Phasing Plan (CSPP). </w:t>
      </w:r>
      <w:r w:rsidRPr="00851ED7">
        <w:rPr>
          <w:szCs w:val="22"/>
        </w:rPr>
        <w:t xml:space="preserve">The </w:t>
      </w:r>
      <w:r>
        <w:rPr>
          <w:szCs w:val="22"/>
        </w:rPr>
        <w:t>C</w:t>
      </w:r>
      <w:r w:rsidRPr="00851ED7">
        <w:rPr>
          <w:szCs w:val="22"/>
        </w:rPr>
        <w:t xml:space="preserve">ontractor shall complete the work in accordance with the approved Construction Safety and Phasing Plan (CSPP) developed in accordance with AC 150/5370-2, Operational Safety on Airports During Construction.  The CSPP is </w:t>
      </w:r>
      <w:r>
        <w:rPr>
          <w:szCs w:val="22"/>
        </w:rPr>
        <w:t>included in the Contract Documents</w:t>
      </w:r>
      <w:r w:rsidRPr="00851ED7">
        <w:rPr>
          <w:szCs w:val="22"/>
        </w:rPr>
        <w:t>.</w:t>
      </w:r>
    </w:p>
    <w:p w14:paraId="6727004A" w14:textId="49AAB661" w:rsidR="00C4194F" w:rsidRPr="00851ED7" w:rsidRDefault="00C4194F" w:rsidP="00C4194F">
      <w:pPr>
        <w:tabs>
          <w:tab w:val="left" w:pos="-417"/>
          <w:tab w:val="left" w:pos="0"/>
        </w:tabs>
        <w:suppressAutoHyphens/>
        <w:rPr>
          <w:szCs w:val="22"/>
        </w:rPr>
      </w:pPr>
      <w:r w:rsidRPr="00851ED7">
        <w:rPr>
          <w:b/>
          <w:szCs w:val="22"/>
        </w:rPr>
        <w:t>70-09 Use of explosives</w:t>
      </w:r>
      <w:r w:rsidRPr="00851ED7">
        <w:rPr>
          <w:szCs w:val="22"/>
        </w:rPr>
        <w:t xml:space="preserve">. </w:t>
      </w:r>
      <w:r w:rsidRPr="00851ED7">
        <w:t>   </w:t>
      </w:r>
      <w:r w:rsidRPr="00851ED7">
        <w:rPr>
          <w:rStyle w:val="CourierNewcharacters"/>
        </w:rPr>
        <w:t xml:space="preserve">The use of explosives is not permitted on this project. </w:t>
      </w:r>
      <w:r w:rsidRPr="00851ED7">
        <w:rPr>
          <w:szCs w:val="22"/>
        </w:rPr>
        <w:t xml:space="preserve">     </w:t>
      </w:r>
    </w:p>
    <w:p w14:paraId="5E42F956" w14:textId="77777777" w:rsidR="00C4194F" w:rsidRPr="00851ED7" w:rsidRDefault="00C4194F" w:rsidP="00C4194F">
      <w:pPr>
        <w:tabs>
          <w:tab w:val="left" w:pos="-417"/>
          <w:tab w:val="left" w:pos="0"/>
        </w:tabs>
        <w:suppressAutoHyphens/>
        <w:rPr>
          <w:szCs w:val="22"/>
        </w:rPr>
      </w:pPr>
      <w:r w:rsidRPr="00851ED7">
        <w:rPr>
          <w:b/>
          <w:szCs w:val="22"/>
        </w:rPr>
        <w:t>70-10 Protection and restoration of property and landscape</w:t>
      </w:r>
      <w:r w:rsidRPr="00851ED7">
        <w:rPr>
          <w:szCs w:val="22"/>
        </w:rPr>
        <w:t>. The Contractor shall be responsible for the preservation of all public and private property, and shall protect carefully from disturbance or damage all land monuments and property markers until the Engineer/RPR has witnessed or otherwise referenced their location and shall not move them until directed.</w:t>
      </w:r>
    </w:p>
    <w:p w14:paraId="4A644C02" w14:textId="77777777" w:rsidR="00C4194F" w:rsidRPr="00851ED7" w:rsidRDefault="00C4194F" w:rsidP="00C4194F">
      <w:pPr>
        <w:tabs>
          <w:tab w:val="left" w:pos="-417"/>
          <w:tab w:val="left" w:pos="0"/>
        </w:tabs>
        <w:suppressAutoHyphens/>
        <w:rPr>
          <w:szCs w:val="22"/>
        </w:rPr>
      </w:pPr>
      <w:r w:rsidRPr="00851ED7">
        <w:rPr>
          <w:szCs w:val="22"/>
        </w:rPr>
        <w:t>The Contractor shall be responsible for all damage or injury to property of any character, during the execution of the work, resulting from any act, omission, neglect, or misconduct in manner or method of executing the work, or at any time due to defective work or materials, and said responsibility shall not be released until the project has been completed and accepted.</w:t>
      </w:r>
    </w:p>
    <w:p w14:paraId="04C4B48F" w14:textId="77777777" w:rsidR="00C4194F" w:rsidRPr="00851ED7" w:rsidRDefault="00C4194F" w:rsidP="00C4194F">
      <w:pPr>
        <w:tabs>
          <w:tab w:val="left" w:pos="-417"/>
          <w:tab w:val="left" w:pos="0"/>
        </w:tabs>
        <w:suppressAutoHyphens/>
        <w:rPr>
          <w:szCs w:val="22"/>
        </w:rPr>
      </w:pPr>
      <w:r w:rsidRPr="00851ED7">
        <w:rPr>
          <w:szCs w:val="22"/>
        </w:rPr>
        <w:t>When or where any direct or indirect damage or injury is done to public or private property by or on account of any act, omission, neglect, or misconduct in the execution of the work, or in consequence of the non-execution thereof by the Contractor, the Contractor shall restore, at their expense, such property to a condition similar or equal to that existing before such damage or injury was done, by repairing, or otherwise restoring as may be directed, or the Contractor shall make good such damage or injury in an acceptable manner.</w:t>
      </w:r>
    </w:p>
    <w:p w14:paraId="094F7E89" w14:textId="77777777" w:rsidR="00C4194F" w:rsidRPr="00851ED7" w:rsidRDefault="00C4194F" w:rsidP="00C4194F">
      <w:pPr>
        <w:tabs>
          <w:tab w:val="left" w:pos="-417"/>
          <w:tab w:val="left" w:pos="0"/>
        </w:tabs>
        <w:suppressAutoHyphens/>
        <w:rPr>
          <w:szCs w:val="22"/>
        </w:rPr>
      </w:pPr>
      <w:r w:rsidRPr="00851ED7">
        <w:rPr>
          <w:b/>
          <w:szCs w:val="22"/>
        </w:rPr>
        <w:t>70-11 Responsibility for damage claims</w:t>
      </w:r>
      <w:r w:rsidRPr="00851ED7">
        <w:rPr>
          <w:szCs w:val="22"/>
        </w:rPr>
        <w:t xml:space="preserve">. The Contractor shall indemnify and hold harmless the Engineer/RPR and the Owner and their officers, agents, and employees from all suits, actions, or claims, of any character, brought because of any injuries or damage received or sustained by any person, persons, or property on account of the operations of the Contractor; or on account of or in consequence of any neglect in safeguarding the work; or through use of unacceptable materials in constructing the work; or because of any act or omission, neglect, or misconduct of said Contractor; or because of any claims or amounts recovered from any infringements of patent, trademark, or copyright; or from any claims or amounts arising or recovered under the “Workmen’s Compensation Act,” or any other law, ordinance, order, or decree. Money due the Contractor under and by virtue of their own contract considered necessary by the Owner for such purpose may be retained for the use of the Owner or, in case no money is due, their own surety may be held until such suits, actions, or claims for injuries or damages shall have been settled and suitable evidence to that effect furnished to the Owner, except that money due the </w:t>
      </w:r>
      <w:r w:rsidRPr="00851ED7">
        <w:rPr>
          <w:szCs w:val="22"/>
        </w:rPr>
        <w:lastRenderedPageBreak/>
        <w:t>Contractor will not be withheld when the Contractor produces satisfactory evidence that he or she is adequately protected by public liability and property damage insurance.</w:t>
      </w:r>
    </w:p>
    <w:p w14:paraId="49B6042B" w14:textId="77777777" w:rsidR="00C4194F" w:rsidRPr="00851ED7" w:rsidRDefault="00C4194F" w:rsidP="00C4194F">
      <w:pPr>
        <w:tabs>
          <w:tab w:val="left" w:pos="-417"/>
          <w:tab w:val="left" w:pos="0"/>
        </w:tabs>
        <w:suppressAutoHyphens/>
        <w:rPr>
          <w:szCs w:val="22"/>
        </w:rPr>
      </w:pPr>
      <w:r w:rsidRPr="00851ED7">
        <w:rPr>
          <w:b/>
          <w:szCs w:val="22"/>
        </w:rPr>
        <w:t>70-12 Third party beneficiary clause</w:t>
      </w:r>
      <w:r w:rsidRPr="00851ED7">
        <w:rPr>
          <w:szCs w:val="22"/>
        </w:rPr>
        <w:t>. It is specifically agreed between the parties executing the contract that it is not intended by any of the provisions of any part of the contract to create for the public or any member thereof, a third-party beneficiary or to authorize anyone not a party to the contract to maintain a suit for personal injuries or property damage pursuant to the terms or provisions of the contract.</w:t>
      </w:r>
    </w:p>
    <w:p w14:paraId="66CABA83" w14:textId="77777777" w:rsidR="00C4194F" w:rsidRPr="00851ED7" w:rsidRDefault="00C4194F" w:rsidP="00C4194F">
      <w:pPr>
        <w:tabs>
          <w:tab w:val="left" w:pos="-417"/>
          <w:tab w:val="left" w:pos="0"/>
        </w:tabs>
        <w:suppressAutoHyphens/>
        <w:rPr>
          <w:szCs w:val="22"/>
        </w:rPr>
      </w:pPr>
      <w:r w:rsidRPr="00851ED7">
        <w:rPr>
          <w:b/>
          <w:szCs w:val="22"/>
        </w:rPr>
        <w:t>70-13 Opening sections of the work to traffic</w:t>
      </w:r>
      <w:r w:rsidRPr="00851ED7">
        <w:rPr>
          <w:szCs w:val="22"/>
        </w:rPr>
        <w:t xml:space="preserve">. If it is necessary for the Contractor to complete portions of the contract work for the beneficial occupancy of the Owner prior to completion of the entire contract, such “phasing” of the work must be specified below and indicated on the approved Construction Safety and Phasing Plan (CSPP) and the project plans. When so specified, the Contractor shall complete such portions of the work on or before the date specified or as otherwise specified. </w:t>
      </w:r>
    </w:p>
    <w:p w14:paraId="0A622C14" w14:textId="06966B17" w:rsidR="00C4194F" w:rsidRPr="00DF4F5C" w:rsidRDefault="00C4194F" w:rsidP="00C4194F">
      <w:r w:rsidRPr="00801A5D">
        <w:rPr>
          <w:highlight w:val="yellow"/>
        </w:rPr>
        <w:t>See Contract drawings for additional information and requirements.</w:t>
      </w:r>
    </w:p>
    <w:p w14:paraId="5C856223" w14:textId="77777777" w:rsidR="00C4194F" w:rsidRPr="00851ED7" w:rsidRDefault="00C4194F" w:rsidP="00C4194F">
      <w:pPr>
        <w:tabs>
          <w:tab w:val="left" w:pos="-417"/>
          <w:tab w:val="left" w:pos="0"/>
        </w:tabs>
        <w:suppressAutoHyphens/>
        <w:rPr>
          <w:szCs w:val="22"/>
        </w:rPr>
      </w:pPr>
      <w:r w:rsidRPr="00851ED7">
        <w:rPr>
          <w:szCs w:val="22"/>
        </w:rPr>
        <w:t xml:space="preserve">Upon completion of any portion of work listed above, such portion shall be accepted by the Owner in accordance with Section 50, paragraph 50-14, </w:t>
      </w:r>
      <w:r w:rsidRPr="00851ED7">
        <w:rPr>
          <w:rStyle w:val="TitleReferenceitalics"/>
        </w:rPr>
        <w:t>Partial Acceptance</w:t>
      </w:r>
      <w:r w:rsidRPr="00851ED7">
        <w:rPr>
          <w:szCs w:val="22"/>
        </w:rPr>
        <w:t>.</w:t>
      </w:r>
    </w:p>
    <w:p w14:paraId="0412C451" w14:textId="77777777" w:rsidR="00C4194F" w:rsidRPr="00851ED7" w:rsidRDefault="00C4194F" w:rsidP="00C4194F">
      <w:pPr>
        <w:tabs>
          <w:tab w:val="left" w:pos="-417"/>
          <w:tab w:val="left" w:pos="0"/>
        </w:tabs>
        <w:suppressAutoHyphens/>
        <w:rPr>
          <w:szCs w:val="22"/>
        </w:rPr>
      </w:pPr>
      <w:r w:rsidRPr="00851ED7">
        <w:rPr>
          <w:szCs w:val="22"/>
        </w:rPr>
        <w:t>No portion of the work may be opened by the Contractor until directed by the Owner in writing. Should it become necessary to open a portion of the work to traffic on a temporary or intermittent basis, such openings shall be made when, in the opinion of the RPR, such portion of the work is in an acceptable condition to support the intended traffic. Temporary or intermittent openings are considered to be inherent in the work and shall not constitute either acceptance of the portion of the work so opened or a waiver of any provision of the contract. Any damage to the portion of the work so opened that is not attributable to traffic which is permitted by the Owner shall be repaired by the Contractor at their expense.</w:t>
      </w:r>
    </w:p>
    <w:p w14:paraId="5F02049B" w14:textId="77777777" w:rsidR="00C4194F" w:rsidRPr="00851ED7" w:rsidRDefault="00C4194F" w:rsidP="00C4194F">
      <w:pPr>
        <w:tabs>
          <w:tab w:val="left" w:pos="-417"/>
          <w:tab w:val="left" w:pos="0"/>
        </w:tabs>
        <w:suppressAutoHyphens/>
        <w:rPr>
          <w:szCs w:val="22"/>
        </w:rPr>
      </w:pPr>
      <w:r w:rsidRPr="00851ED7">
        <w:rPr>
          <w:szCs w:val="22"/>
        </w:rPr>
        <w:t>The Contractor shall make their own estimate of the inherent difficulties involved in completing the work under the conditions herein described and shall not claim any added compensation by reason of delay or increased cost due to opening a portion of the contract work.</w:t>
      </w:r>
    </w:p>
    <w:p w14:paraId="6B779C73" w14:textId="77777777" w:rsidR="00C4194F" w:rsidRPr="00851ED7" w:rsidRDefault="00C4194F" w:rsidP="00C4194F">
      <w:pPr>
        <w:tabs>
          <w:tab w:val="left" w:pos="-417"/>
          <w:tab w:val="left" w:pos="0"/>
        </w:tabs>
        <w:suppressAutoHyphens/>
        <w:rPr>
          <w:szCs w:val="22"/>
        </w:rPr>
      </w:pPr>
      <w:r w:rsidRPr="00851ED7">
        <w:rPr>
          <w:szCs w:val="22"/>
        </w:rPr>
        <w:t>The Contractor must conform to safety standards contained AC 150/5370-2 and the approved CSPP.</w:t>
      </w:r>
    </w:p>
    <w:p w14:paraId="66B9E86D" w14:textId="77777777" w:rsidR="00C4194F" w:rsidRPr="00851ED7" w:rsidRDefault="00C4194F" w:rsidP="00C4194F">
      <w:r w:rsidRPr="00851ED7">
        <w:t>Contractor shall refer to the plans, specifications, and the approved CSPP to identify barricade requirements, temporary and/or permanent markings, airfield lighting, guidance signs and other safety requirements prior to opening up sections of work to traffic.</w:t>
      </w:r>
    </w:p>
    <w:p w14:paraId="05169929" w14:textId="77777777" w:rsidR="00C4194F" w:rsidRPr="00851ED7" w:rsidRDefault="00C4194F" w:rsidP="00C4194F">
      <w:pPr>
        <w:tabs>
          <w:tab w:val="left" w:pos="-417"/>
          <w:tab w:val="left" w:pos="0"/>
        </w:tabs>
        <w:suppressAutoHyphens/>
        <w:rPr>
          <w:szCs w:val="22"/>
        </w:rPr>
      </w:pPr>
      <w:r w:rsidRPr="00851ED7">
        <w:rPr>
          <w:b/>
          <w:szCs w:val="22"/>
        </w:rPr>
        <w:t>70-14 Contractor’s responsibility for work</w:t>
      </w:r>
      <w:r w:rsidRPr="00851ED7">
        <w:rPr>
          <w:szCs w:val="22"/>
        </w:rPr>
        <w:t xml:space="preserve">. Until the RPR’s final written acceptance of the entire completed work, excepting only those portions of the work accepted in accordance with Section 50, paragraph 50-14, </w:t>
      </w:r>
      <w:r w:rsidRPr="00851ED7">
        <w:rPr>
          <w:rStyle w:val="TitleReferenceitalics"/>
        </w:rPr>
        <w:t>Partial Acceptance</w:t>
      </w:r>
      <w:r w:rsidRPr="00851ED7">
        <w:rPr>
          <w:szCs w:val="22"/>
        </w:rPr>
        <w:t>, the Contractor shall have the charge and care thereof and shall take every precaution against injury or damage to any part due to the action of the elements or from any other cause, whether arising from the execution or from the non-execution of the work. The Contractor shall rebuild, repair, restore, and make good all injuries or damages to any portion of the work occasioned by any of the above causes before final acceptance and shall bear the expense thereof except damage to the work due to unforeseeable causes beyond the control of and without the fault or negligence of the Contractor, including but not restricted to acts of God such as earthquake, tidal wave, tornado, hurricane or other cataclysmic phenomenon of nature, or acts of the public enemy or of government authorities.</w:t>
      </w:r>
    </w:p>
    <w:p w14:paraId="4EFE5B2A" w14:textId="77777777" w:rsidR="00C4194F" w:rsidRPr="00851ED7" w:rsidRDefault="00C4194F" w:rsidP="00C4194F">
      <w:pPr>
        <w:tabs>
          <w:tab w:val="left" w:pos="-417"/>
          <w:tab w:val="left" w:pos="0"/>
        </w:tabs>
        <w:suppressAutoHyphens/>
        <w:rPr>
          <w:szCs w:val="22"/>
        </w:rPr>
      </w:pPr>
      <w:r w:rsidRPr="00851ED7">
        <w:rPr>
          <w:szCs w:val="22"/>
        </w:rPr>
        <w:t>If the work is suspended for any cause whatever, the Contractor shall be responsible for the work and shall take such precautions necessary to prevent damage to the work. The Contractor shall provide for normal drainage and shall erect necessary temporary structures, signs, or other facilities at their own expense. During such period of suspension of work, the Contractor shall properly and continuously maintain in an acceptable growing condition all living material in newly established planting, seeding, and sodding furnished under the contract, and shall take adequate precautions to protect new tree growth and other important vegetative growth against injury.</w:t>
      </w:r>
    </w:p>
    <w:p w14:paraId="0EFC269D" w14:textId="77777777" w:rsidR="00C4194F" w:rsidRPr="00851ED7" w:rsidRDefault="00C4194F" w:rsidP="00C4194F">
      <w:pPr>
        <w:tabs>
          <w:tab w:val="left" w:pos="-417"/>
          <w:tab w:val="left" w:pos="0"/>
        </w:tabs>
        <w:suppressAutoHyphens/>
        <w:rPr>
          <w:szCs w:val="22"/>
        </w:rPr>
      </w:pPr>
      <w:r w:rsidRPr="00851ED7">
        <w:rPr>
          <w:b/>
          <w:szCs w:val="22"/>
        </w:rPr>
        <w:lastRenderedPageBreak/>
        <w:t>70-15 Contractor’s responsibility for utility service and facilities of others</w:t>
      </w:r>
      <w:r w:rsidRPr="00851ED7">
        <w:rPr>
          <w:szCs w:val="22"/>
        </w:rPr>
        <w:t xml:space="preserve">. As provided in paragraph 70-04, </w:t>
      </w:r>
      <w:r w:rsidRPr="00851ED7">
        <w:rPr>
          <w:rStyle w:val="TitleReferenceitalics"/>
        </w:rPr>
        <w:t>Restoration of Surfaces Disturbed by Others</w:t>
      </w:r>
      <w:r w:rsidRPr="00851ED7">
        <w:rPr>
          <w:szCs w:val="22"/>
        </w:rPr>
        <w:t>, the Contractor shall cooperate with the owner of any public or private utility service, FAA or NOAA, or a utility service of another government agency that may be authorized by the Owner to construct, reconstruct or maintain such utility services or facilities during the progress of the work. In addition, the Contractor shall control their operations to prevent the unscheduled interruption of such utility services and facilities.</w:t>
      </w:r>
    </w:p>
    <w:p w14:paraId="7A620C07" w14:textId="77777777" w:rsidR="00C4194F" w:rsidRPr="00851ED7" w:rsidRDefault="00C4194F" w:rsidP="00C4194F">
      <w:pPr>
        <w:tabs>
          <w:tab w:val="left" w:pos="-417"/>
          <w:tab w:val="left" w:pos="0"/>
        </w:tabs>
        <w:suppressAutoHyphens/>
        <w:rPr>
          <w:szCs w:val="22"/>
        </w:rPr>
      </w:pPr>
      <w:r w:rsidRPr="00851ED7">
        <w:rPr>
          <w:szCs w:val="22"/>
        </w:rPr>
        <w:t xml:space="preserve">To the extent that such public or private utility services, FAA, or NOAA facilities, or utility services of another governmental agency are known to exist within the limits of the contract work, the approximate locations have been indicated on the plans and/or in the contract documents. </w:t>
      </w:r>
    </w:p>
    <w:p w14:paraId="73C7F45A" w14:textId="77777777" w:rsidR="00C4194F" w:rsidRPr="00851ED7" w:rsidRDefault="00C4194F" w:rsidP="00C4194F">
      <w:pPr>
        <w:tabs>
          <w:tab w:val="left" w:pos="-417"/>
          <w:tab w:val="left" w:pos="0"/>
        </w:tabs>
        <w:suppressAutoHyphens/>
        <w:rPr>
          <w:szCs w:val="22"/>
        </w:rPr>
      </w:pPr>
      <w:r w:rsidRPr="00851ED7">
        <w:rPr>
          <w:szCs w:val="22"/>
        </w:rPr>
        <w:t>It is understood and agreed that the Owner does not guarantee the accuracy or the completeness of the location information relating to existing utility services, facilities, or structures that may be shown on the plans or encountered in the work. Any inaccuracy or omission in such information shall not relieve the Contractor of the responsibility to protect such existing features from damage or unscheduled interruption of service.</w:t>
      </w:r>
      <w:r>
        <w:rPr>
          <w:szCs w:val="22"/>
        </w:rPr>
        <w:t xml:space="preserve">  See Specification 01 31 13 for specific requirements.</w:t>
      </w:r>
    </w:p>
    <w:p w14:paraId="58F61AD4" w14:textId="77777777" w:rsidR="00C4194F" w:rsidRPr="00851ED7" w:rsidRDefault="00C4194F" w:rsidP="00C4194F">
      <w:pPr>
        <w:tabs>
          <w:tab w:val="left" w:pos="-417"/>
          <w:tab w:val="left" w:pos="0"/>
        </w:tabs>
        <w:suppressAutoHyphens/>
        <w:rPr>
          <w:szCs w:val="22"/>
        </w:rPr>
      </w:pPr>
      <w:r w:rsidRPr="00851ED7">
        <w:rPr>
          <w:szCs w:val="22"/>
        </w:rPr>
        <w:t xml:space="preserve">It is further understood and agreed that the Contractor shall, upon execution of the contract, notify the Owners of all utility services or other facilities of their plan of operations. Such notification shall be in writing addressed to “The Person to Contact” as provided in this paragraph and paragraph 70-04, </w:t>
      </w:r>
      <w:r w:rsidRPr="00851ED7">
        <w:rPr>
          <w:rStyle w:val="TitleReferenceitalics"/>
        </w:rPr>
        <w:t>Restoration of Surfaces Disturbed By Others</w:t>
      </w:r>
      <w:r w:rsidRPr="00851ED7">
        <w:rPr>
          <w:szCs w:val="22"/>
        </w:rPr>
        <w:t>. A copy of each notification shall be given to the RPR.</w:t>
      </w:r>
    </w:p>
    <w:p w14:paraId="747013D9" w14:textId="77777777" w:rsidR="00C4194F" w:rsidRPr="00851ED7" w:rsidRDefault="00C4194F" w:rsidP="00C4194F">
      <w:pPr>
        <w:tabs>
          <w:tab w:val="left" w:pos="-417"/>
          <w:tab w:val="left" w:pos="0"/>
        </w:tabs>
        <w:suppressAutoHyphens/>
        <w:rPr>
          <w:szCs w:val="22"/>
        </w:rPr>
      </w:pPr>
      <w:r w:rsidRPr="00851ED7">
        <w:rPr>
          <w:szCs w:val="22"/>
        </w:rPr>
        <w:t>In addition to the general written notification provided, it shall be the responsibility of the Contractor to keep such individual Owners advised of changes in their plan of operations that would affect such Owners.</w:t>
      </w:r>
    </w:p>
    <w:p w14:paraId="0AB66E10" w14:textId="6D4A583F" w:rsidR="00C4194F" w:rsidRPr="00851ED7" w:rsidRDefault="00C4194F" w:rsidP="00C4194F">
      <w:pPr>
        <w:tabs>
          <w:tab w:val="left" w:pos="-417"/>
          <w:tab w:val="left" w:pos="0"/>
        </w:tabs>
        <w:suppressAutoHyphens/>
        <w:rPr>
          <w:szCs w:val="22"/>
        </w:rPr>
      </w:pPr>
      <w:r w:rsidRPr="00851ED7">
        <w:rPr>
          <w:szCs w:val="22"/>
        </w:rPr>
        <w:t xml:space="preserve">Prior to beginning the work in the general vicinity of an existing utility service or facility, the Contractor shall again notify each such Owner of their plan of operation. If, in the Contractor’s opinion, the Owner’s assistance is needed to locate the utility service or facility or the presence of a representative of the Owner is desirable to observe the work, such advice should be included in the notification. Such notification shall be given by the most expeditious means to reach the utility owner’s “Person to Contact” no later than </w:t>
      </w:r>
      <w:r>
        <w:rPr>
          <w:szCs w:val="22"/>
        </w:rPr>
        <w:t>fourteen days’</w:t>
      </w:r>
      <w:r w:rsidRPr="00851ED7">
        <w:rPr>
          <w:szCs w:val="22"/>
        </w:rPr>
        <w:t xml:space="preserve"> prior to the Contractor’s commencement of operations in such general vicinity. The Contractor shall furnish a written </w:t>
      </w:r>
      <w:r>
        <w:rPr>
          <w:szCs w:val="22"/>
        </w:rPr>
        <w:t xml:space="preserve">Construction Advisory Form and/or Utility Shutdown Request Form </w:t>
      </w:r>
      <w:r w:rsidRPr="00851ED7">
        <w:rPr>
          <w:szCs w:val="22"/>
        </w:rPr>
        <w:t>to the RPR.</w:t>
      </w:r>
    </w:p>
    <w:p w14:paraId="13A9039A" w14:textId="5828674A" w:rsidR="00C4194F" w:rsidRPr="00851ED7" w:rsidRDefault="00C4194F" w:rsidP="00C4194F">
      <w:pPr>
        <w:tabs>
          <w:tab w:val="left" w:pos="-417"/>
          <w:tab w:val="left" w:pos="0"/>
        </w:tabs>
        <w:suppressAutoHyphens/>
        <w:rPr>
          <w:szCs w:val="22"/>
        </w:rPr>
      </w:pPr>
      <w:r w:rsidRPr="00851ED7">
        <w:rPr>
          <w:szCs w:val="22"/>
        </w:rPr>
        <w:t xml:space="preserve">The Contractor’s failure to give the </w:t>
      </w:r>
      <w:r>
        <w:rPr>
          <w:szCs w:val="22"/>
        </w:rPr>
        <w:t xml:space="preserve">fourteen </w:t>
      </w:r>
      <w:r w:rsidRPr="00851ED7">
        <w:rPr>
          <w:szCs w:val="22"/>
        </w:rPr>
        <w:t>days’ notice shall be cause for the Owner to suspend the Contractor’s operations in the general vicinity of a utility service or facility.</w:t>
      </w:r>
    </w:p>
    <w:p w14:paraId="55FBEFBA" w14:textId="77777777" w:rsidR="00C4194F" w:rsidRPr="00851ED7" w:rsidRDefault="00C4194F" w:rsidP="00C4194F">
      <w:pPr>
        <w:tabs>
          <w:tab w:val="left" w:pos="-417"/>
          <w:tab w:val="left" w:pos="0"/>
        </w:tabs>
        <w:suppressAutoHyphens/>
        <w:rPr>
          <w:szCs w:val="22"/>
        </w:rPr>
      </w:pPr>
      <w:r w:rsidRPr="00851ED7">
        <w:rPr>
          <w:szCs w:val="22"/>
        </w:rPr>
        <w:t>Where the outside limits of an underground utility service have been located and staked on the ground, the Contractor shall be required to use hand excavation methods within 3 feet (1 m) of such outside limits at such points as may be required to ensure protection from damage due to the Contractor’s operations.</w:t>
      </w:r>
    </w:p>
    <w:p w14:paraId="3D28A908" w14:textId="77777777" w:rsidR="00C4194F" w:rsidRPr="00851ED7" w:rsidRDefault="00C4194F" w:rsidP="00C4194F">
      <w:pPr>
        <w:tabs>
          <w:tab w:val="left" w:pos="-417"/>
          <w:tab w:val="left" w:pos="0"/>
        </w:tabs>
        <w:suppressAutoHyphens/>
        <w:rPr>
          <w:szCs w:val="22"/>
        </w:rPr>
      </w:pPr>
      <w:r w:rsidRPr="00851ED7">
        <w:rPr>
          <w:szCs w:val="22"/>
        </w:rPr>
        <w:t>Should the Contractor damage or interrupt the operation of a utility service or facility by accident or otherwise, the Contractor shall immediately notify the proper authority and the RPR and shall take all reasonable measures to prevent further damage or interruption of service. The Contractor, in such events, shall cooperate with the utility service or facility owner and the RPR continuously until such damage has been repaired and service restored to the satisfaction of the utility or facility owner.</w:t>
      </w:r>
    </w:p>
    <w:p w14:paraId="5BE9786A" w14:textId="77777777" w:rsidR="00C4194F" w:rsidRPr="00851ED7" w:rsidRDefault="00C4194F" w:rsidP="00C4194F">
      <w:pPr>
        <w:tabs>
          <w:tab w:val="left" w:pos="-417"/>
          <w:tab w:val="left" w:pos="0"/>
        </w:tabs>
        <w:suppressAutoHyphens/>
        <w:rPr>
          <w:szCs w:val="22"/>
        </w:rPr>
      </w:pPr>
      <w:r w:rsidRPr="00851ED7">
        <w:rPr>
          <w:szCs w:val="22"/>
        </w:rPr>
        <w:t>The Contractor shall bear all costs of damage and restoration of service to any utility service or facility due to their operations whether due to negligence or accident. The Owner reserves the right to deduct such costs from any monies due or which may become due the Contractor, or their own surety.</w:t>
      </w:r>
    </w:p>
    <w:p w14:paraId="26BD528D" w14:textId="67B6FD6D" w:rsidR="00C4194F" w:rsidRPr="00851ED7" w:rsidRDefault="00C4194F" w:rsidP="00C4194F">
      <w:pPr>
        <w:tabs>
          <w:tab w:val="left" w:pos="-417"/>
          <w:tab w:val="left" w:pos="0"/>
        </w:tabs>
        <w:suppressAutoHyphens/>
        <w:rPr>
          <w:rStyle w:val="NormalCourierNew"/>
          <w:szCs w:val="22"/>
        </w:rPr>
      </w:pPr>
      <w:r w:rsidRPr="00851ED7">
        <w:rPr>
          <w:rStyle w:val="NormalCourierNew"/>
          <w:b/>
          <w:szCs w:val="22"/>
        </w:rPr>
        <w:t>70-15.1 FAA facilities and cable runs</w:t>
      </w:r>
      <w:r w:rsidRPr="00851ED7">
        <w:rPr>
          <w:rStyle w:val="NormalCourierNew"/>
          <w:szCs w:val="22"/>
        </w:rPr>
        <w:t xml:space="preserve">. The Contractor is hereby advised that the construction limits of the project include existing facilities and buried cable runs that are owned, operated and </w:t>
      </w:r>
      <w:r w:rsidRPr="00851ED7">
        <w:rPr>
          <w:rStyle w:val="NormalCourierNew"/>
          <w:szCs w:val="22"/>
        </w:rPr>
        <w:lastRenderedPageBreak/>
        <w:t>maintained by the FAA. The Contractor, during the execution of the project work, shall comply with the following:</w:t>
      </w:r>
    </w:p>
    <w:p w14:paraId="4814AF1C" w14:textId="77777777" w:rsidR="00C4194F" w:rsidRPr="00851ED7" w:rsidRDefault="00C4194F" w:rsidP="00C4194F">
      <w:pPr>
        <w:pStyle w:val="Indent"/>
        <w:rPr>
          <w:rStyle w:val="NormalCourierNew"/>
          <w:szCs w:val="22"/>
        </w:rPr>
      </w:pPr>
      <w:r w:rsidRPr="00851ED7">
        <w:rPr>
          <w:rStyle w:val="NormalCourierNew"/>
          <w:b/>
          <w:szCs w:val="22"/>
        </w:rPr>
        <w:t>a.</w:t>
      </w:r>
      <w:r w:rsidRPr="00851ED7">
        <w:rPr>
          <w:rStyle w:val="NormalCourierNew"/>
          <w:szCs w:val="22"/>
        </w:rPr>
        <w:t xml:space="preserve"> The Contractor shall permit FAA maintenance personnel the right of access to the project work site for purposes of inspecting and maintaining all existing FAA owned facilities.</w:t>
      </w:r>
    </w:p>
    <w:p w14:paraId="5C8E8E60" w14:textId="5C05D0BF" w:rsidR="00C4194F" w:rsidRPr="00851ED7" w:rsidRDefault="00C4194F" w:rsidP="00C4194F">
      <w:pPr>
        <w:pStyle w:val="Indent"/>
        <w:rPr>
          <w:rStyle w:val="NormalCourierNew"/>
          <w:szCs w:val="22"/>
        </w:rPr>
      </w:pPr>
      <w:r w:rsidRPr="00851ED7">
        <w:rPr>
          <w:rStyle w:val="NormalCourierNew"/>
          <w:b/>
          <w:szCs w:val="22"/>
        </w:rPr>
        <w:t>b.</w:t>
      </w:r>
      <w:r w:rsidRPr="00851ED7">
        <w:rPr>
          <w:rStyle w:val="NormalCourierNew"/>
          <w:szCs w:val="22"/>
        </w:rPr>
        <w:t xml:space="preserve"> The Contractor shall provide notice to the FAA Air Traffic Organization (ATO)/Technical Operations/System Support Center (SSC) Point-of-Contact through the airport </w:t>
      </w:r>
      <w:r w:rsidRPr="00C57A6E">
        <w:rPr>
          <w:rStyle w:val="NormalCourierNew"/>
          <w:rFonts w:ascii="Times New Roman" w:hAnsi="Times New Roman"/>
          <w:b/>
          <w:szCs w:val="22"/>
        </w:rPr>
        <w:t>[   </w:t>
      </w:r>
      <w:r w:rsidRPr="00851ED7">
        <w:rPr>
          <w:rStyle w:val="NormalCourierNew"/>
          <w:szCs w:val="22"/>
        </w:rPr>
        <w:t>Owner</w:t>
      </w:r>
      <w:r w:rsidRPr="00C57A6E">
        <w:rPr>
          <w:rStyle w:val="NormalCourierNew"/>
          <w:rFonts w:ascii="Times New Roman" w:hAnsi="Times New Roman"/>
          <w:b/>
          <w:szCs w:val="22"/>
        </w:rPr>
        <w:t>   ]</w:t>
      </w:r>
      <w:r w:rsidRPr="00851ED7">
        <w:rPr>
          <w:rStyle w:val="NormalCourierNew"/>
          <w:szCs w:val="22"/>
        </w:rPr>
        <w:t xml:space="preserve"> a minimum of </w:t>
      </w:r>
      <w:r w:rsidRPr="00801A5D">
        <w:rPr>
          <w:rStyle w:val="NormalCourierNew"/>
          <w:szCs w:val="22"/>
          <w:highlight w:val="yellow"/>
        </w:rPr>
        <w:t>fourteen (14) calendar days</w:t>
      </w:r>
      <w:r w:rsidRPr="00851ED7">
        <w:rPr>
          <w:rStyle w:val="NormalCourierNew"/>
          <w:szCs w:val="22"/>
        </w:rPr>
        <w:t xml:space="preserve"> prior to commencement of construction activities in order to permit sufficient time to locate and mark existing buried cables and to schedule any required facility outages.</w:t>
      </w:r>
    </w:p>
    <w:p w14:paraId="7D23913A" w14:textId="77777777" w:rsidR="00C4194F" w:rsidRPr="00851ED7" w:rsidRDefault="00C4194F" w:rsidP="00C4194F">
      <w:pPr>
        <w:pStyle w:val="Indent"/>
        <w:rPr>
          <w:rStyle w:val="NormalCourierNew"/>
          <w:szCs w:val="22"/>
        </w:rPr>
      </w:pPr>
      <w:r w:rsidRPr="00851ED7">
        <w:rPr>
          <w:rStyle w:val="NormalCourierNew"/>
          <w:b/>
          <w:szCs w:val="22"/>
        </w:rPr>
        <w:t>c.</w:t>
      </w:r>
      <w:r w:rsidRPr="00851ED7">
        <w:rPr>
          <w:rStyle w:val="NormalCourierNew"/>
          <w:szCs w:val="22"/>
        </w:rPr>
        <w:t xml:space="preserve"> If execution of the project work requires a facility outage, the Contractor shall contact the FAA Point-of-Contact a minimum of 72 hours prior to the time of the required outage.</w:t>
      </w:r>
    </w:p>
    <w:p w14:paraId="5887598D" w14:textId="77777777" w:rsidR="00C4194F" w:rsidRPr="00851ED7" w:rsidRDefault="00C4194F" w:rsidP="00C4194F">
      <w:pPr>
        <w:pStyle w:val="Indent"/>
        <w:rPr>
          <w:rStyle w:val="NormalCourierNew"/>
          <w:szCs w:val="22"/>
        </w:rPr>
      </w:pPr>
      <w:r w:rsidRPr="00851ED7">
        <w:rPr>
          <w:rStyle w:val="NormalCourierNew"/>
          <w:b/>
          <w:szCs w:val="22"/>
        </w:rPr>
        <w:t>d.</w:t>
      </w:r>
      <w:r w:rsidRPr="00851ED7">
        <w:rPr>
          <w:rStyle w:val="NormalCourierNew"/>
          <w:szCs w:val="22"/>
        </w:rPr>
        <w:t xml:space="preserve"> Any damage to FAA cables, access roads, or FAA facilities during construction caused by the Contractor’s equipment or personnel whether by negligence or accident will require the Contractor to repair or replace the damaged cables, access road, or FAA facilities to FAA requirements.  The Contractor shall not bear the cost to repair damage to underground facilities or utilities improperly located by the FAA. </w:t>
      </w:r>
    </w:p>
    <w:p w14:paraId="44532CB4" w14:textId="700D10A4" w:rsidR="00C4194F" w:rsidRPr="00851ED7" w:rsidRDefault="00C4194F" w:rsidP="00C4194F">
      <w:pPr>
        <w:pStyle w:val="Indent"/>
      </w:pPr>
      <w:r w:rsidRPr="00851ED7">
        <w:rPr>
          <w:rStyle w:val="NormalCourierNew"/>
          <w:b/>
          <w:szCs w:val="22"/>
        </w:rPr>
        <w:t>e.</w:t>
      </w:r>
      <w:r w:rsidRPr="00851ED7">
        <w:rPr>
          <w:rStyle w:val="NormalCourierNew"/>
          <w:szCs w:val="22"/>
        </w:rPr>
        <w:t xml:space="preserve"> If the project work requires the cutting or splicing of FAA owned cables, the FAA Point-of-Contact shall be contacted a minimum of 72 hours prior to the time the cable work commences. The FAA reserves the right to have a FAA representative on site to observe the splicing of the cables as a condition of acceptance. All cable splices are to be accomplished in accordance with FAA specifications and require approval by the FAA Point-of-Contact as a condition of acceptance by the Owner. The Contractor is hereby advised that FAA restricts the location of where splices may be installed. If a cable splice is required in a location that is not permitted by FAA, the Contractor shall furnish and install a sufficient length of new cable that eliminates the need for any splice.</w:t>
      </w:r>
      <w:r w:rsidRPr="00C57A6E">
        <w:rPr>
          <w:b/>
          <w:szCs w:val="22"/>
        </w:rPr>
        <w:t>   </w:t>
      </w:r>
    </w:p>
    <w:p w14:paraId="4C9B9AE7" w14:textId="77777777" w:rsidR="00C4194F" w:rsidRPr="00851ED7" w:rsidRDefault="00C4194F" w:rsidP="00C4194F">
      <w:pPr>
        <w:tabs>
          <w:tab w:val="left" w:pos="-417"/>
          <w:tab w:val="left" w:pos="0"/>
        </w:tabs>
        <w:suppressAutoHyphens/>
        <w:rPr>
          <w:szCs w:val="22"/>
        </w:rPr>
      </w:pPr>
      <w:r w:rsidRPr="00851ED7">
        <w:rPr>
          <w:b/>
          <w:szCs w:val="22"/>
        </w:rPr>
        <w:t>70-16 Furnishing rights-of-way</w:t>
      </w:r>
      <w:r w:rsidRPr="00851ED7">
        <w:rPr>
          <w:szCs w:val="22"/>
        </w:rPr>
        <w:t>. The Owner will be responsible for furnishing all rights-of-way upon which the work is to be constructed in advance of the Contractor’s operations.</w:t>
      </w:r>
    </w:p>
    <w:p w14:paraId="0892802A" w14:textId="77777777" w:rsidR="00C4194F" w:rsidRPr="00851ED7" w:rsidRDefault="00C4194F" w:rsidP="00C4194F">
      <w:pPr>
        <w:tabs>
          <w:tab w:val="left" w:pos="-417"/>
          <w:tab w:val="left" w:pos="0"/>
        </w:tabs>
        <w:suppressAutoHyphens/>
        <w:rPr>
          <w:szCs w:val="22"/>
        </w:rPr>
      </w:pPr>
      <w:r w:rsidRPr="00851ED7">
        <w:rPr>
          <w:b/>
          <w:szCs w:val="22"/>
        </w:rPr>
        <w:t>70-17 Personal liability of public officials</w:t>
      </w:r>
      <w:r w:rsidRPr="00851ED7">
        <w:rPr>
          <w:szCs w:val="22"/>
        </w:rPr>
        <w:t>. In carrying out any of the contract provisions or in exercising any power or authority granted by this contract, there shall be no liability upon the Engineer, RPR, their authorized representatives, or any officials of the Owner either personally or as an official of the Owner. It is understood that in such matters they act solely as agents and representatives of the Owner.</w:t>
      </w:r>
    </w:p>
    <w:p w14:paraId="774B827A" w14:textId="77777777" w:rsidR="00C4194F" w:rsidRPr="00851ED7" w:rsidRDefault="00C4194F" w:rsidP="00C4194F">
      <w:pPr>
        <w:tabs>
          <w:tab w:val="left" w:pos="-417"/>
          <w:tab w:val="left" w:pos="0"/>
        </w:tabs>
        <w:suppressAutoHyphens/>
        <w:rPr>
          <w:szCs w:val="22"/>
        </w:rPr>
      </w:pPr>
      <w:r w:rsidRPr="00851ED7">
        <w:rPr>
          <w:b/>
          <w:szCs w:val="22"/>
        </w:rPr>
        <w:t>70-18 No waiver of legal rights</w:t>
      </w:r>
      <w:r w:rsidRPr="00851ED7">
        <w:rPr>
          <w:szCs w:val="22"/>
        </w:rPr>
        <w:t>. Upon completion of the work, the Owner will expeditiously make final inspection and notify the Contractor of final acceptance. Such final acceptance, however, shall not preclude or stop the Owner from correcting any measurement, estimate, or certificate made before or after completion of the work, nor shall the Owner be precluded or stopped from recovering from the Contractor or their surety, or both, such overpayment as may be sustained, or by failure on the part of the Contractor to fulfill their obligations under the contract. A waiver on the part of the Owner of any breach of any part of the contract shall not be held to be a waiver of any other or subsequent breach.</w:t>
      </w:r>
    </w:p>
    <w:p w14:paraId="26D97D81" w14:textId="77777777" w:rsidR="00C4194F" w:rsidRPr="00851ED7" w:rsidRDefault="00C4194F" w:rsidP="00C4194F">
      <w:pPr>
        <w:tabs>
          <w:tab w:val="left" w:pos="-417"/>
          <w:tab w:val="left" w:pos="0"/>
        </w:tabs>
        <w:suppressAutoHyphens/>
        <w:rPr>
          <w:szCs w:val="22"/>
        </w:rPr>
      </w:pPr>
      <w:r w:rsidRPr="00851ED7">
        <w:rPr>
          <w:szCs w:val="22"/>
        </w:rPr>
        <w:lastRenderedPageBreak/>
        <w:t>The Contractor, without prejudice to the terms of the contract, shall be liable to the Owner for latent defects, fraud, or such gross mistakes as may amount to fraud, or as regards the Owner’s rights under any warranty or guaranty.</w:t>
      </w:r>
    </w:p>
    <w:p w14:paraId="0F853F6A" w14:textId="42A524F7" w:rsidR="00C4194F" w:rsidRPr="00851ED7" w:rsidRDefault="00C4194F" w:rsidP="00C4194F">
      <w:pPr>
        <w:tabs>
          <w:tab w:val="left" w:pos="-417"/>
          <w:tab w:val="left" w:pos="0"/>
        </w:tabs>
        <w:suppressAutoHyphens/>
        <w:rPr>
          <w:szCs w:val="22"/>
        </w:rPr>
      </w:pPr>
      <w:r w:rsidRPr="00851ED7">
        <w:rPr>
          <w:b/>
          <w:szCs w:val="22"/>
        </w:rPr>
        <w:t>70-19 Environmental protection</w:t>
      </w:r>
      <w:r w:rsidRPr="00851ED7">
        <w:rPr>
          <w:szCs w:val="22"/>
        </w:rPr>
        <w:t xml:space="preserve">. The Contractor shall comply with all </w:t>
      </w:r>
      <w:r>
        <w:rPr>
          <w:szCs w:val="22"/>
        </w:rPr>
        <w:t>federal</w:t>
      </w:r>
      <w:r w:rsidRPr="00851ED7">
        <w:rPr>
          <w:szCs w:val="22"/>
        </w:rPr>
        <w:t>, state, and local laws and regulations controlling pollution of the environment. The Contractor shall take necessary precautions to prevent pollution of streams, lakes, ponds, and reservoirs with fuels, oils, asphalts, chemicals, or other harmful materials and to prevent pollution of the atmosphere from particulate and gaseous matter.</w:t>
      </w:r>
      <w:r w:rsidRPr="007A7150">
        <w:t>See Specifications 01 35 43, 01 57 13, and 01 57 23</w:t>
      </w:r>
      <w:r w:rsidRPr="00FC6106">
        <w:rPr>
          <w:u w:val="single"/>
        </w:rPr>
        <w:t xml:space="preserve"> for</w:t>
      </w:r>
      <w:r>
        <w:rPr>
          <w:u w:val="single"/>
        </w:rPr>
        <w:t xml:space="preserve"> additional requirement.</w:t>
      </w:r>
    </w:p>
    <w:p w14:paraId="3185DB3D" w14:textId="77777777" w:rsidR="00C4194F" w:rsidRPr="00851ED7" w:rsidRDefault="00C4194F" w:rsidP="00C4194F">
      <w:pPr>
        <w:tabs>
          <w:tab w:val="left" w:pos="-417"/>
          <w:tab w:val="left" w:pos="0"/>
        </w:tabs>
        <w:suppressAutoHyphens/>
        <w:rPr>
          <w:szCs w:val="22"/>
        </w:rPr>
      </w:pPr>
      <w:r w:rsidRPr="00851ED7">
        <w:rPr>
          <w:b/>
          <w:szCs w:val="22"/>
        </w:rPr>
        <w:t>70-20 Archaeological and historical findings</w:t>
      </w:r>
      <w:r w:rsidRPr="00851ED7">
        <w:rPr>
          <w:szCs w:val="22"/>
        </w:rPr>
        <w:t>. Unless otherwise specified in this subsection, the Contractor is advised that the site of the work is not within any property, district, or site, and does not contain any building, structure, or object listed in the current National Register of Historic Places published by the United States Department of Interior.</w:t>
      </w:r>
    </w:p>
    <w:p w14:paraId="7738819B" w14:textId="77777777" w:rsidR="00C4194F" w:rsidRPr="00851ED7" w:rsidRDefault="00C4194F" w:rsidP="00C4194F">
      <w:pPr>
        <w:tabs>
          <w:tab w:val="left" w:pos="-417"/>
          <w:tab w:val="left" w:pos="0"/>
        </w:tabs>
        <w:suppressAutoHyphens/>
        <w:rPr>
          <w:szCs w:val="22"/>
        </w:rPr>
      </w:pPr>
      <w:r w:rsidRPr="00851ED7">
        <w:rPr>
          <w:szCs w:val="22"/>
        </w:rPr>
        <w:t>Should the Contractor encounter, during their operations, any building, part of a building, structure, or object that is incongruous with its surroundings, the Contractor shall immediately cease operations in that location and notify the RPR. The RPR will immediately investigate the Contractor’s finding and the Owner will direct the Contractor to either resume operations or to suspend operations as directed.</w:t>
      </w:r>
    </w:p>
    <w:p w14:paraId="4DD11E54" w14:textId="77777777" w:rsidR="00C4194F" w:rsidRPr="00851ED7" w:rsidRDefault="00C4194F" w:rsidP="00C4194F">
      <w:pPr>
        <w:tabs>
          <w:tab w:val="left" w:pos="-417"/>
          <w:tab w:val="left" w:pos="0"/>
        </w:tabs>
        <w:suppressAutoHyphens/>
        <w:rPr>
          <w:szCs w:val="22"/>
        </w:rPr>
      </w:pPr>
      <w:r w:rsidRPr="00851ED7">
        <w:rPr>
          <w:szCs w:val="22"/>
        </w:rPr>
        <w:t xml:space="preserve">Should the Owner order suspension of the Contractor’s operations in order to protect an archaeological or historical finding, or order the Contractor to perform extra work, such shall be covered by an appropriate contract change order or supplemental agreement as provided in Section 40, paragraph 40-04, </w:t>
      </w:r>
      <w:r w:rsidRPr="00851ED7">
        <w:rPr>
          <w:rStyle w:val="TitleReferenceitalics"/>
        </w:rPr>
        <w:t>Extra Work</w:t>
      </w:r>
      <w:r w:rsidRPr="00851ED7">
        <w:rPr>
          <w:i/>
          <w:szCs w:val="22"/>
        </w:rPr>
        <w:t xml:space="preserve">, </w:t>
      </w:r>
      <w:r w:rsidRPr="00851ED7">
        <w:rPr>
          <w:szCs w:val="22"/>
        </w:rPr>
        <w:t xml:space="preserve">and Section 90, paragraph 90-05, </w:t>
      </w:r>
      <w:r w:rsidRPr="00851ED7">
        <w:rPr>
          <w:rStyle w:val="TitleReferenceitalics"/>
        </w:rPr>
        <w:t>Payment for Extra Work</w:t>
      </w:r>
      <w:r w:rsidRPr="00851ED7">
        <w:rPr>
          <w:szCs w:val="22"/>
        </w:rPr>
        <w:t xml:space="preserve">. If appropriate, the contract change order or supplemental agreement shall include an extension of contract time in accordance with Section 80, paragraph 80-07, </w:t>
      </w:r>
      <w:r w:rsidRPr="00851ED7">
        <w:rPr>
          <w:rStyle w:val="TitleReferenceitalics"/>
        </w:rPr>
        <w:t>Determination and Extension of Contract Time</w:t>
      </w:r>
      <w:r w:rsidRPr="00851ED7">
        <w:rPr>
          <w:szCs w:val="22"/>
        </w:rPr>
        <w:t>.</w:t>
      </w:r>
    </w:p>
    <w:p w14:paraId="6A8562A4" w14:textId="77777777" w:rsidR="00C4194F" w:rsidRPr="00851ED7" w:rsidRDefault="00C4194F" w:rsidP="00C4194F">
      <w:pPr>
        <w:pStyle w:val="Engineernotetop"/>
      </w:pPr>
      <w:r w:rsidRPr="00851ED7">
        <w:t>************************************************************************************</w:t>
      </w:r>
    </w:p>
    <w:p w14:paraId="1A261D86" w14:textId="77777777" w:rsidR="00C4194F" w:rsidRPr="00851ED7" w:rsidRDefault="00C4194F" w:rsidP="00C4194F">
      <w:pPr>
        <w:pStyle w:val="EngineerNotes"/>
      </w:pPr>
      <w:r w:rsidRPr="00851ED7">
        <w:t>The contract language suggested in paragraph70-20 is intended to remind airport Owners that proper planning will prevent construction delays that may be caused when objects of archaeological or historical significance are encountered in the work. Airport Owners should include in their planning the coordination with state and local planning bodies as may be required by state and local laws pertaining to the National Historic Preservation Act of 1966.</w:t>
      </w:r>
    </w:p>
    <w:p w14:paraId="43475F64" w14:textId="77777777" w:rsidR="00C4194F" w:rsidRPr="00851ED7" w:rsidRDefault="00C4194F" w:rsidP="00C4194F">
      <w:pPr>
        <w:pStyle w:val="EngineerNoteskeepwithnext"/>
      </w:pPr>
      <w:r w:rsidRPr="00851ED7">
        <w:t>As a general rule, disposition of known archaeological or historic objects that are situated on the site of the work should be covered by a separate contract when such disposition is required as a part of FAA project approval.</w:t>
      </w:r>
    </w:p>
    <w:p w14:paraId="242364A2" w14:textId="77777777" w:rsidR="00C4194F" w:rsidRPr="00851ED7" w:rsidRDefault="00C4194F" w:rsidP="00C4194F">
      <w:pPr>
        <w:pStyle w:val="Engineernotebottom"/>
      </w:pPr>
      <w:r w:rsidRPr="00851ED7">
        <w:t>************************************************************************************</w:t>
      </w:r>
    </w:p>
    <w:p w14:paraId="7CD86481" w14:textId="028B3E74" w:rsidR="00C4194F" w:rsidRPr="00851ED7" w:rsidRDefault="00C4194F" w:rsidP="00C4194F">
      <w:pPr>
        <w:pStyle w:val="Engineernotebottom"/>
      </w:pPr>
      <w:r w:rsidRPr="00851ED7">
        <w:t xml:space="preserve">70-21 Insurance Requirements.  </w:t>
      </w:r>
      <w:r>
        <w:t>See 00 80 00 S</w:t>
      </w:r>
      <w:r w:rsidR="00C25F67">
        <w:t>P</w:t>
      </w:r>
      <w:r>
        <w:t xml:space="preserve"> 70-21</w:t>
      </w:r>
    </w:p>
    <w:p w14:paraId="6F75E647" w14:textId="77777777" w:rsidR="00C4194F" w:rsidRPr="00851ED7" w:rsidRDefault="00C4194F" w:rsidP="00C4194F">
      <w:pPr>
        <w:pStyle w:val="CenteredBoldedEndofSection"/>
      </w:pPr>
      <w:r w:rsidRPr="00851ED7">
        <w:t>END OF SECTION 70</w:t>
      </w:r>
    </w:p>
    <w:p w14:paraId="1910257C" w14:textId="77777777" w:rsidR="00C4194F" w:rsidRPr="00851ED7" w:rsidRDefault="00C4194F" w:rsidP="00C4194F">
      <w:pPr>
        <w:pStyle w:val="BlankPage"/>
        <w:suppressLineNumbers/>
      </w:pPr>
      <w:bookmarkStart w:id="97" w:name="_SECTION_80_"/>
      <w:bookmarkStart w:id="98" w:name="_Toc95557404"/>
      <w:bookmarkStart w:id="99" w:name="_Ref291161708"/>
      <w:bookmarkStart w:id="100" w:name="_Ref296931331"/>
      <w:bookmarkStart w:id="101" w:name="_Ref296931348"/>
      <w:bookmarkEnd w:id="97"/>
      <w:r w:rsidRPr="00851ED7">
        <w:lastRenderedPageBreak/>
        <w:t>Page Intentionally Blank</w:t>
      </w:r>
    </w:p>
    <w:p w14:paraId="1B7ACAE9" w14:textId="77777777" w:rsidR="00C4194F" w:rsidRPr="00851ED7" w:rsidRDefault="00C4194F" w:rsidP="00C4194F">
      <w:pPr>
        <w:suppressLineNumbers/>
        <w:rPr>
          <w:szCs w:val="22"/>
        </w:rPr>
      </w:pPr>
    </w:p>
    <w:p w14:paraId="50C6FD59" w14:textId="77777777" w:rsidR="00C4194F" w:rsidRPr="00851ED7" w:rsidRDefault="00C4194F" w:rsidP="00C4194F">
      <w:pPr>
        <w:suppressLineNumbers/>
        <w:sectPr w:rsidR="00C4194F" w:rsidRPr="00851ED7" w:rsidSect="00793DBE">
          <w:footerReference w:type="even" r:id="rId32"/>
          <w:footerReference w:type="default" r:id="rId33"/>
          <w:headerReference w:type="first" r:id="rId34"/>
          <w:pgSz w:w="12240" w:h="15840" w:code="1"/>
          <w:pgMar w:top="1440" w:right="1440" w:bottom="1440" w:left="1440" w:header="720" w:footer="720" w:gutter="0"/>
          <w:cols w:space="720"/>
          <w:noEndnote/>
          <w:docGrid w:linePitch="360"/>
        </w:sectPr>
      </w:pPr>
      <w:bookmarkStart w:id="102" w:name="_Ref301879937"/>
    </w:p>
    <w:p w14:paraId="7CF21BB7" w14:textId="77777777" w:rsidR="00C4194F" w:rsidRPr="00851ED7" w:rsidRDefault="00C4194F" w:rsidP="00C4194F">
      <w:pPr>
        <w:pStyle w:val="Heading2"/>
      </w:pPr>
      <w:bookmarkStart w:id="103" w:name="_Ref301942626"/>
      <w:bookmarkStart w:id="104" w:name="_Toc306359462"/>
      <w:bookmarkStart w:id="105" w:name="_Toc358559248"/>
      <w:bookmarkStart w:id="106" w:name="_Toc533170060"/>
      <w:r w:rsidRPr="00851ED7">
        <w:lastRenderedPageBreak/>
        <w:t>Section 80 Execution and Progress</w:t>
      </w:r>
      <w:bookmarkEnd w:id="98"/>
      <w:bookmarkEnd w:id="99"/>
      <w:bookmarkEnd w:id="100"/>
      <w:bookmarkEnd w:id="101"/>
      <w:bookmarkEnd w:id="102"/>
      <w:bookmarkEnd w:id="103"/>
      <w:bookmarkEnd w:id="104"/>
      <w:bookmarkEnd w:id="105"/>
      <w:bookmarkEnd w:id="106"/>
    </w:p>
    <w:p w14:paraId="6F1E3A42" w14:textId="77777777" w:rsidR="00C4194F" w:rsidRPr="00851ED7" w:rsidRDefault="00C4194F" w:rsidP="00C4194F">
      <w:pPr>
        <w:tabs>
          <w:tab w:val="left" w:pos="-417"/>
          <w:tab w:val="left" w:pos="0"/>
        </w:tabs>
        <w:suppressAutoHyphens/>
        <w:rPr>
          <w:szCs w:val="22"/>
        </w:rPr>
      </w:pPr>
      <w:r w:rsidRPr="00851ED7">
        <w:rPr>
          <w:b/>
          <w:szCs w:val="22"/>
        </w:rPr>
        <w:t>80-01 Subletting of contract</w:t>
      </w:r>
      <w:r w:rsidRPr="00851ED7">
        <w:rPr>
          <w:szCs w:val="22"/>
        </w:rPr>
        <w:t>. The Owner will not recognize any subcontractor on the work. The Contractor shall at all times when work is in progress be represented either in person, by a qualified superintendent, or by other designated, qualified representative who is duly authorized to receive and execute orders of the Resident Project Representative (RPR).</w:t>
      </w:r>
    </w:p>
    <w:p w14:paraId="75ADDCB3" w14:textId="77777777" w:rsidR="00C4194F" w:rsidRPr="00851ED7" w:rsidRDefault="00C4194F" w:rsidP="00C4194F">
      <w:pPr>
        <w:tabs>
          <w:tab w:val="left" w:pos="-417"/>
          <w:tab w:val="left" w:pos="0"/>
        </w:tabs>
        <w:suppressAutoHyphens/>
        <w:rPr>
          <w:szCs w:val="22"/>
        </w:rPr>
      </w:pPr>
      <w:r w:rsidRPr="00851ED7">
        <w:rPr>
          <w:szCs w:val="22"/>
        </w:rPr>
        <w:t xml:space="preserve">The Contractor shall perform, with his organization, an amount of work equal to at least </w:t>
      </w:r>
      <w:r w:rsidRPr="00C57A6E">
        <w:rPr>
          <w:b/>
        </w:rPr>
        <w:t>[</w:t>
      </w:r>
      <w:r w:rsidRPr="00851ED7">
        <w:rPr>
          <w:u w:val="single"/>
        </w:rPr>
        <w:t>   </w:t>
      </w:r>
      <w:r>
        <w:rPr>
          <w:u w:val="single"/>
        </w:rPr>
        <w:t>0</w:t>
      </w:r>
      <w:r w:rsidRPr="00851ED7">
        <w:rPr>
          <w:u w:val="single"/>
        </w:rPr>
        <w:t>   </w:t>
      </w:r>
      <w:r w:rsidRPr="00C57A6E">
        <w:rPr>
          <w:b/>
        </w:rPr>
        <w:t>]</w:t>
      </w:r>
      <w:r w:rsidRPr="00851ED7">
        <w:rPr>
          <w:szCs w:val="22"/>
        </w:rPr>
        <w:t xml:space="preserve"> percent of the total contract cost.</w:t>
      </w:r>
    </w:p>
    <w:p w14:paraId="29F8C06E" w14:textId="77777777" w:rsidR="00C4194F" w:rsidRPr="00851ED7" w:rsidRDefault="00C4194F" w:rsidP="00C4194F">
      <w:r w:rsidRPr="00851ED7">
        <w:t xml:space="preserve">Should the Contractor elect to assign their contract, said assignment shall be concurred in by the surety, shall be presented for the consideration and approval of the Owner, and shall be consummated only on the written approval of the Owner. </w:t>
      </w:r>
    </w:p>
    <w:p w14:paraId="7392F0F8" w14:textId="77777777" w:rsidR="00C4194F" w:rsidRPr="00851ED7" w:rsidRDefault="00C4194F" w:rsidP="00C4194F">
      <w:pPr>
        <w:pStyle w:val="Engineernotebottom"/>
      </w:pPr>
      <w:r w:rsidRPr="00851ED7">
        <w:t>The Contractor shall provide copies of all subcontracts to the RPR [   </w:t>
      </w:r>
      <w:r w:rsidRPr="00851ED7">
        <w:rPr>
          <w:rStyle w:val="CourierNewcharacters"/>
          <w:b w:val="0"/>
        </w:rPr>
        <w:t>14</w:t>
      </w:r>
      <w:r w:rsidRPr="00851ED7">
        <w:rPr>
          <w:szCs w:val="22"/>
        </w:rPr>
        <w:t>   ]</w:t>
      </w:r>
      <w:r w:rsidRPr="00851ED7">
        <w:t xml:space="preserve"> days prior to being utilized on the project.  As a minimum, the information shall include the following:</w:t>
      </w:r>
    </w:p>
    <w:p w14:paraId="67335880" w14:textId="77777777" w:rsidR="00C4194F" w:rsidRDefault="00C4194F" w:rsidP="007A7150">
      <w:pPr>
        <w:pStyle w:val="Indentwholeparagaph"/>
        <w:numPr>
          <w:ilvl w:val="0"/>
          <w:numId w:val="24"/>
        </w:numPr>
      </w:pPr>
      <w:r w:rsidRPr="00851ED7">
        <w:t>Subcontractor's legal company name.</w:t>
      </w:r>
    </w:p>
    <w:p w14:paraId="37D70164" w14:textId="77777777" w:rsidR="00C4194F" w:rsidRDefault="00C4194F" w:rsidP="007A7150">
      <w:pPr>
        <w:pStyle w:val="Indentwholeparagaph"/>
        <w:numPr>
          <w:ilvl w:val="0"/>
          <w:numId w:val="24"/>
        </w:numPr>
      </w:pPr>
      <w:r w:rsidRPr="00851ED7">
        <w:t>Subcontractor's legal company address, including County name.</w:t>
      </w:r>
    </w:p>
    <w:p w14:paraId="4E5D1977" w14:textId="77777777" w:rsidR="00C4194F" w:rsidRDefault="00C4194F" w:rsidP="007A7150">
      <w:pPr>
        <w:pStyle w:val="Indentwholeparagaph"/>
        <w:numPr>
          <w:ilvl w:val="0"/>
          <w:numId w:val="24"/>
        </w:numPr>
      </w:pPr>
      <w:r w:rsidRPr="00851ED7">
        <w:t>Principal contact person's name, telephone and fax number.</w:t>
      </w:r>
    </w:p>
    <w:p w14:paraId="64A6D6A6" w14:textId="77777777" w:rsidR="00C4194F" w:rsidRDefault="00C4194F" w:rsidP="007A7150">
      <w:pPr>
        <w:pStyle w:val="Indentwholeparagaph"/>
        <w:numPr>
          <w:ilvl w:val="0"/>
          <w:numId w:val="24"/>
        </w:numPr>
      </w:pPr>
      <w:r w:rsidRPr="00851ED7">
        <w:t>Complete narrative description, and dollar value of the work to be performed by the subcontractor.</w:t>
      </w:r>
    </w:p>
    <w:p w14:paraId="6F859823" w14:textId="77777777" w:rsidR="00C4194F" w:rsidRDefault="00C4194F" w:rsidP="007A7150">
      <w:pPr>
        <w:pStyle w:val="Indentwholeparagaph"/>
        <w:numPr>
          <w:ilvl w:val="0"/>
          <w:numId w:val="24"/>
        </w:numPr>
      </w:pPr>
      <w:r w:rsidRPr="00851ED7">
        <w:t>Copies of required insurance certificates in accordance with the specifications.</w:t>
      </w:r>
    </w:p>
    <w:p w14:paraId="732A5DE3" w14:textId="77777777" w:rsidR="00C4194F" w:rsidRPr="00851ED7" w:rsidRDefault="00C4194F" w:rsidP="007A7150">
      <w:pPr>
        <w:pStyle w:val="Indentwholeparagaph"/>
        <w:numPr>
          <w:ilvl w:val="0"/>
          <w:numId w:val="24"/>
        </w:numPr>
      </w:pPr>
      <w:r w:rsidRPr="00851ED7">
        <w:t>Minority/ non-minority status.</w:t>
      </w:r>
    </w:p>
    <w:p w14:paraId="3B60D250" w14:textId="18053AF8" w:rsidR="00C4194F" w:rsidRPr="00851ED7" w:rsidRDefault="00C4194F" w:rsidP="00C4194F">
      <w:pPr>
        <w:tabs>
          <w:tab w:val="left" w:pos="-417"/>
          <w:tab w:val="left" w:pos="0"/>
        </w:tabs>
        <w:suppressAutoHyphens/>
        <w:rPr>
          <w:szCs w:val="22"/>
        </w:rPr>
      </w:pPr>
      <w:r w:rsidRPr="00851ED7">
        <w:rPr>
          <w:b/>
          <w:szCs w:val="22"/>
        </w:rPr>
        <w:t>80-02 Notice to proceed (NTP)</w:t>
      </w:r>
      <w:r w:rsidRPr="00851ED7">
        <w:rPr>
          <w:szCs w:val="22"/>
        </w:rPr>
        <w:t xml:space="preserve">. The Owners notice to proceed will state the date on which contract time commences.  The Contractor is expected to commence project operations within </w:t>
      </w:r>
      <w:r>
        <w:rPr>
          <w:u w:val="single"/>
        </w:rPr>
        <w:t>10</w:t>
      </w:r>
      <w:r w:rsidRPr="00851ED7">
        <w:rPr>
          <w:szCs w:val="22"/>
        </w:rPr>
        <w:t xml:space="preserve"> days of the NTP date.  The Contractor shall notify the RPR at least </w:t>
      </w:r>
      <w:r w:rsidRPr="00851ED7">
        <w:rPr>
          <w:rStyle w:val="CourierNewcharacters"/>
        </w:rPr>
        <w:t>24 hours</w:t>
      </w:r>
      <w:r w:rsidRPr="00851ED7">
        <w:rPr>
          <w:szCs w:val="22"/>
        </w:rPr>
        <w:t xml:space="preserve"> in advance of the time contract operations begins. The Contractor shall not commence any actual operations prior to the date on which the notice to proceed is issued by the Owner.</w:t>
      </w:r>
    </w:p>
    <w:p w14:paraId="3E3C7D76" w14:textId="2BAF173D" w:rsidR="00C4194F" w:rsidRPr="00851ED7" w:rsidRDefault="00C4194F" w:rsidP="00C4194F">
      <w:pPr>
        <w:tabs>
          <w:tab w:val="left" w:pos="-417"/>
          <w:tab w:val="left" w:pos="0"/>
        </w:tabs>
        <w:suppressAutoHyphens/>
        <w:rPr>
          <w:szCs w:val="22"/>
        </w:rPr>
      </w:pPr>
      <w:r w:rsidRPr="00851ED7">
        <w:rPr>
          <w:b/>
          <w:szCs w:val="22"/>
        </w:rPr>
        <w:t>80-03 Execution and progress</w:t>
      </w:r>
      <w:r w:rsidRPr="00851ED7">
        <w:rPr>
          <w:szCs w:val="22"/>
        </w:rPr>
        <w:t xml:space="preserve">. Unless otherwise specified, the Contractor shall submit their coordinated construction schedule showing all work activities for the RPR’s review and acceptance at least </w:t>
      </w:r>
      <w:r w:rsidRPr="00851ED7">
        <w:rPr>
          <w:rStyle w:val="CourierNewcharacters"/>
        </w:rPr>
        <w:t>1</w:t>
      </w:r>
      <w:r>
        <w:rPr>
          <w:rStyle w:val="CourierNewcharacters"/>
        </w:rPr>
        <w:t>4</w:t>
      </w:r>
      <w:r w:rsidRPr="00851ED7">
        <w:rPr>
          <w:rStyle w:val="CourierNewcharacters"/>
        </w:rPr>
        <w:t xml:space="preserve"> days</w:t>
      </w:r>
      <w:r w:rsidRPr="00851ED7">
        <w:rPr>
          <w:szCs w:val="22"/>
        </w:rPr>
        <w:t xml:space="preserve"> prior to the start of work. The Contractor’s progress schedule, once accepted by the RPR, will represent the Contractor's baseline plan to accomplish the project in accordance with the terms and conditions of the Contract. The RPR will compare actual Contractor progress against the baseline schedule to determine that status of the Contractor's performance. The Contractor shall provide sufficient materials, equipment, and labor to guarantee the completion of the project in accordance with the plans and specifications within the time set forth in the proposal.</w:t>
      </w:r>
    </w:p>
    <w:p w14:paraId="31A5DBC1" w14:textId="5E134481" w:rsidR="00C4194F" w:rsidRPr="00851ED7" w:rsidRDefault="00C4194F" w:rsidP="00C4194F">
      <w:pPr>
        <w:tabs>
          <w:tab w:val="left" w:pos="-417"/>
          <w:tab w:val="left" w:pos="0"/>
        </w:tabs>
        <w:suppressAutoHyphens/>
        <w:rPr>
          <w:szCs w:val="22"/>
        </w:rPr>
      </w:pPr>
      <w:r w:rsidRPr="00851ED7">
        <w:rPr>
          <w:szCs w:val="22"/>
        </w:rPr>
        <w:t>If the Contractor falls significantly behind the submitted schedule, the Contractor shall, upon the RPR’s request, submit a revised schedule for completion of the work within the contract time and modify their operations to provide such additional materials, equipment, and labor necessary to meet the revised schedule</w:t>
      </w:r>
      <w:r>
        <w:rPr>
          <w:szCs w:val="22"/>
        </w:rPr>
        <w:t xml:space="preserve"> per Specification 01 32 16</w:t>
      </w:r>
      <w:r w:rsidRPr="00851ED7">
        <w:rPr>
          <w:szCs w:val="22"/>
        </w:rPr>
        <w:t xml:space="preserve">. Should the execution of the work be discontinued for any reason, the Contractor shall notify the RPR at least </w:t>
      </w:r>
      <w:r w:rsidRPr="00851ED7">
        <w:rPr>
          <w:rStyle w:val="CourierNewcharacters"/>
        </w:rPr>
        <w:t>24 hours</w:t>
      </w:r>
      <w:r w:rsidRPr="00851ED7">
        <w:rPr>
          <w:szCs w:val="22"/>
        </w:rPr>
        <w:t xml:space="preserve"> in advance of resuming operations.</w:t>
      </w:r>
    </w:p>
    <w:p w14:paraId="42EC4452" w14:textId="77777777" w:rsidR="00C4194F" w:rsidRPr="00851ED7" w:rsidRDefault="00C4194F" w:rsidP="00C4194F">
      <w:pPr>
        <w:tabs>
          <w:tab w:val="left" w:pos="-417"/>
          <w:tab w:val="left" w:pos="0"/>
        </w:tabs>
        <w:suppressAutoHyphens/>
        <w:rPr>
          <w:szCs w:val="22"/>
        </w:rPr>
      </w:pPr>
      <w:r w:rsidRPr="00851ED7">
        <w:rPr>
          <w:szCs w:val="22"/>
        </w:rPr>
        <w:lastRenderedPageBreak/>
        <w:t>The Contractor shall not commence any actual construction prior to the date on which the NTP is issued by the Owner.</w:t>
      </w:r>
    </w:p>
    <w:p w14:paraId="7D05C305" w14:textId="7DAEA18A" w:rsidR="00C4194F" w:rsidRPr="00851ED7" w:rsidRDefault="00C4194F" w:rsidP="00C4194F">
      <w:pPr>
        <w:tabs>
          <w:tab w:val="left" w:pos="-417"/>
          <w:tab w:val="left" w:pos="0"/>
        </w:tabs>
        <w:suppressAutoHyphens/>
        <w:rPr>
          <w:b/>
        </w:rPr>
      </w:pPr>
      <w:r w:rsidRPr="00801A5D">
        <w:rPr>
          <w:rStyle w:val="CourierNewcharacters"/>
          <w:highlight w:val="yellow"/>
        </w:rPr>
        <w:t>See Specification 01 32 16 for Schedule specifications.</w:t>
      </w:r>
      <w:r w:rsidRPr="00851ED7" w:rsidDel="00E44F60">
        <w:rPr>
          <w:b/>
        </w:rPr>
        <w:t xml:space="preserve"> </w:t>
      </w:r>
    </w:p>
    <w:p w14:paraId="37FA2F8F" w14:textId="0AC975EB" w:rsidR="00C4194F" w:rsidRPr="00851ED7" w:rsidRDefault="00C4194F" w:rsidP="00C4194F">
      <w:pPr>
        <w:tabs>
          <w:tab w:val="left" w:pos="-417"/>
          <w:tab w:val="left" w:pos="0"/>
        </w:tabs>
        <w:suppressAutoHyphens/>
        <w:rPr>
          <w:szCs w:val="22"/>
        </w:rPr>
      </w:pPr>
      <w:r w:rsidRPr="00851ED7">
        <w:rPr>
          <w:szCs w:val="22"/>
        </w:rPr>
        <w:t xml:space="preserve">The Contractor shall maintain the work schedule and provide an update and analysis of the progress schedule </w:t>
      </w:r>
      <w:r>
        <w:rPr>
          <w:szCs w:val="22"/>
        </w:rPr>
        <w:t xml:space="preserve">as </w:t>
      </w:r>
      <w:r w:rsidRPr="00851ED7">
        <w:rPr>
          <w:szCs w:val="22"/>
        </w:rPr>
        <w:t xml:space="preserve">specified in </w:t>
      </w:r>
      <w:r>
        <w:rPr>
          <w:szCs w:val="22"/>
        </w:rPr>
        <w:t>section 01 32 16</w:t>
      </w:r>
      <w:r w:rsidRPr="00851ED7">
        <w:rPr>
          <w:szCs w:val="22"/>
        </w:rPr>
        <w:t>. Submission of the work schedule shall not relieve the Contractor of overall responsibility for scheduling, sequencing, and coordinating all work to comply with the requirements of the contract.</w:t>
      </w:r>
    </w:p>
    <w:p w14:paraId="41EA1E6E" w14:textId="77777777" w:rsidR="00C4194F" w:rsidRPr="00851ED7" w:rsidRDefault="00C4194F" w:rsidP="00C4194F">
      <w:pPr>
        <w:tabs>
          <w:tab w:val="left" w:pos="-417"/>
          <w:tab w:val="left" w:pos="0"/>
        </w:tabs>
        <w:suppressAutoHyphens/>
        <w:rPr>
          <w:szCs w:val="22"/>
        </w:rPr>
      </w:pPr>
      <w:r w:rsidRPr="00851ED7">
        <w:rPr>
          <w:b/>
          <w:szCs w:val="22"/>
        </w:rPr>
        <w:t>80-04 Limitation of operations</w:t>
      </w:r>
      <w:r w:rsidRPr="00851ED7">
        <w:rPr>
          <w:szCs w:val="22"/>
        </w:rPr>
        <w:t>. The Contractor shall control their operations and the operations of their subcontractors and all suppliers to provide for the free and unobstructed movement of aircraft in the air operations areas (AOA) of the airport.</w:t>
      </w:r>
    </w:p>
    <w:p w14:paraId="4D9E3C79" w14:textId="612F12D2" w:rsidR="00C4194F" w:rsidRPr="00851ED7" w:rsidRDefault="00C4194F" w:rsidP="00C4194F">
      <w:pPr>
        <w:tabs>
          <w:tab w:val="left" w:pos="-417"/>
          <w:tab w:val="left" w:pos="0"/>
        </w:tabs>
        <w:suppressAutoHyphens/>
        <w:rPr>
          <w:szCs w:val="22"/>
        </w:rPr>
      </w:pPr>
      <w:r w:rsidRPr="00851ED7">
        <w:rPr>
          <w:szCs w:val="22"/>
        </w:rPr>
        <w:t xml:space="preserve">When the work requires the Contractor to conduct their operations within an AOA of the airport, the work shall be coordinated with airport operations (through the RPR) at least </w:t>
      </w:r>
      <w:r>
        <w:rPr>
          <w:rStyle w:val="CourierNewcharacters"/>
        </w:rPr>
        <w:t>14 days</w:t>
      </w:r>
      <w:r w:rsidRPr="00851ED7">
        <w:rPr>
          <w:szCs w:val="22"/>
        </w:rPr>
        <w:t xml:space="preserve"> prior to commencement of such work. The Contractor shall not close an AOA until so authorized by the RPR and until the necessary temporary marking, signage and associated lighting is in place as provided in Section 70, paragraph 70-08, </w:t>
      </w:r>
      <w:r w:rsidRPr="00851ED7">
        <w:rPr>
          <w:rStyle w:val="TitleReferenceitalics"/>
        </w:rPr>
        <w:t>Construction Safety and Phasing Plan (CSPP)</w:t>
      </w:r>
      <w:r w:rsidRPr="00851ED7">
        <w:rPr>
          <w:szCs w:val="22"/>
        </w:rPr>
        <w:t>.</w:t>
      </w:r>
    </w:p>
    <w:p w14:paraId="4A82D7FB" w14:textId="65F1F48D" w:rsidR="00C4194F" w:rsidRPr="00851ED7" w:rsidRDefault="00C4194F" w:rsidP="00C4194F">
      <w:pPr>
        <w:tabs>
          <w:tab w:val="left" w:pos="-417"/>
          <w:tab w:val="left" w:pos="0"/>
        </w:tabs>
        <w:suppressAutoHyphens/>
        <w:rPr>
          <w:szCs w:val="22"/>
        </w:rPr>
      </w:pPr>
      <w:r w:rsidRPr="00851ED7">
        <w:rPr>
          <w:szCs w:val="22"/>
        </w:rPr>
        <w:t xml:space="preserve">When the contract work requires the Contractor to work within an AOA of the airport on an intermittent basis (intermittent opening and closing of the AOA), the Contractor shall maintain constant communications as specified; immediately obey all instructions to vacate the AOA; and immediately obey all instructions to resume work in such AOA. Failure to maintain the specified communications or to obey instructions shall be cause for suspension of the Contractor’s operations in the AOA until satisfactory conditions are provided. The areas of the AOA identified in the Construction Safety Phasing Plan (CSPP) and as listed below, cannot be closed to operating aircraft to permit the Contractor’s operations on a continuous basis and will therefore be closed to aircraft operations intermittently as </w:t>
      </w:r>
      <w:r>
        <w:rPr>
          <w:szCs w:val="22"/>
        </w:rPr>
        <w:t>shown in Contract documents</w:t>
      </w:r>
      <w:r w:rsidRPr="00851ED7">
        <w:rPr>
          <w:szCs w:val="22"/>
        </w:rPr>
        <w:t>:</w:t>
      </w:r>
    </w:p>
    <w:p w14:paraId="4F0DA7A2" w14:textId="18007725" w:rsidR="00C4194F" w:rsidRPr="00851ED7" w:rsidRDefault="00C4194F" w:rsidP="007A7150"/>
    <w:p w14:paraId="59E4C4B9" w14:textId="77777777" w:rsidR="00C4194F" w:rsidRPr="00851ED7" w:rsidRDefault="00C4194F" w:rsidP="00C4194F">
      <w:pPr>
        <w:tabs>
          <w:tab w:val="left" w:pos="-417"/>
          <w:tab w:val="left" w:pos="0"/>
        </w:tabs>
        <w:suppressAutoHyphens/>
        <w:rPr>
          <w:bCs/>
          <w:szCs w:val="22"/>
        </w:rPr>
      </w:pPr>
      <w:r w:rsidRPr="00851ED7">
        <w:rPr>
          <w:bCs/>
          <w:szCs w:val="22"/>
        </w:rPr>
        <w:t>The Contractor shall be required to conform to safety standards contained in AC 150/5370-2, Operational Safety on Airports During Construction and the approved CSPP.</w:t>
      </w:r>
      <w:r>
        <w:rPr>
          <w:bCs/>
          <w:szCs w:val="22"/>
        </w:rPr>
        <w:t xml:space="preserve">  </w:t>
      </w:r>
      <w:r w:rsidRPr="00801A5D">
        <w:rPr>
          <w:bCs/>
          <w:szCs w:val="22"/>
          <w:highlight w:val="yellow"/>
        </w:rPr>
        <w:t>See Specification 01 35 13.13 for additional information.</w:t>
      </w:r>
    </w:p>
    <w:p w14:paraId="385BC300" w14:textId="77777777" w:rsidR="00C4194F" w:rsidRPr="00851ED7" w:rsidRDefault="00C4194F" w:rsidP="00C4194F">
      <w:pPr>
        <w:tabs>
          <w:tab w:val="left" w:pos="-417"/>
          <w:tab w:val="left" w:pos="0"/>
        </w:tabs>
        <w:suppressAutoHyphens/>
        <w:rPr>
          <w:bCs/>
          <w:szCs w:val="22"/>
        </w:rPr>
      </w:pPr>
      <w:r w:rsidRPr="00851ED7">
        <w:rPr>
          <w:b/>
          <w:szCs w:val="22"/>
        </w:rPr>
        <w:t>80-04.1 Operational safety on airport during construction.</w:t>
      </w:r>
      <w:r w:rsidRPr="00851ED7">
        <w:rPr>
          <w:bCs/>
          <w:szCs w:val="22"/>
        </w:rPr>
        <w:t xml:space="preserve"> All Contractors’ operations shall be conducted in accordance with the approved project Construction Safety and Phasing Plan (CSPP) and the Safety Plan Compliance Document (SPCD) and the provisions set forth within the current version of AC 150/5370-2, Operational Safety on Airports During Construction. The CSPP included within the contract documents conveys minimum requirements for operational safety on the airport during construction activities. The Contractor shall prepare and submit a SPCD that details how it proposes to comply with the requirements presented within the CSPP.</w:t>
      </w:r>
    </w:p>
    <w:p w14:paraId="3354B004" w14:textId="77777777" w:rsidR="00C4194F" w:rsidRPr="00851ED7" w:rsidRDefault="00C4194F" w:rsidP="00C4194F">
      <w:pPr>
        <w:tabs>
          <w:tab w:val="left" w:pos="-417"/>
          <w:tab w:val="left" w:pos="0"/>
        </w:tabs>
        <w:suppressAutoHyphens/>
        <w:rPr>
          <w:bCs/>
          <w:szCs w:val="22"/>
        </w:rPr>
      </w:pPr>
      <w:r w:rsidRPr="00851ED7">
        <w:rPr>
          <w:bCs/>
          <w:szCs w:val="22"/>
        </w:rPr>
        <w:t>The Contractor shall implement all necessary safety plan measures prior to commencement of any work activity. The Contractor shall conduct routine checks to assure compliance with the safety plan measures.</w:t>
      </w:r>
    </w:p>
    <w:p w14:paraId="52F15B33" w14:textId="77777777" w:rsidR="00C4194F" w:rsidRPr="00851ED7" w:rsidRDefault="00C4194F" w:rsidP="00C4194F">
      <w:pPr>
        <w:tabs>
          <w:tab w:val="left" w:pos="-417"/>
          <w:tab w:val="left" w:pos="0"/>
        </w:tabs>
        <w:suppressAutoHyphens/>
        <w:rPr>
          <w:bCs/>
          <w:szCs w:val="22"/>
        </w:rPr>
      </w:pPr>
      <w:r w:rsidRPr="00851ED7">
        <w:rPr>
          <w:bCs/>
          <w:szCs w:val="22"/>
        </w:rPr>
        <w:t>The Contractor is responsible to the Owner for the conduct of all subcontractors it employs on the project. The Contractor shall assure that all subcontractors are made aware of the requirements of the CSPP and SPCD and that they implement and maintain all necessary measures.</w:t>
      </w:r>
    </w:p>
    <w:p w14:paraId="104493E3" w14:textId="77777777" w:rsidR="00C4194F" w:rsidRPr="00851ED7" w:rsidRDefault="00C4194F" w:rsidP="00C4194F">
      <w:pPr>
        <w:tabs>
          <w:tab w:val="left" w:pos="-417"/>
          <w:tab w:val="left" w:pos="0"/>
        </w:tabs>
        <w:suppressAutoHyphens/>
        <w:rPr>
          <w:bCs/>
          <w:szCs w:val="22"/>
        </w:rPr>
      </w:pPr>
      <w:r w:rsidRPr="00851ED7">
        <w:rPr>
          <w:bCs/>
          <w:szCs w:val="22"/>
        </w:rPr>
        <w:t xml:space="preserve">No deviation or modifications may be made to the approved CSPP and SPCD unless approved in writing by the Owner.  The necessary coordination actions to review Contractor proposed modifications to an approved CSPP or approved SPCD can require a significant amount of time. </w:t>
      </w:r>
    </w:p>
    <w:p w14:paraId="6895BB8B" w14:textId="77777777" w:rsidR="00C4194F" w:rsidRPr="00851ED7" w:rsidRDefault="00C4194F" w:rsidP="00C4194F">
      <w:pPr>
        <w:tabs>
          <w:tab w:val="left" w:pos="-417"/>
          <w:tab w:val="left" w:pos="0"/>
        </w:tabs>
        <w:suppressAutoHyphens/>
        <w:rPr>
          <w:szCs w:val="22"/>
        </w:rPr>
      </w:pPr>
      <w:r w:rsidRPr="00851ED7">
        <w:rPr>
          <w:b/>
          <w:szCs w:val="22"/>
        </w:rPr>
        <w:lastRenderedPageBreak/>
        <w:t>80-05 Character of workers, methods, and equipment</w:t>
      </w:r>
      <w:r w:rsidRPr="00851ED7">
        <w:rPr>
          <w:szCs w:val="22"/>
        </w:rPr>
        <w:t>. The Contractor shall, at all times, employ sufficient labor and equipment for prosecuting the work to full completion in the manner and time required by the contract, plans, and specifications.</w:t>
      </w:r>
    </w:p>
    <w:p w14:paraId="5348A55A" w14:textId="77777777" w:rsidR="00C4194F" w:rsidRPr="00851ED7" w:rsidRDefault="00C4194F" w:rsidP="00C4194F">
      <w:pPr>
        <w:tabs>
          <w:tab w:val="left" w:pos="-417"/>
          <w:tab w:val="left" w:pos="0"/>
        </w:tabs>
        <w:suppressAutoHyphens/>
        <w:rPr>
          <w:szCs w:val="22"/>
        </w:rPr>
      </w:pPr>
      <w:r w:rsidRPr="00851ED7">
        <w:rPr>
          <w:szCs w:val="22"/>
        </w:rPr>
        <w:t>All workers shall have sufficient skill and experience to perform properly the work assigned to them. Workers engaged in special work or skilled work shall have sufficient experience in such work and in the operation of the equipment required to perform the work satisfactorily.</w:t>
      </w:r>
    </w:p>
    <w:p w14:paraId="24FC5014" w14:textId="77777777" w:rsidR="00C4194F" w:rsidRPr="00851ED7" w:rsidRDefault="00C4194F" w:rsidP="00C4194F">
      <w:pPr>
        <w:tabs>
          <w:tab w:val="left" w:pos="-417"/>
          <w:tab w:val="left" w:pos="0"/>
        </w:tabs>
        <w:suppressAutoHyphens/>
        <w:rPr>
          <w:szCs w:val="22"/>
        </w:rPr>
      </w:pPr>
      <w:r w:rsidRPr="00851ED7">
        <w:rPr>
          <w:szCs w:val="22"/>
        </w:rPr>
        <w:t>Any person employed by the Contractor or by any subcontractor who violates any operational regulations or operational safety requirements and, in the opinion of the RPR, does not perform his work in a proper and skillful manner or is intemperate or disorderly shall, at the written request of the RPR, be removed immediately by the Contractor or subcontractor employing such person, and shall not be employed again in any portion of the work without approval of the RPR.</w:t>
      </w:r>
    </w:p>
    <w:p w14:paraId="7E98D5B2" w14:textId="77777777" w:rsidR="00C4194F" w:rsidRPr="00851ED7" w:rsidRDefault="00C4194F" w:rsidP="00C4194F">
      <w:pPr>
        <w:tabs>
          <w:tab w:val="left" w:pos="-417"/>
          <w:tab w:val="left" w:pos="0"/>
        </w:tabs>
        <w:suppressAutoHyphens/>
        <w:rPr>
          <w:szCs w:val="22"/>
        </w:rPr>
      </w:pPr>
      <w:r w:rsidRPr="00851ED7">
        <w:rPr>
          <w:szCs w:val="22"/>
        </w:rPr>
        <w:t>Should the Contractor fail to remove such person or persons, or fail to furnish suitable and sufficient personnel for the proper execution of the work, the RPR may suspend the work by written notice until compliance with such orders.</w:t>
      </w:r>
    </w:p>
    <w:p w14:paraId="484B03FA" w14:textId="77777777" w:rsidR="00C4194F" w:rsidRPr="00851ED7" w:rsidRDefault="00C4194F" w:rsidP="00C4194F">
      <w:pPr>
        <w:tabs>
          <w:tab w:val="left" w:pos="-417"/>
          <w:tab w:val="left" w:pos="0"/>
        </w:tabs>
        <w:suppressAutoHyphens/>
        <w:rPr>
          <w:szCs w:val="22"/>
        </w:rPr>
      </w:pPr>
      <w:r w:rsidRPr="00851ED7">
        <w:rPr>
          <w:szCs w:val="22"/>
        </w:rPr>
        <w:t>All equipment that is proposed to be used on the work shall be of sufficient size and in such mechanical condition as to meet requirements of the work and to produce a satisfactory quality of work. Equipment used on any portion of the work shall not cause injury to previously completed work, adjacent property, or existing airport facilities due to its use.</w:t>
      </w:r>
    </w:p>
    <w:p w14:paraId="00E46078" w14:textId="77777777" w:rsidR="00C4194F" w:rsidRPr="00851ED7" w:rsidRDefault="00C4194F" w:rsidP="00C4194F">
      <w:pPr>
        <w:tabs>
          <w:tab w:val="left" w:pos="-417"/>
          <w:tab w:val="left" w:pos="0"/>
        </w:tabs>
        <w:suppressAutoHyphens/>
        <w:rPr>
          <w:szCs w:val="22"/>
        </w:rPr>
      </w:pPr>
      <w:r w:rsidRPr="00851ED7">
        <w:rPr>
          <w:szCs w:val="22"/>
        </w:rPr>
        <w:t>When the methods and equipment to be used by the Contractor in accomplishing the work are not prescribed in the contract, the Contractor is free to use any methods or equipment that will accomplish the work in conformity with the requirements of the contract, plans, and specifications.</w:t>
      </w:r>
    </w:p>
    <w:p w14:paraId="54559C7B" w14:textId="77777777" w:rsidR="00C4194F" w:rsidRPr="00851ED7" w:rsidRDefault="00C4194F" w:rsidP="00C4194F">
      <w:pPr>
        <w:tabs>
          <w:tab w:val="left" w:pos="-417"/>
          <w:tab w:val="left" w:pos="0"/>
        </w:tabs>
        <w:suppressAutoHyphens/>
        <w:rPr>
          <w:szCs w:val="22"/>
        </w:rPr>
      </w:pPr>
      <w:r w:rsidRPr="00851ED7">
        <w:rPr>
          <w:szCs w:val="22"/>
        </w:rPr>
        <w:t>When the contract specifies the use of certain methods and equipment, such methods and equipment shall be used unless otherwise authorized by the RPR. If the Contractor desires to use a method or type of equipment other than specified in the contract, the Contractor may request authority from the RPR to do so. The request shall be in writing and shall include a full description of the methods and equipment proposed and of the reasons for desiring to make the change. If approval is given, it will be on the condition that the Contractor will be fully responsible for producing work in conformity with contract requirements. If, after trial use of the substituted methods or equipment, the RPR determines that the work produced does not meet contract requirements, the Contractor shall discontinue the use of the substitute method or equipment and shall complete the remaining work with the specified methods and equipment. The Contractor shall remove any deficient work and replace it with work of specified quality, or take such other corrective action as the RPR may direct. No change will be made in basis of payment for the contract items involved nor in contract time as a result of authorizing a change in methods or equipment under this paragraph.</w:t>
      </w:r>
    </w:p>
    <w:p w14:paraId="7361000F" w14:textId="77777777" w:rsidR="00C4194F" w:rsidRPr="00851ED7" w:rsidRDefault="00C4194F" w:rsidP="00C4194F">
      <w:pPr>
        <w:tabs>
          <w:tab w:val="left" w:pos="-417"/>
          <w:tab w:val="left" w:pos="0"/>
        </w:tabs>
        <w:suppressAutoHyphens/>
        <w:rPr>
          <w:szCs w:val="22"/>
        </w:rPr>
      </w:pPr>
      <w:r w:rsidRPr="00851ED7">
        <w:rPr>
          <w:b/>
          <w:szCs w:val="22"/>
        </w:rPr>
        <w:t>80-06 Temporary suspension of the work</w:t>
      </w:r>
      <w:r w:rsidRPr="00851ED7">
        <w:rPr>
          <w:szCs w:val="22"/>
        </w:rPr>
        <w:t>. The Owner shall have the authority to suspend the work wholly, or in part, for such period or periods the Owner may deem necessary, due to unsuitable weather, or other conditions considered unfavorable for the execution of the work, or for such time necessary due to the failure on the part of the Contractor to carry out orders given or perform any or all provisions of the contract.</w:t>
      </w:r>
    </w:p>
    <w:p w14:paraId="6B4C41E6" w14:textId="77777777" w:rsidR="00C4194F" w:rsidRPr="00851ED7" w:rsidRDefault="00C4194F" w:rsidP="00C4194F">
      <w:pPr>
        <w:tabs>
          <w:tab w:val="left" w:pos="-417"/>
          <w:tab w:val="left" w:pos="0"/>
        </w:tabs>
        <w:suppressAutoHyphens/>
        <w:rPr>
          <w:szCs w:val="22"/>
        </w:rPr>
      </w:pPr>
      <w:r w:rsidRPr="00851ED7">
        <w:rPr>
          <w:szCs w:val="22"/>
        </w:rPr>
        <w:t xml:space="preserve">In the event that the Contractor is ordered by the Owner, in writing, to suspend work for some unforeseen cause not otherwise provided for in the contract and over which the Contractor has no control, the Contractor may be reimbursed for actual money expended on the work during the period of shutdown. No allowance will be made for anticipated profits. The period of shutdown shall be computed from the effective date of the written order to suspend work to the effective date of the written order to resume the work. Claims for such compensation shall be filed with the RPR within the time period stated in the RPR’s order to resume work. The Contractor shall submit with their own claim information substantiating the amount shown on the claim. The RPR will forward the Contractor’s claim to the Owner for </w:t>
      </w:r>
      <w:r w:rsidRPr="00851ED7">
        <w:rPr>
          <w:szCs w:val="22"/>
        </w:rPr>
        <w:lastRenderedPageBreak/>
        <w:t>consideration in accordance with local laws or ordinances. No provision of this article shall be construed as entitling the Contractor to compensation for delays due to inclement weather or for any other delay provided for in the contract, plans, or specifications.</w:t>
      </w:r>
    </w:p>
    <w:p w14:paraId="6788F788" w14:textId="77777777" w:rsidR="00C4194F" w:rsidRPr="00851ED7" w:rsidRDefault="00C4194F" w:rsidP="00C4194F">
      <w:pPr>
        <w:tabs>
          <w:tab w:val="left" w:pos="-417"/>
          <w:tab w:val="left" w:pos="0"/>
        </w:tabs>
        <w:suppressAutoHyphens/>
        <w:rPr>
          <w:szCs w:val="22"/>
        </w:rPr>
      </w:pPr>
      <w:r w:rsidRPr="00851ED7">
        <w:rPr>
          <w:szCs w:val="22"/>
        </w:rPr>
        <w:t>If it becomes necessary to suspend work for an indefinite period, the Contractor shall store all materials in such manner that they will not become an obstruction nor become damaged in any way. The Contractor shall take every precaution to prevent damage or deterioration of the work performed and provide for normal drainage of the work. The Contractor shall erect temporary structures where necessary to provide for traffic on, to, or from the airport.</w:t>
      </w:r>
    </w:p>
    <w:p w14:paraId="0C8D1AAA" w14:textId="0CFC6C29" w:rsidR="00C4194F" w:rsidRPr="00851ED7" w:rsidRDefault="00C4194F" w:rsidP="00C4194F">
      <w:pPr>
        <w:tabs>
          <w:tab w:val="left" w:pos="-417"/>
          <w:tab w:val="left" w:pos="0"/>
        </w:tabs>
        <w:suppressAutoHyphens/>
        <w:rPr>
          <w:szCs w:val="22"/>
        </w:rPr>
      </w:pPr>
      <w:r w:rsidRPr="00851ED7">
        <w:rPr>
          <w:b/>
          <w:szCs w:val="22"/>
        </w:rPr>
        <w:t>80-07 Determination and extension of contract time</w:t>
      </w:r>
      <w:r w:rsidRPr="00851ED7">
        <w:rPr>
          <w:szCs w:val="22"/>
        </w:rPr>
        <w:t xml:space="preserve">. The </w:t>
      </w:r>
      <w:r w:rsidRPr="00851ED7">
        <w:rPr>
          <w:rStyle w:val="CourierNewcharacters"/>
        </w:rPr>
        <w:t>number of calendar days</w:t>
      </w:r>
      <w:r w:rsidRPr="00851ED7">
        <w:rPr>
          <w:szCs w:val="22"/>
        </w:rPr>
        <w:t xml:space="preserve"> shall be stated in the proposal and contract and shall be known as the Contract Time.</w:t>
      </w:r>
    </w:p>
    <w:p w14:paraId="1C44A1B5" w14:textId="77777777" w:rsidR="00C4194F" w:rsidRPr="00851ED7" w:rsidRDefault="00C4194F" w:rsidP="00C4194F">
      <w:pPr>
        <w:tabs>
          <w:tab w:val="left" w:pos="-417"/>
          <w:tab w:val="left" w:pos="0"/>
        </w:tabs>
        <w:suppressAutoHyphens/>
        <w:rPr>
          <w:szCs w:val="22"/>
        </w:rPr>
      </w:pPr>
      <w:r w:rsidRPr="00851ED7">
        <w:rPr>
          <w:szCs w:val="22"/>
        </w:rPr>
        <w:t>If the contract time requires extension for reasons beyond the Contractor’s control, it shall be adjusted as follows:</w:t>
      </w:r>
    </w:p>
    <w:p w14:paraId="7B8B46A4" w14:textId="6F8C8A1A" w:rsidR="00C4194F" w:rsidRPr="00851ED7" w:rsidRDefault="00C4194F" w:rsidP="007A7150">
      <w:pPr>
        <w:pStyle w:val="Indent"/>
        <w:ind w:firstLine="0"/>
      </w:pPr>
      <w:r w:rsidRPr="00851ED7">
        <w:rPr>
          <w:b/>
          <w:szCs w:val="22"/>
        </w:rPr>
        <w:t xml:space="preserve">80-07.1 </w:t>
      </w:r>
    </w:p>
    <w:p w14:paraId="2921EB87" w14:textId="3F44DFD8" w:rsidR="00C4194F" w:rsidRPr="00851ED7" w:rsidRDefault="00C4194F" w:rsidP="00C4194F">
      <w:pPr>
        <w:pStyle w:val="Indent"/>
        <w:rPr>
          <w:rStyle w:val="CourierNewcharacters"/>
        </w:rPr>
      </w:pPr>
      <w:r w:rsidRPr="00851ED7">
        <w:rPr>
          <w:rStyle w:val="CourierNewboldcharacters"/>
        </w:rPr>
        <w:t xml:space="preserve">Contract time based on calendar days.  </w:t>
      </w:r>
      <w:r w:rsidRPr="00851ED7">
        <w:rPr>
          <w:rStyle w:val="CourierNewcharacters"/>
        </w:rPr>
        <w:t>Contract Time based on calendar days shall consist of the number of calendar days stated in the contract counting from the effective date of the Notice to Proceed and including all Saturdays, Sundays, holidays, and non-work days. All calendar days elapsing between the effective dates of the Owner’s orders to suspend and resume all work, due to causes not the fault of the Contractor, shall be excluded.</w:t>
      </w:r>
    </w:p>
    <w:p w14:paraId="15556DE4" w14:textId="504C2C52" w:rsidR="00C4194F" w:rsidRPr="00851ED7" w:rsidRDefault="00C4194F" w:rsidP="00C4194F">
      <w:pPr>
        <w:pStyle w:val="Normalfora-b-cindentfirstlineonly"/>
      </w:pPr>
      <w:r w:rsidRPr="00851ED7">
        <w:rPr>
          <w:rStyle w:val="CourierNewcharacters"/>
        </w:rPr>
        <w:t xml:space="preserve">At the time of final payment, the contract time shall be increased in the same proportion as the cost of the actually completed quantities bears to the cost of the originally estimated quantities in the proposal. Such increase in the contract time shall not consider either cost of work or the extension of contract time that has been covered by a change order or supplemental agreement. Charges against the contract time will cease as of the date of final acceptance. </w:t>
      </w:r>
      <w:r w:rsidRPr="00851ED7">
        <w:rPr>
          <w:szCs w:val="22"/>
        </w:rPr>
        <w:t>   </w:t>
      </w:r>
      <w:r w:rsidRPr="00851ED7">
        <w:t xml:space="preserve"> </w:t>
      </w:r>
    </w:p>
    <w:p w14:paraId="0540ED1D" w14:textId="2692989B" w:rsidR="00C4194F" w:rsidRPr="00851ED7" w:rsidRDefault="00C4194F" w:rsidP="00C4194F">
      <w:pPr>
        <w:tabs>
          <w:tab w:val="left" w:pos="-417"/>
          <w:tab w:val="left" w:pos="0"/>
        </w:tabs>
        <w:suppressAutoHyphens/>
        <w:rPr>
          <w:szCs w:val="22"/>
        </w:rPr>
      </w:pPr>
      <w:r w:rsidRPr="00851ED7">
        <w:rPr>
          <w:b/>
          <w:szCs w:val="22"/>
        </w:rPr>
        <w:t>80-08 Failure to complete on time</w:t>
      </w:r>
      <w:r w:rsidRPr="00851ED7">
        <w:rPr>
          <w:szCs w:val="22"/>
        </w:rPr>
        <w:t xml:space="preserve">. For each calendar day as specified in the contract, that any work remains uncompleted after the contract time (including all extensions and adjustments as provided in paragraph 80-07, </w:t>
      </w:r>
      <w:r w:rsidRPr="00851ED7">
        <w:rPr>
          <w:rStyle w:val="TitleReferenceitalics"/>
        </w:rPr>
        <w:t>Determination and Extension of Contract Time</w:t>
      </w:r>
      <w:r w:rsidRPr="00851ED7">
        <w:rPr>
          <w:szCs w:val="22"/>
        </w:rPr>
        <w:t>) the sum specified in the contract and proposal as liquidated damages (LD) will be deducted from any money due or to become due the Contractor or their own surety. Such deducted sums shall not be deducted as a penalty but shall be considered as liquidation of a reasonable portion of damages including but not limited to additional engineering services that will be incurred by the Owner should the Contractor fail to complete the work in the time provided in their contract.</w:t>
      </w:r>
    </w:p>
    <w:p w14:paraId="26D522D7" w14:textId="65B8900C" w:rsidR="00C4194F" w:rsidRPr="00801A5D" w:rsidRDefault="00801A5D" w:rsidP="00801A5D">
      <w:pPr>
        <w:shd w:val="clear" w:color="auto" w:fill="FBE4D5" w:themeFill="accent2" w:themeFillTint="33"/>
        <w:tabs>
          <w:tab w:val="left" w:pos="-417"/>
          <w:tab w:val="left" w:pos="0"/>
        </w:tabs>
        <w:suppressAutoHyphens/>
        <w:rPr>
          <w:b/>
          <w:szCs w:val="22"/>
        </w:rPr>
      </w:pPr>
      <w:r w:rsidRPr="00801A5D">
        <w:rPr>
          <w:b/>
          <w:szCs w:val="22"/>
        </w:rPr>
        <w:t>RE to add schedule information for specific project</w:t>
      </w:r>
    </w:p>
    <w:tbl>
      <w:tblPr>
        <w:tblW w:w="3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4"/>
        <w:gridCol w:w="1781"/>
        <w:gridCol w:w="3188"/>
      </w:tblGrid>
      <w:tr w:rsidR="00C4194F" w:rsidRPr="00851ED7" w14:paraId="3FE35572" w14:textId="77777777" w:rsidTr="00793DBE">
        <w:trPr>
          <w:cantSplit/>
          <w:tblHeader/>
          <w:jc w:val="center"/>
        </w:trPr>
        <w:tc>
          <w:tcPr>
            <w:tcW w:w="0" w:type="auto"/>
          </w:tcPr>
          <w:p w14:paraId="59A65983" w14:textId="60F52748" w:rsidR="00C4194F" w:rsidRPr="00851ED7" w:rsidRDefault="00C4194F" w:rsidP="00793DBE">
            <w:pPr>
              <w:pStyle w:val="TableHead"/>
              <w:keepNext/>
              <w:rPr>
                <w:szCs w:val="22"/>
              </w:rPr>
            </w:pPr>
            <w:r>
              <w:rPr>
                <w:szCs w:val="22"/>
              </w:rPr>
              <w:t>Milestone</w:t>
            </w:r>
            <w:r w:rsidR="00D5256C">
              <w:rPr>
                <w:szCs w:val="22"/>
              </w:rPr>
              <w:t>/Work Area</w:t>
            </w:r>
          </w:p>
        </w:tc>
        <w:tc>
          <w:tcPr>
            <w:tcW w:w="0" w:type="auto"/>
          </w:tcPr>
          <w:p w14:paraId="5DC4D466" w14:textId="37F0DF1B" w:rsidR="00C4194F" w:rsidRPr="00851ED7" w:rsidRDefault="00C4194F" w:rsidP="00793DBE">
            <w:pPr>
              <w:pStyle w:val="TableHead"/>
              <w:keepNext/>
              <w:rPr>
                <w:szCs w:val="22"/>
              </w:rPr>
            </w:pPr>
            <w:r w:rsidRPr="00851ED7">
              <w:rPr>
                <w:szCs w:val="22"/>
              </w:rPr>
              <w:t>Liquidated Damages</w:t>
            </w:r>
          </w:p>
        </w:tc>
        <w:tc>
          <w:tcPr>
            <w:tcW w:w="0" w:type="auto"/>
          </w:tcPr>
          <w:p w14:paraId="631536C7" w14:textId="2718620E" w:rsidR="00C4194F" w:rsidRPr="00851ED7" w:rsidRDefault="00C4194F" w:rsidP="00793DBE">
            <w:pPr>
              <w:pStyle w:val="TableHead"/>
              <w:keepNext/>
              <w:rPr>
                <w:bCs/>
                <w:szCs w:val="22"/>
              </w:rPr>
            </w:pPr>
            <w:r w:rsidRPr="00851ED7">
              <w:rPr>
                <w:bCs/>
                <w:szCs w:val="22"/>
              </w:rPr>
              <w:t>Allowed Construction Time</w:t>
            </w:r>
            <w:r w:rsidR="00D5256C">
              <w:rPr>
                <w:bCs/>
                <w:szCs w:val="22"/>
              </w:rPr>
              <w:t>/</w:t>
            </w:r>
            <w:r>
              <w:rPr>
                <w:bCs/>
                <w:szCs w:val="22"/>
              </w:rPr>
              <w:t>Milestone Date</w:t>
            </w:r>
          </w:p>
        </w:tc>
      </w:tr>
      <w:tr w:rsidR="00C4194F" w:rsidRPr="00851ED7" w14:paraId="29D68B2D" w14:textId="77777777" w:rsidTr="00793DBE">
        <w:trPr>
          <w:cantSplit/>
          <w:jc w:val="center"/>
        </w:trPr>
        <w:tc>
          <w:tcPr>
            <w:tcW w:w="0" w:type="auto"/>
          </w:tcPr>
          <w:p w14:paraId="0F51D880" w14:textId="77777777" w:rsidR="00C4194F" w:rsidRPr="00851ED7" w:rsidRDefault="00C4194F" w:rsidP="00793DBE">
            <w:pPr>
              <w:pStyle w:val="TableText0"/>
              <w:keepNext/>
              <w:rPr>
                <w:szCs w:val="22"/>
              </w:rPr>
            </w:pPr>
          </w:p>
        </w:tc>
        <w:tc>
          <w:tcPr>
            <w:tcW w:w="0" w:type="auto"/>
          </w:tcPr>
          <w:p w14:paraId="51EB510F" w14:textId="77777777" w:rsidR="00C4194F" w:rsidRPr="00851ED7" w:rsidRDefault="00C4194F" w:rsidP="00793DBE">
            <w:pPr>
              <w:pStyle w:val="TableText0"/>
              <w:keepNext/>
              <w:rPr>
                <w:szCs w:val="22"/>
              </w:rPr>
            </w:pPr>
          </w:p>
        </w:tc>
        <w:tc>
          <w:tcPr>
            <w:tcW w:w="0" w:type="auto"/>
          </w:tcPr>
          <w:p w14:paraId="4B918CE2" w14:textId="77777777" w:rsidR="00C4194F" w:rsidRPr="00851ED7" w:rsidRDefault="00C4194F" w:rsidP="00793DBE">
            <w:pPr>
              <w:pStyle w:val="TableText0"/>
              <w:keepNext/>
              <w:rPr>
                <w:szCs w:val="22"/>
              </w:rPr>
            </w:pPr>
          </w:p>
        </w:tc>
      </w:tr>
      <w:tr w:rsidR="00C4194F" w:rsidRPr="00851ED7" w14:paraId="25269F48" w14:textId="77777777" w:rsidTr="00793DBE">
        <w:trPr>
          <w:cantSplit/>
          <w:jc w:val="center"/>
        </w:trPr>
        <w:tc>
          <w:tcPr>
            <w:tcW w:w="0" w:type="auto"/>
          </w:tcPr>
          <w:p w14:paraId="26A6055B" w14:textId="77777777" w:rsidR="00C4194F" w:rsidRPr="00851ED7" w:rsidRDefault="00C4194F" w:rsidP="00793DBE">
            <w:pPr>
              <w:pStyle w:val="TableText0"/>
              <w:rPr>
                <w:szCs w:val="22"/>
              </w:rPr>
            </w:pPr>
          </w:p>
        </w:tc>
        <w:tc>
          <w:tcPr>
            <w:tcW w:w="0" w:type="auto"/>
          </w:tcPr>
          <w:p w14:paraId="4A283CE3" w14:textId="77777777" w:rsidR="00C4194F" w:rsidRPr="00851ED7" w:rsidRDefault="00C4194F" w:rsidP="00793DBE">
            <w:pPr>
              <w:pStyle w:val="TableText0"/>
              <w:rPr>
                <w:szCs w:val="22"/>
              </w:rPr>
            </w:pPr>
          </w:p>
        </w:tc>
        <w:tc>
          <w:tcPr>
            <w:tcW w:w="0" w:type="auto"/>
          </w:tcPr>
          <w:p w14:paraId="04B4BF96" w14:textId="77777777" w:rsidR="00C4194F" w:rsidRPr="00851ED7" w:rsidRDefault="00C4194F" w:rsidP="00793DBE">
            <w:pPr>
              <w:pStyle w:val="TableText0"/>
              <w:rPr>
                <w:szCs w:val="22"/>
              </w:rPr>
            </w:pPr>
          </w:p>
        </w:tc>
      </w:tr>
    </w:tbl>
    <w:p w14:paraId="196235BB" w14:textId="00C9F78A" w:rsidR="00C4194F" w:rsidRPr="00851ED7" w:rsidRDefault="00C4194F" w:rsidP="00C4194F">
      <w:pPr>
        <w:tabs>
          <w:tab w:val="left" w:pos="-417"/>
          <w:tab w:val="left" w:pos="0"/>
        </w:tabs>
        <w:suppressAutoHyphens/>
        <w:rPr>
          <w:szCs w:val="22"/>
        </w:rPr>
      </w:pPr>
      <w:r w:rsidRPr="00851ED7">
        <w:rPr>
          <w:szCs w:val="22"/>
        </w:rPr>
        <w:t>Permitting the Contractor to continue and finish the work or any part of it after the time fixed for its completion, or after the date to which the time for completion may have been extended, will in no way operate as a wavier on the part of the Owner of any of its rights under the contract.</w:t>
      </w:r>
    </w:p>
    <w:p w14:paraId="71A9FB60" w14:textId="77777777" w:rsidR="00C4194F" w:rsidRPr="00851ED7" w:rsidRDefault="00C4194F" w:rsidP="00C4194F">
      <w:pPr>
        <w:tabs>
          <w:tab w:val="left" w:pos="-417"/>
          <w:tab w:val="left" w:pos="0"/>
        </w:tabs>
        <w:suppressAutoHyphens/>
        <w:rPr>
          <w:szCs w:val="22"/>
        </w:rPr>
      </w:pPr>
      <w:r w:rsidRPr="00851ED7">
        <w:rPr>
          <w:b/>
          <w:szCs w:val="22"/>
        </w:rPr>
        <w:lastRenderedPageBreak/>
        <w:t>80-09 Default and termination of contract</w:t>
      </w:r>
      <w:r w:rsidRPr="00851ED7">
        <w:rPr>
          <w:szCs w:val="22"/>
        </w:rPr>
        <w:t>. The Contractor shall be considered in default of their contract and such default will be considered as cause for the Owner to terminate the contract for any of the following reasons, if the Contractor:</w:t>
      </w:r>
    </w:p>
    <w:p w14:paraId="211D87E4" w14:textId="77777777" w:rsidR="00C4194F" w:rsidRPr="00851ED7" w:rsidRDefault="00C4194F" w:rsidP="00C4194F">
      <w:pPr>
        <w:pStyle w:val="Indent"/>
        <w:rPr>
          <w:szCs w:val="22"/>
        </w:rPr>
      </w:pPr>
      <w:r w:rsidRPr="00851ED7">
        <w:rPr>
          <w:b/>
          <w:szCs w:val="22"/>
        </w:rPr>
        <w:t>a.</w:t>
      </w:r>
      <w:r w:rsidRPr="00851ED7">
        <w:rPr>
          <w:szCs w:val="22"/>
        </w:rPr>
        <w:t xml:space="preserve"> Fails to begin the work under the contract within the time specified in the Notice to Proceed, or</w:t>
      </w:r>
    </w:p>
    <w:p w14:paraId="04F2EC9B" w14:textId="77777777" w:rsidR="00C4194F" w:rsidRPr="00851ED7" w:rsidRDefault="00C4194F" w:rsidP="00C4194F">
      <w:pPr>
        <w:pStyle w:val="Indent"/>
        <w:rPr>
          <w:szCs w:val="22"/>
        </w:rPr>
      </w:pPr>
      <w:r w:rsidRPr="00851ED7">
        <w:rPr>
          <w:b/>
          <w:szCs w:val="22"/>
        </w:rPr>
        <w:t>b.</w:t>
      </w:r>
      <w:r w:rsidRPr="00851ED7">
        <w:rPr>
          <w:szCs w:val="22"/>
        </w:rPr>
        <w:t xml:space="preserve"> Fails to perform the work or fails to provide sufficient workers, equipment and/or materials to assure completion of work in accordance with the terms of the contract, or</w:t>
      </w:r>
    </w:p>
    <w:p w14:paraId="766BA150" w14:textId="77777777" w:rsidR="00C4194F" w:rsidRPr="00851ED7" w:rsidRDefault="00C4194F" w:rsidP="00C4194F">
      <w:pPr>
        <w:pStyle w:val="Indent"/>
        <w:rPr>
          <w:szCs w:val="22"/>
        </w:rPr>
      </w:pPr>
      <w:r w:rsidRPr="00851ED7">
        <w:rPr>
          <w:b/>
          <w:szCs w:val="22"/>
        </w:rPr>
        <w:t>c.</w:t>
      </w:r>
      <w:r w:rsidRPr="00851ED7">
        <w:rPr>
          <w:szCs w:val="22"/>
        </w:rPr>
        <w:t xml:space="preserve"> Performs the work unsuitably or neglects or refuses to remove materials or to perform anew such work as may be rejected as unacceptable and unsuitable, or</w:t>
      </w:r>
    </w:p>
    <w:p w14:paraId="1A18844F" w14:textId="77777777" w:rsidR="00C4194F" w:rsidRPr="00851ED7" w:rsidRDefault="00C4194F" w:rsidP="00C4194F">
      <w:pPr>
        <w:pStyle w:val="Indent"/>
        <w:rPr>
          <w:szCs w:val="22"/>
        </w:rPr>
      </w:pPr>
      <w:r w:rsidRPr="00851ED7">
        <w:rPr>
          <w:b/>
          <w:szCs w:val="22"/>
        </w:rPr>
        <w:t>d.</w:t>
      </w:r>
      <w:r w:rsidRPr="00851ED7">
        <w:rPr>
          <w:szCs w:val="22"/>
        </w:rPr>
        <w:t xml:space="preserve"> Discontinues the execution of the work, or</w:t>
      </w:r>
    </w:p>
    <w:p w14:paraId="3998831F" w14:textId="77777777" w:rsidR="00C4194F" w:rsidRPr="00851ED7" w:rsidRDefault="00C4194F" w:rsidP="00C4194F">
      <w:pPr>
        <w:pStyle w:val="Indent"/>
        <w:rPr>
          <w:szCs w:val="22"/>
        </w:rPr>
      </w:pPr>
      <w:r w:rsidRPr="00851ED7">
        <w:rPr>
          <w:b/>
          <w:szCs w:val="22"/>
        </w:rPr>
        <w:t>e.</w:t>
      </w:r>
      <w:r w:rsidRPr="00851ED7">
        <w:rPr>
          <w:szCs w:val="22"/>
        </w:rPr>
        <w:t xml:space="preserve"> Fails to resume work which has been discontinued within a reasonable time after notice to do so, or</w:t>
      </w:r>
    </w:p>
    <w:p w14:paraId="2AEB0D7C" w14:textId="77777777" w:rsidR="00C4194F" w:rsidRPr="00851ED7" w:rsidRDefault="00C4194F" w:rsidP="00C4194F">
      <w:pPr>
        <w:pStyle w:val="Indent"/>
        <w:rPr>
          <w:szCs w:val="22"/>
        </w:rPr>
      </w:pPr>
      <w:r w:rsidRPr="00851ED7">
        <w:rPr>
          <w:b/>
          <w:szCs w:val="22"/>
        </w:rPr>
        <w:t xml:space="preserve">f. </w:t>
      </w:r>
      <w:r w:rsidRPr="00851ED7">
        <w:rPr>
          <w:szCs w:val="22"/>
        </w:rPr>
        <w:t>Becomes insolvent or is declared bankrupt, or commits any act of bankruptcy or insolvency, or</w:t>
      </w:r>
    </w:p>
    <w:p w14:paraId="167123FE" w14:textId="77777777" w:rsidR="00C4194F" w:rsidRPr="00851ED7" w:rsidRDefault="00C4194F" w:rsidP="00C4194F">
      <w:pPr>
        <w:pStyle w:val="Indent"/>
        <w:rPr>
          <w:szCs w:val="22"/>
        </w:rPr>
      </w:pPr>
      <w:r w:rsidRPr="00851ED7">
        <w:rPr>
          <w:b/>
          <w:szCs w:val="22"/>
        </w:rPr>
        <w:t>g.</w:t>
      </w:r>
      <w:r w:rsidRPr="00851ED7">
        <w:rPr>
          <w:szCs w:val="22"/>
        </w:rPr>
        <w:t xml:space="preserve"> Allows any final judgment to stand against the Contractor unsatisfied for a period of 10 days, or</w:t>
      </w:r>
    </w:p>
    <w:p w14:paraId="0D7E87DD" w14:textId="77777777" w:rsidR="00C4194F" w:rsidRPr="00851ED7" w:rsidRDefault="00C4194F" w:rsidP="00C4194F">
      <w:pPr>
        <w:pStyle w:val="Indent"/>
        <w:rPr>
          <w:szCs w:val="22"/>
        </w:rPr>
      </w:pPr>
      <w:r w:rsidRPr="00851ED7">
        <w:rPr>
          <w:b/>
          <w:szCs w:val="22"/>
        </w:rPr>
        <w:t>h.</w:t>
      </w:r>
      <w:r w:rsidRPr="00851ED7">
        <w:rPr>
          <w:szCs w:val="22"/>
        </w:rPr>
        <w:t xml:space="preserve"> Makes an assignment for the benefit of creditors, or</w:t>
      </w:r>
    </w:p>
    <w:p w14:paraId="4A2EF2CA" w14:textId="77777777" w:rsidR="00C4194F" w:rsidRPr="00851ED7" w:rsidRDefault="00C4194F" w:rsidP="00C4194F">
      <w:pPr>
        <w:pStyle w:val="Indent"/>
        <w:rPr>
          <w:szCs w:val="22"/>
        </w:rPr>
      </w:pPr>
      <w:r w:rsidRPr="00851ED7">
        <w:rPr>
          <w:b/>
          <w:szCs w:val="22"/>
        </w:rPr>
        <w:t>i.</w:t>
      </w:r>
      <w:r w:rsidRPr="00851ED7">
        <w:rPr>
          <w:szCs w:val="22"/>
        </w:rPr>
        <w:t xml:space="preserve"> For any other cause whatsoever, fails to carry on the work in an acceptable manner.</w:t>
      </w:r>
    </w:p>
    <w:p w14:paraId="0625107E" w14:textId="77777777" w:rsidR="00C4194F" w:rsidRPr="00851ED7" w:rsidRDefault="00C4194F" w:rsidP="00C4194F">
      <w:pPr>
        <w:tabs>
          <w:tab w:val="left" w:pos="-417"/>
          <w:tab w:val="left" w:pos="0"/>
        </w:tabs>
        <w:suppressAutoHyphens/>
        <w:rPr>
          <w:szCs w:val="22"/>
        </w:rPr>
      </w:pPr>
      <w:r w:rsidRPr="00851ED7">
        <w:rPr>
          <w:szCs w:val="22"/>
        </w:rPr>
        <w:t>Should the Owner consider the Contractor in default of the contract for any reason above, the Owner shall immediately give written notice to the Contractor and the Contractor’s surety as to the reasons for considering the Contractor in default and the Owner’s intentions to terminate the contract.</w:t>
      </w:r>
    </w:p>
    <w:p w14:paraId="56F674D5" w14:textId="77777777" w:rsidR="00C4194F" w:rsidRPr="00851ED7" w:rsidRDefault="00C4194F" w:rsidP="00C4194F">
      <w:pPr>
        <w:tabs>
          <w:tab w:val="left" w:pos="-417"/>
          <w:tab w:val="left" w:pos="0"/>
        </w:tabs>
        <w:suppressAutoHyphens/>
        <w:rPr>
          <w:szCs w:val="22"/>
        </w:rPr>
      </w:pPr>
      <w:r w:rsidRPr="00851ED7">
        <w:rPr>
          <w:szCs w:val="22"/>
        </w:rPr>
        <w:t>If the Contractor or surety, within a period of 10 days after such notice, does not proceed in accordance therewith, then the Owner will, upon written notification from the RPR of the facts of such delay, neglect, or default and the Contractor’s failure to comply with such notice, have full power and authority without violating the contract, to take the execution of the work out of the hands of the Contractor. The Owner may appropriate or use any or all materials and equipment that have been mobilized for use in the work and are acceptable and may enter into an agreement for the completion of said contract according to the terms and provisions thereof, or use such other methods as in the opinion of the RPR will be required for the completion of said contract in an acceptable manner.</w:t>
      </w:r>
    </w:p>
    <w:p w14:paraId="47ECFF06" w14:textId="77777777" w:rsidR="00C4194F" w:rsidRPr="00851ED7" w:rsidRDefault="00C4194F" w:rsidP="00C4194F">
      <w:pPr>
        <w:tabs>
          <w:tab w:val="left" w:pos="-417"/>
          <w:tab w:val="left" w:pos="0"/>
        </w:tabs>
        <w:suppressAutoHyphens/>
        <w:rPr>
          <w:szCs w:val="22"/>
        </w:rPr>
      </w:pPr>
      <w:r w:rsidRPr="00851ED7">
        <w:rPr>
          <w:szCs w:val="22"/>
        </w:rPr>
        <w:t>All costs and charges incurred by the Owner, together with the cost of completing the work under contract, will be deducted from any monies due or which may become due the Contractor. If such expense exceeds the sum which would have been payable under the contract, then the Contractor and the surety shall be liable and shall pay to the Owner the amount of such excess.</w:t>
      </w:r>
    </w:p>
    <w:p w14:paraId="6A005561" w14:textId="77777777" w:rsidR="00C4194F" w:rsidRPr="00851ED7" w:rsidRDefault="00C4194F" w:rsidP="00C4194F">
      <w:pPr>
        <w:tabs>
          <w:tab w:val="left" w:pos="-417"/>
          <w:tab w:val="left" w:pos="0"/>
        </w:tabs>
        <w:suppressAutoHyphens/>
        <w:rPr>
          <w:szCs w:val="22"/>
        </w:rPr>
      </w:pPr>
      <w:r w:rsidRPr="00851ED7">
        <w:rPr>
          <w:b/>
          <w:szCs w:val="22"/>
        </w:rPr>
        <w:t>80-10 Termination for national emergencies</w:t>
      </w:r>
      <w:r w:rsidRPr="00851ED7">
        <w:rPr>
          <w:szCs w:val="22"/>
        </w:rPr>
        <w:t>. The Owner shall terminate the contract or portion thereof by written notice when the Contractor is prevented from proceeding with the construction contract as a direct result of an Executive Order of the President with respect to the execution of war or in the interest of national defense.</w:t>
      </w:r>
    </w:p>
    <w:p w14:paraId="29D86007" w14:textId="77777777" w:rsidR="00C4194F" w:rsidRPr="00851ED7" w:rsidRDefault="00C4194F" w:rsidP="00C4194F">
      <w:pPr>
        <w:tabs>
          <w:tab w:val="left" w:pos="-417"/>
          <w:tab w:val="left" w:pos="0"/>
        </w:tabs>
        <w:suppressAutoHyphens/>
        <w:rPr>
          <w:szCs w:val="22"/>
        </w:rPr>
      </w:pPr>
      <w:r w:rsidRPr="00851ED7">
        <w:rPr>
          <w:szCs w:val="22"/>
        </w:rPr>
        <w:t>When the contract, or any portion thereof, is terminated before completion of all items of work in the contract, payment will be made for the actual number of units or items of work completed at the contract price or as mutually agreed for items of work partially completed or not started. No claims or loss of anticipated profits shall be considered.</w:t>
      </w:r>
    </w:p>
    <w:p w14:paraId="6CE8B4B2" w14:textId="77777777" w:rsidR="00C4194F" w:rsidRPr="00851ED7" w:rsidRDefault="00C4194F" w:rsidP="00C4194F">
      <w:pPr>
        <w:tabs>
          <w:tab w:val="left" w:pos="-417"/>
          <w:tab w:val="left" w:pos="0"/>
        </w:tabs>
        <w:suppressAutoHyphens/>
        <w:rPr>
          <w:szCs w:val="22"/>
        </w:rPr>
      </w:pPr>
      <w:r w:rsidRPr="00851ED7">
        <w:rPr>
          <w:szCs w:val="22"/>
        </w:rPr>
        <w:t>Reimbursement for organization of the work, and other overhead expenses, (when not otherwise included in the contract) and moving equipment and materials to and from the job will be considered, the intent being that an equitable settlement will be made with the Contractor.</w:t>
      </w:r>
    </w:p>
    <w:p w14:paraId="36690DCC" w14:textId="77777777" w:rsidR="00C4194F" w:rsidRPr="00851ED7" w:rsidRDefault="00C4194F" w:rsidP="00C4194F">
      <w:pPr>
        <w:tabs>
          <w:tab w:val="left" w:pos="-417"/>
          <w:tab w:val="left" w:pos="0"/>
        </w:tabs>
        <w:suppressAutoHyphens/>
        <w:rPr>
          <w:szCs w:val="22"/>
        </w:rPr>
      </w:pPr>
      <w:r w:rsidRPr="00851ED7">
        <w:rPr>
          <w:szCs w:val="22"/>
        </w:rPr>
        <w:t>Acceptable materials, obtained or ordered by the Contractor for the work and that are not incorporated in the work shall, at the option of the Contractor, be purchased from the Contractor at actual cost as shown by receipted bills and actual cost records at such points of delivery as may be designated by the RPR.</w:t>
      </w:r>
    </w:p>
    <w:p w14:paraId="77430BC5" w14:textId="77777777" w:rsidR="00C4194F" w:rsidRPr="00851ED7" w:rsidRDefault="00C4194F" w:rsidP="00C4194F">
      <w:pPr>
        <w:tabs>
          <w:tab w:val="left" w:pos="-417"/>
          <w:tab w:val="left" w:pos="0"/>
        </w:tabs>
        <w:suppressAutoHyphens/>
        <w:rPr>
          <w:szCs w:val="22"/>
        </w:rPr>
      </w:pPr>
      <w:r w:rsidRPr="00851ED7">
        <w:rPr>
          <w:szCs w:val="22"/>
        </w:rPr>
        <w:lastRenderedPageBreak/>
        <w:t>Termination of the contract or a portion thereof shall neither relieve the Contractor of their responsibilities for the completed work nor shall it relieve their surety of its obligation for and concerning any just claim arising out of the work performed.</w:t>
      </w:r>
    </w:p>
    <w:p w14:paraId="62277B67" w14:textId="77777777" w:rsidR="00C4194F" w:rsidRPr="00851ED7" w:rsidRDefault="00C4194F" w:rsidP="00C4194F">
      <w:r w:rsidRPr="00851ED7">
        <w:rPr>
          <w:b/>
        </w:rPr>
        <w:t>80-11 Work area, storage area and sequence of operations</w:t>
      </w:r>
      <w:r w:rsidRPr="00851ED7">
        <w:t>. The Contractor shall obtain approval from the RPR prior to beginning any work in all areas of the airport. No operating runway, taxiway, or air operations area (AOA) shall be crossed, entered, or obstructed while it is operational. The Contractor shall plan and coordinate work in accordance with the approved CSPP and SPCD.</w:t>
      </w:r>
    </w:p>
    <w:p w14:paraId="1FB5FB8E" w14:textId="77777777" w:rsidR="00C4194F" w:rsidRPr="00851ED7" w:rsidRDefault="00C4194F" w:rsidP="00C4194F">
      <w:pPr>
        <w:pStyle w:val="CenteredBoldedEndofSection"/>
      </w:pPr>
      <w:r w:rsidRPr="00851ED7">
        <w:t>END OF SECTION 80</w:t>
      </w:r>
      <w:bookmarkStart w:id="107" w:name="_SECTION_90_"/>
      <w:bookmarkStart w:id="108" w:name="_Toc95557405"/>
      <w:bookmarkStart w:id="109" w:name="_Ref291161714"/>
      <w:bookmarkStart w:id="110" w:name="_Ref296931386"/>
      <w:bookmarkStart w:id="111" w:name="_Ref296931399"/>
      <w:bookmarkStart w:id="112" w:name="_Ref296934860"/>
      <w:bookmarkStart w:id="113" w:name="_Ref296934861"/>
      <w:bookmarkStart w:id="114" w:name="_Ref296934875"/>
      <w:bookmarkEnd w:id="107"/>
    </w:p>
    <w:p w14:paraId="238047F6" w14:textId="77777777" w:rsidR="00C4194F" w:rsidRPr="00851ED7" w:rsidRDefault="00C4194F" w:rsidP="00C4194F">
      <w:pPr>
        <w:suppressLineNumbers/>
        <w:rPr>
          <w:szCs w:val="22"/>
        </w:rPr>
      </w:pPr>
    </w:p>
    <w:p w14:paraId="0B5565E3" w14:textId="77777777" w:rsidR="00C4194F" w:rsidRPr="00851ED7" w:rsidRDefault="00C4194F" w:rsidP="00C4194F">
      <w:pPr>
        <w:suppressLineNumbers/>
        <w:sectPr w:rsidR="00C4194F" w:rsidRPr="00851ED7" w:rsidSect="00793DBE">
          <w:footerReference w:type="even" r:id="rId35"/>
          <w:footerReference w:type="default" r:id="rId36"/>
          <w:headerReference w:type="first" r:id="rId37"/>
          <w:pgSz w:w="12240" w:h="15840" w:code="1"/>
          <w:pgMar w:top="1440" w:right="1440" w:bottom="1440" w:left="1440" w:header="720" w:footer="720" w:gutter="0"/>
          <w:cols w:space="720"/>
          <w:noEndnote/>
          <w:docGrid w:linePitch="360"/>
        </w:sectPr>
      </w:pPr>
    </w:p>
    <w:p w14:paraId="66326DCF" w14:textId="77777777" w:rsidR="00C4194F" w:rsidRPr="00851ED7" w:rsidRDefault="00C4194F" w:rsidP="00C4194F">
      <w:pPr>
        <w:pStyle w:val="Heading2"/>
      </w:pPr>
      <w:bookmarkStart w:id="115" w:name="_Ref301942695"/>
      <w:bookmarkStart w:id="116" w:name="_Toc306359463"/>
      <w:bookmarkStart w:id="117" w:name="_Toc358559249"/>
      <w:bookmarkStart w:id="118" w:name="_Toc533170061"/>
      <w:r w:rsidRPr="00851ED7">
        <w:lastRenderedPageBreak/>
        <w:t>Section 90 Measurement and Payment</w:t>
      </w:r>
      <w:bookmarkEnd w:id="108"/>
      <w:bookmarkEnd w:id="109"/>
      <w:bookmarkEnd w:id="110"/>
      <w:bookmarkEnd w:id="111"/>
      <w:bookmarkEnd w:id="112"/>
      <w:bookmarkEnd w:id="113"/>
      <w:bookmarkEnd w:id="114"/>
      <w:bookmarkEnd w:id="115"/>
      <w:bookmarkEnd w:id="116"/>
      <w:bookmarkEnd w:id="117"/>
      <w:bookmarkEnd w:id="118"/>
    </w:p>
    <w:p w14:paraId="37AB8ED1" w14:textId="3DD1FE40" w:rsidR="00C4194F" w:rsidRPr="00851ED7" w:rsidRDefault="00C4194F" w:rsidP="00C4194F">
      <w:pPr>
        <w:tabs>
          <w:tab w:val="left" w:pos="-417"/>
          <w:tab w:val="left" w:pos="0"/>
        </w:tabs>
        <w:suppressAutoHyphens/>
        <w:rPr>
          <w:szCs w:val="22"/>
        </w:rPr>
      </w:pPr>
      <w:r w:rsidRPr="00851ED7">
        <w:rPr>
          <w:b/>
          <w:szCs w:val="22"/>
        </w:rPr>
        <w:t>90-01 Measurement of quantities</w:t>
      </w:r>
      <w:r w:rsidRPr="00851ED7">
        <w:rPr>
          <w:szCs w:val="22"/>
        </w:rPr>
        <w:t xml:space="preserve">. All work completed under the contract will be measured by the RPR, or their authorized representatives, using </w:t>
      </w:r>
      <w:r w:rsidRPr="00851ED7">
        <w:rPr>
          <w:rStyle w:val="NormalCourierNew"/>
          <w:szCs w:val="22"/>
        </w:rPr>
        <w:t>United States Customary Units of Measurement</w:t>
      </w:r>
      <w:r w:rsidRPr="00851ED7">
        <w:rPr>
          <w:szCs w:val="22"/>
        </w:rPr>
        <w:t>.</w:t>
      </w:r>
    </w:p>
    <w:p w14:paraId="4B92C1FD" w14:textId="77777777" w:rsidR="00C4194F" w:rsidRPr="00851ED7" w:rsidRDefault="00C4194F" w:rsidP="00C4194F">
      <w:pPr>
        <w:tabs>
          <w:tab w:val="left" w:pos="-417"/>
          <w:tab w:val="left" w:pos="0"/>
        </w:tabs>
        <w:suppressAutoHyphens/>
        <w:rPr>
          <w:szCs w:val="22"/>
        </w:rPr>
      </w:pPr>
      <w:r w:rsidRPr="00851ED7">
        <w:rPr>
          <w:szCs w:val="22"/>
        </w:rPr>
        <w:t>The method of measurement and computations to be used in determination of quantities of material furnished and of work performed under the contract will be those methods generally recognized as conforming to good engineering practice.</w:t>
      </w:r>
    </w:p>
    <w:p w14:paraId="5828ED7C" w14:textId="77777777" w:rsidR="00C4194F" w:rsidRPr="00851ED7" w:rsidRDefault="00C4194F" w:rsidP="00C4194F">
      <w:pPr>
        <w:tabs>
          <w:tab w:val="left" w:pos="-417"/>
          <w:tab w:val="left" w:pos="0"/>
        </w:tabs>
        <w:suppressAutoHyphens/>
        <w:rPr>
          <w:szCs w:val="22"/>
        </w:rPr>
      </w:pPr>
      <w:r w:rsidRPr="00851ED7">
        <w:rPr>
          <w:szCs w:val="22"/>
        </w:rPr>
        <w:t>Unless otherwise specified, longitudinal measurements for area computations will be made horizontally, and no deductions will be made for individual fixtures (or leave-outs) having an area of 9 square feet (0.8 square meters) or less. Unless otherwise specified, transverse measurements for area computations will be the neat dimensions shown on the plans or ordered in writing by the RPR.</w:t>
      </w:r>
    </w:p>
    <w:p w14:paraId="352BA170" w14:textId="77777777" w:rsidR="00C4194F" w:rsidRPr="00851ED7" w:rsidRDefault="00C4194F" w:rsidP="00C4194F">
      <w:pPr>
        <w:tabs>
          <w:tab w:val="left" w:pos="-417"/>
          <w:tab w:val="left" w:pos="0"/>
        </w:tabs>
        <w:suppressAutoHyphens/>
        <w:rPr>
          <w:szCs w:val="22"/>
        </w:rPr>
      </w:pPr>
      <w:r w:rsidRPr="00851ED7">
        <w:rPr>
          <w:szCs w:val="22"/>
        </w:rPr>
        <w:t>Unless otherwise specified, all contract items which are measured by the linear foot such as electrical ducts, conduits, pipe culverts, underdrains, and similar items shall be measured parallel to the base or foundation upon which such items are placed.</w:t>
      </w:r>
    </w:p>
    <w:p w14:paraId="65DD1509" w14:textId="77777777" w:rsidR="00C4194F" w:rsidRPr="00851ED7" w:rsidRDefault="00C4194F" w:rsidP="00C4194F">
      <w:pPr>
        <w:tabs>
          <w:tab w:val="left" w:pos="-417"/>
          <w:tab w:val="left" w:pos="0"/>
        </w:tabs>
        <w:suppressAutoHyphens/>
        <w:rPr>
          <w:szCs w:val="22"/>
        </w:rPr>
      </w:pPr>
      <w:r w:rsidRPr="00851ED7">
        <w:rPr>
          <w:szCs w:val="22"/>
        </w:rPr>
        <w:t>The term “lump sum” when used as an item of payment will mean complete payment for the work described in the contract. When a complete structure or structural unit (in effect, “lump sum” work) is specified as the unit of measurement, the unit will be construed to include all necessary fittings and accessories.</w:t>
      </w:r>
    </w:p>
    <w:p w14:paraId="6D7CE1D1" w14:textId="77777777" w:rsidR="00C4194F" w:rsidRDefault="00C4194F" w:rsidP="00C4194F">
      <w:pPr>
        <w:tabs>
          <w:tab w:val="left" w:pos="-417"/>
          <w:tab w:val="left" w:pos="0"/>
        </w:tabs>
        <w:suppressAutoHyphens/>
        <w:rPr>
          <w:szCs w:val="22"/>
        </w:rPr>
      </w:pPr>
      <w:r w:rsidRPr="00851ED7">
        <w:rPr>
          <w:szCs w:val="22"/>
        </w:rPr>
        <w:t>When requested by the Contractor and approved by the RPR in writing, material specified to be measured by the cubic yard (cubic meter) may be weighed, and such weights will be converted to cubic yards (cubic meters) for payment purposes. Factors for conversion from weight measurement to volume measurement will be determined by the RPR and shall be agreed to by the Contractor before such method of measurement of pay quantities is used.</w:t>
      </w:r>
    </w:p>
    <w:p w14:paraId="6AF0102D" w14:textId="77777777" w:rsidR="00C4194F" w:rsidRPr="00851ED7" w:rsidRDefault="00C4194F" w:rsidP="00C4194F">
      <w:pPr>
        <w:pStyle w:val="TableHeadKWN"/>
      </w:pPr>
      <w:r>
        <w:t>Measurement and Payment Terms</w:t>
      </w:r>
    </w:p>
    <w:tbl>
      <w:tblPr>
        <w:tblStyle w:val="TableGrid"/>
        <w:tblW w:w="9355" w:type="dxa"/>
        <w:tblLook w:val="04A0" w:firstRow="1" w:lastRow="0" w:firstColumn="1" w:lastColumn="0" w:noHBand="0" w:noVBand="1"/>
      </w:tblPr>
      <w:tblGrid>
        <w:gridCol w:w="1975"/>
        <w:gridCol w:w="7380"/>
      </w:tblGrid>
      <w:tr w:rsidR="00C4194F" w:rsidRPr="00851ED7" w14:paraId="1957FBD9" w14:textId="77777777" w:rsidTr="00793DBE">
        <w:trPr>
          <w:cnfStyle w:val="100000000000" w:firstRow="1" w:lastRow="0" w:firstColumn="0" w:lastColumn="0" w:oddVBand="0" w:evenVBand="0" w:oddHBand="0" w:evenHBand="0" w:firstRowFirstColumn="0" w:firstRowLastColumn="0" w:lastRowFirstColumn="0" w:lastRowLastColumn="0"/>
          <w:tblHeader/>
        </w:trPr>
        <w:tc>
          <w:tcPr>
            <w:tcW w:w="1975" w:type="dxa"/>
          </w:tcPr>
          <w:p w14:paraId="16A974ED" w14:textId="77777777" w:rsidR="00C4194F" w:rsidRPr="00851ED7" w:rsidRDefault="00C4194F" w:rsidP="00793DBE">
            <w:pPr>
              <w:pStyle w:val="TableHead"/>
              <w:rPr>
                <w:b/>
              </w:rPr>
            </w:pPr>
            <w:r w:rsidRPr="00851ED7">
              <w:rPr>
                <w:b/>
              </w:rPr>
              <w:t>Term</w:t>
            </w:r>
          </w:p>
        </w:tc>
        <w:tc>
          <w:tcPr>
            <w:tcW w:w="7380" w:type="dxa"/>
          </w:tcPr>
          <w:p w14:paraId="7DF77532" w14:textId="77777777" w:rsidR="00C4194F" w:rsidRPr="00851ED7" w:rsidRDefault="00C4194F" w:rsidP="00793DBE">
            <w:pPr>
              <w:pStyle w:val="TableHead"/>
              <w:rPr>
                <w:b/>
              </w:rPr>
            </w:pPr>
            <w:r w:rsidRPr="00851ED7">
              <w:rPr>
                <w:b/>
              </w:rPr>
              <w:t>Description</w:t>
            </w:r>
          </w:p>
        </w:tc>
      </w:tr>
      <w:tr w:rsidR="00C4194F" w:rsidRPr="00851ED7" w14:paraId="5BDDEEE8" w14:textId="77777777" w:rsidTr="00793DBE">
        <w:tc>
          <w:tcPr>
            <w:tcW w:w="1975" w:type="dxa"/>
          </w:tcPr>
          <w:p w14:paraId="5F6570E6" w14:textId="77777777" w:rsidR="00C4194F" w:rsidRPr="00851ED7" w:rsidRDefault="00C4194F" w:rsidP="00793DBE">
            <w:pPr>
              <w:tabs>
                <w:tab w:val="clear" w:pos="720"/>
                <w:tab w:val="clear" w:pos="1440"/>
                <w:tab w:val="clear" w:pos="2160"/>
              </w:tabs>
              <w:rPr>
                <w:b/>
              </w:rPr>
            </w:pPr>
            <w:r w:rsidRPr="00851ED7">
              <w:rPr>
                <w:b/>
              </w:rPr>
              <w:t>Excavation and Embankment Volume</w:t>
            </w:r>
          </w:p>
        </w:tc>
        <w:tc>
          <w:tcPr>
            <w:tcW w:w="7380" w:type="dxa"/>
          </w:tcPr>
          <w:p w14:paraId="51A902D1" w14:textId="77777777" w:rsidR="00C4194F" w:rsidRPr="00851ED7" w:rsidRDefault="00C4194F" w:rsidP="00793DBE">
            <w:pPr>
              <w:tabs>
                <w:tab w:val="clear" w:pos="720"/>
                <w:tab w:val="clear" w:pos="1440"/>
                <w:tab w:val="clear" w:pos="2160"/>
              </w:tabs>
            </w:pPr>
            <w:r w:rsidRPr="00851ED7">
              <w:t>In computing volumes of excavation, the average end area method will be used unless otherwise specified.</w:t>
            </w:r>
          </w:p>
        </w:tc>
      </w:tr>
      <w:tr w:rsidR="00C4194F" w:rsidRPr="00851ED7" w14:paraId="1FEE113E" w14:textId="77777777" w:rsidTr="00793DBE">
        <w:tc>
          <w:tcPr>
            <w:tcW w:w="1975" w:type="dxa"/>
          </w:tcPr>
          <w:p w14:paraId="6C231218" w14:textId="77777777" w:rsidR="00C4194F" w:rsidRPr="00851ED7" w:rsidRDefault="00C4194F" w:rsidP="00793DBE">
            <w:pPr>
              <w:tabs>
                <w:tab w:val="clear" w:pos="720"/>
                <w:tab w:val="clear" w:pos="1440"/>
                <w:tab w:val="clear" w:pos="2160"/>
              </w:tabs>
              <w:suppressAutoHyphens/>
              <w:rPr>
                <w:b/>
                <w:szCs w:val="22"/>
              </w:rPr>
            </w:pPr>
            <w:r w:rsidRPr="00851ED7">
              <w:rPr>
                <w:b/>
                <w:szCs w:val="22"/>
              </w:rPr>
              <w:t>Measurement and Proportion by Weight</w:t>
            </w:r>
          </w:p>
        </w:tc>
        <w:tc>
          <w:tcPr>
            <w:tcW w:w="7380" w:type="dxa"/>
          </w:tcPr>
          <w:p w14:paraId="187A1E6E" w14:textId="77777777" w:rsidR="00C4194F" w:rsidRPr="00851ED7" w:rsidRDefault="00C4194F" w:rsidP="00793DBE">
            <w:pPr>
              <w:tabs>
                <w:tab w:val="clear" w:pos="720"/>
                <w:tab w:val="clear" w:pos="1440"/>
                <w:tab w:val="clear" w:pos="2160"/>
              </w:tabs>
              <w:suppressAutoHyphens/>
              <w:rPr>
                <w:szCs w:val="22"/>
              </w:rPr>
            </w:pPr>
            <w:r w:rsidRPr="00851ED7">
              <w:rPr>
                <w:szCs w:val="22"/>
              </w:rPr>
              <w:t>The term “ton” will mean the short ton consisting of 2,000 pounds (907 km) avoirdupois. All materials that are measured or proportioned by weights shall be weighed on accurate, independently certified scales by competent, qualified personnel at locations designated by the RPR. If material is shipped by rail, the car weight may be accepted provided that only the actual weight of material is paid for. However, car weights will not be acceptable for material to be passed through mixing plants. Trucks used to haul material being paid for by weight shall be weighed empty daily at such times as the RPR directs, and each truck shall bear a plainly legible identification mark.</w:t>
            </w:r>
          </w:p>
        </w:tc>
      </w:tr>
      <w:tr w:rsidR="00C4194F" w:rsidRPr="00851ED7" w14:paraId="29319B6F" w14:textId="77777777" w:rsidTr="00793DBE">
        <w:tc>
          <w:tcPr>
            <w:tcW w:w="1975" w:type="dxa"/>
          </w:tcPr>
          <w:p w14:paraId="0B18429B" w14:textId="77777777" w:rsidR="00C4194F" w:rsidRPr="00851ED7" w:rsidRDefault="00C4194F" w:rsidP="00793DBE">
            <w:pPr>
              <w:tabs>
                <w:tab w:val="clear" w:pos="720"/>
                <w:tab w:val="clear" w:pos="1440"/>
                <w:tab w:val="clear" w:pos="2160"/>
              </w:tabs>
              <w:suppressAutoHyphens/>
              <w:rPr>
                <w:szCs w:val="22"/>
              </w:rPr>
            </w:pPr>
            <w:r w:rsidRPr="00851ED7">
              <w:rPr>
                <w:b/>
                <w:szCs w:val="22"/>
              </w:rPr>
              <w:t>Measurement by Volume</w:t>
            </w:r>
          </w:p>
        </w:tc>
        <w:tc>
          <w:tcPr>
            <w:tcW w:w="7380" w:type="dxa"/>
          </w:tcPr>
          <w:p w14:paraId="3CBFE7EF"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 Materials to be measured by volume in the hauling vehicle shall be hauled in approved vehicles and measured therein at the point of delivery. Vehicles for this purpose may be of any size or type acceptable for the materials hauled, provided that the body is of such shape that the actual contents may be readily and accurately determined. All vehicles </w:t>
            </w:r>
            <w:r w:rsidRPr="00851ED7">
              <w:rPr>
                <w:szCs w:val="22"/>
              </w:rPr>
              <w:lastRenderedPageBreak/>
              <w:t>shall be loaded to at least their water level capacity, and all loads shall be leveled when the vehicles arrive at the point of delivery.</w:t>
            </w:r>
          </w:p>
        </w:tc>
      </w:tr>
      <w:tr w:rsidR="00C4194F" w:rsidRPr="00851ED7" w14:paraId="322417AF" w14:textId="77777777" w:rsidTr="00793DBE">
        <w:tc>
          <w:tcPr>
            <w:tcW w:w="1975" w:type="dxa"/>
          </w:tcPr>
          <w:p w14:paraId="6F24C278" w14:textId="77777777" w:rsidR="00C4194F" w:rsidRPr="00851ED7" w:rsidRDefault="00C4194F" w:rsidP="00793DBE">
            <w:pPr>
              <w:tabs>
                <w:tab w:val="clear" w:pos="720"/>
                <w:tab w:val="clear" w:pos="1440"/>
                <w:tab w:val="clear" w:pos="2160"/>
              </w:tabs>
              <w:suppressAutoHyphens/>
              <w:rPr>
                <w:szCs w:val="22"/>
              </w:rPr>
            </w:pPr>
            <w:r w:rsidRPr="00851ED7">
              <w:rPr>
                <w:b/>
                <w:szCs w:val="22"/>
              </w:rPr>
              <w:lastRenderedPageBreak/>
              <w:t>Asphalt Material</w:t>
            </w:r>
            <w:r w:rsidRPr="00851ED7">
              <w:rPr>
                <w:szCs w:val="22"/>
              </w:rPr>
              <w:t xml:space="preserve"> </w:t>
            </w:r>
          </w:p>
        </w:tc>
        <w:tc>
          <w:tcPr>
            <w:tcW w:w="7380" w:type="dxa"/>
          </w:tcPr>
          <w:p w14:paraId="70456AEE" w14:textId="77777777" w:rsidR="00C4194F" w:rsidRPr="00851ED7" w:rsidRDefault="00C4194F" w:rsidP="00793DBE">
            <w:pPr>
              <w:tabs>
                <w:tab w:val="clear" w:pos="720"/>
                <w:tab w:val="clear" w:pos="1440"/>
                <w:tab w:val="clear" w:pos="2160"/>
              </w:tabs>
              <w:suppressAutoHyphens/>
              <w:rPr>
                <w:szCs w:val="22"/>
              </w:rPr>
            </w:pPr>
            <w:r w:rsidRPr="00851ED7">
              <w:rPr>
                <w:szCs w:val="22"/>
              </w:rPr>
              <w:t>Asphalt materials will be measured by the gallon (liter) or ton (kg). When measured by volume, such volumes will be measured at 60°F (16°C) or will be corrected to the volume at 60°F (16°C) using ASTM D1250 for asphalts. Net certified scale weights or weights based on certified volumes in the case of rail shipments will be used as a basis of measurement, subject to correction when asphalt material has been lost from the car or the distributor, wasted, or otherwise not incorporated in the work. When asphalt materials are shipped by truck or transport, net certified weights by volume, subject to correction for loss or foaming, will be used for computing quantities.</w:t>
            </w:r>
          </w:p>
        </w:tc>
      </w:tr>
      <w:tr w:rsidR="00C4194F" w:rsidRPr="00851ED7" w14:paraId="2EB39C0A" w14:textId="77777777" w:rsidTr="00793DBE">
        <w:tc>
          <w:tcPr>
            <w:tcW w:w="1975" w:type="dxa"/>
          </w:tcPr>
          <w:p w14:paraId="2DAD6BB8" w14:textId="77777777" w:rsidR="00C4194F" w:rsidRPr="00851ED7" w:rsidRDefault="00C4194F" w:rsidP="00793DBE">
            <w:pPr>
              <w:tabs>
                <w:tab w:val="clear" w:pos="720"/>
                <w:tab w:val="clear" w:pos="1440"/>
                <w:tab w:val="clear" w:pos="2160"/>
              </w:tabs>
              <w:suppressAutoHyphens/>
              <w:rPr>
                <w:szCs w:val="22"/>
              </w:rPr>
            </w:pPr>
            <w:r w:rsidRPr="00851ED7">
              <w:rPr>
                <w:b/>
                <w:szCs w:val="22"/>
              </w:rPr>
              <w:t>Cement</w:t>
            </w:r>
          </w:p>
        </w:tc>
        <w:tc>
          <w:tcPr>
            <w:tcW w:w="7380" w:type="dxa"/>
          </w:tcPr>
          <w:p w14:paraId="710A2ED5" w14:textId="77777777" w:rsidR="00C4194F" w:rsidRPr="00851ED7" w:rsidRDefault="00C4194F" w:rsidP="00793DBE">
            <w:pPr>
              <w:tabs>
                <w:tab w:val="clear" w:pos="720"/>
                <w:tab w:val="clear" w:pos="1440"/>
                <w:tab w:val="clear" w:pos="2160"/>
              </w:tabs>
              <w:suppressAutoHyphens/>
              <w:rPr>
                <w:szCs w:val="22"/>
              </w:rPr>
            </w:pPr>
            <w:r w:rsidRPr="00851ED7">
              <w:rPr>
                <w:szCs w:val="22"/>
              </w:rPr>
              <w:t>Cement will be measured by the ton (kg) or hundredweight (km).</w:t>
            </w:r>
          </w:p>
        </w:tc>
      </w:tr>
      <w:tr w:rsidR="00C4194F" w:rsidRPr="00851ED7" w14:paraId="39F20666" w14:textId="77777777" w:rsidTr="00793DBE">
        <w:tc>
          <w:tcPr>
            <w:tcW w:w="1975" w:type="dxa"/>
          </w:tcPr>
          <w:p w14:paraId="3B75EC72" w14:textId="77777777" w:rsidR="00C4194F" w:rsidRPr="00851ED7" w:rsidRDefault="00C4194F" w:rsidP="00793DBE">
            <w:pPr>
              <w:tabs>
                <w:tab w:val="clear" w:pos="720"/>
                <w:tab w:val="clear" w:pos="1440"/>
                <w:tab w:val="clear" w:pos="2160"/>
              </w:tabs>
              <w:suppressAutoHyphens/>
              <w:rPr>
                <w:szCs w:val="22"/>
              </w:rPr>
            </w:pPr>
            <w:r w:rsidRPr="00851ED7">
              <w:rPr>
                <w:b/>
                <w:szCs w:val="22"/>
              </w:rPr>
              <w:t>Structure</w:t>
            </w:r>
          </w:p>
        </w:tc>
        <w:tc>
          <w:tcPr>
            <w:tcW w:w="7380" w:type="dxa"/>
          </w:tcPr>
          <w:p w14:paraId="35FCAFD3" w14:textId="77777777" w:rsidR="00C4194F" w:rsidRPr="00851ED7" w:rsidRDefault="00C4194F" w:rsidP="00793DBE">
            <w:pPr>
              <w:tabs>
                <w:tab w:val="clear" w:pos="720"/>
                <w:tab w:val="clear" w:pos="1440"/>
                <w:tab w:val="clear" w:pos="2160"/>
              </w:tabs>
              <w:suppressAutoHyphens/>
              <w:rPr>
                <w:szCs w:val="22"/>
              </w:rPr>
            </w:pPr>
            <w:r w:rsidRPr="00851ED7">
              <w:rPr>
                <w:szCs w:val="22"/>
              </w:rPr>
              <w:t>Structures will be measured according to neat lines shown on the plans or as altered to fit field conditions.</w:t>
            </w:r>
          </w:p>
        </w:tc>
      </w:tr>
      <w:tr w:rsidR="00C4194F" w:rsidRPr="00851ED7" w14:paraId="11769747" w14:textId="77777777" w:rsidTr="00793DBE">
        <w:tc>
          <w:tcPr>
            <w:tcW w:w="1975" w:type="dxa"/>
          </w:tcPr>
          <w:p w14:paraId="14EC3B3E" w14:textId="77777777" w:rsidR="00C4194F" w:rsidRPr="00851ED7" w:rsidRDefault="00C4194F" w:rsidP="00793DBE">
            <w:pPr>
              <w:tabs>
                <w:tab w:val="clear" w:pos="720"/>
                <w:tab w:val="clear" w:pos="1440"/>
                <w:tab w:val="clear" w:pos="2160"/>
              </w:tabs>
              <w:suppressAutoHyphens/>
              <w:rPr>
                <w:szCs w:val="22"/>
              </w:rPr>
            </w:pPr>
            <w:r w:rsidRPr="00851ED7">
              <w:rPr>
                <w:b/>
                <w:szCs w:val="22"/>
              </w:rPr>
              <w:t>Timber</w:t>
            </w:r>
          </w:p>
        </w:tc>
        <w:tc>
          <w:tcPr>
            <w:tcW w:w="7380" w:type="dxa"/>
          </w:tcPr>
          <w:p w14:paraId="45A9783D" w14:textId="77777777" w:rsidR="00C4194F" w:rsidRPr="00851ED7" w:rsidRDefault="00C4194F" w:rsidP="00793DBE">
            <w:pPr>
              <w:tabs>
                <w:tab w:val="clear" w:pos="720"/>
                <w:tab w:val="clear" w:pos="1440"/>
                <w:tab w:val="clear" w:pos="2160"/>
              </w:tabs>
              <w:suppressAutoHyphens/>
              <w:rPr>
                <w:szCs w:val="22"/>
              </w:rPr>
            </w:pPr>
            <w:r w:rsidRPr="00851ED7">
              <w:rPr>
                <w:szCs w:val="22"/>
              </w:rPr>
              <w:t>Timber will be measured by the thousand feet board measure (MFBM) actually incorporated in the structure. Measurement will be based on nominal widths and thicknesses and the extreme length of each piece.</w:t>
            </w:r>
          </w:p>
        </w:tc>
      </w:tr>
      <w:tr w:rsidR="00C4194F" w:rsidRPr="00851ED7" w14:paraId="2CBF7D0C" w14:textId="77777777" w:rsidTr="00793DBE">
        <w:tc>
          <w:tcPr>
            <w:tcW w:w="1975" w:type="dxa"/>
          </w:tcPr>
          <w:p w14:paraId="0D962D7A" w14:textId="77777777" w:rsidR="00C4194F" w:rsidRPr="00851ED7" w:rsidRDefault="00C4194F" w:rsidP="00793DBE">
            <w:pPr>
              <w:tabs>
                <w:tab w:val="clear" w:pos="720"/>
                <w:tab w:val="clear" w:pos="1440"/>
                <w:tab w:val="clear" w:pos="2160"/>
              </w:tabs>
              <w:suppressAutoHyphens/>
              <w:rPr>
                <w:szCs w:val="22"/>
              </w:rPr>
            </w:pPr>
            <w:r w:rsidRPr="00851ED7">
              <w:rPr>
                <w:b/>
                <w:szCs w:val="22"/>
              </w:rPr>
              <w:t>Plates and Sheets</w:t>
            </w:r>
            <w:r w:rsidRPr="00851ED7">
              <w:rPr>
                <w:szCs w:val="22"/>
              </w:rPr>
              <w:t xml:space="preserve">  </w:t>
            </w:r>
          </w:p>
        </w:tc>
        <w:tc>
          <w:tcPr>
            <w:tcW w:w="7380" w:type="dxa"/>
          </w:tcPr>
          <w:p w14:paraId="555B5B04" w14:textId="77777777" w:rsidR="00C4194F" w:rsidRPr="00851ED7" w:rsidRDefault="00C4194F" w:rsidP="00793DBE">
            <w:pPr>
              <w:tabs>
                <w:tab w:val="clear" w:pos="720"/>
                <w:tab w:val="clear" w:pos="1440"/>
                <w:tab w:val="clear" w:pos="2160"/>
              </w:tabs>
              <w:suppressAutoHyphens/>
              <w:rPr>
                <w:szCs w:val="22"/>
              </w:rPr>
            </w:pPr>
            <w:r w:rsidRPr="00851ED7">
              <w:rPr>
                <w:szCs w:val="22"/>
              </w:rPr>
              <w:t>The thickness of plates and galvanized sheet used in the manufacture of corrugated metal pipe, metal plate pipe culverts and arches, and metal cribbing will be specified and measured in decimal fraction of inch.</w:t>
            </w:r>
          </w:p>
        </w:tc>
      </w:tr>
      <w:tr w:rsidR="00C4194F" w:rsidRPr="00851ED7" w14:paraId="54A870DF" w14:textId="77777777" w:rsidTr="00793DBE">
        <w:tc>
          <w:tcPr>
            <w:tcW w:w="1975" w:type="dxa"/>
          </w:tcPr>
          <w:p w14:paraId="492D11F8" w14:textId="77777777" w:rsidR="00C4194F" w:rsidRPr="00851ED7" w:rsidRDefault="00C4194F" w:rsidP="00793DBE">
            <w:pPr>
              <w:tabs>
                <w:tab w:val="clear" w:pos="720"/>
                <w:tab w:val="clear" w:pos="1440"/>
                <w:tab w:val="clear" w:pos="2160"/>
              </w:tabs>
              <w:suppressAutoHyphens/>
              <w:rPr>
                <w:szCs w:val="22"/>
              </w:rPr>
            </w:pPr>
            <w:r w:rsidRPr="00851ED7">
              <w:rPr>
                <w:b/>
                <w:szCs w:val="22"/>
              </w:rPr>
              <w:t>Miscellaneous Items</w:t>
            </w:r>
          </w:p>
        </w:tc>
        <w:tc>
          <w:tcPr>
            <w:tcW w:w="7380" w:type="dxa"/>
          </w:tcPr>
          <w:p w14:paraId="6117446A" w14:textId="77777777" w:rsidR="00C4194F" w:rsidRPr="00851ED7" w:rsidRDefault="00C4194F" w:rsidP="00793DBE">
            <w:pPr>
              <w:tabs>
                <w:tab w:val="clear" w:pos="720"/>
                <w:tab w:val="clear" w:pos="1440"/>
                <w:tab w:val="clear" w:pos="2160"/>
              </w:tabs>
              <w:suppressAutoHyphens/>
              <w:rPr>
                <w:szCs w:val="22"/>
              </w:rPr>
            </w:pPr>
            <w:r w:rsidRPr="00851ED7">
              <w:rPr>
                <w:szCs w:val="22"/>
              </w:rPr>
              <w:t>When standard manufactured items are specified such as fence, wire, plates, rolled shapes, pipe conduit, etc., and these items are identified by gauge, unit weight, section dimensions, etc., such identification will be considered to be nominal weights or dimensions. Unless more stringently controlled by tolerances in cited specifications, manufacturing tolerances established by the industries involved will be accepted.</w:t>
            </w:r>
          </w:p>
        </w:tc>
      </w:tr>
      <w:tr w:rsidR="00C4194F" w:rsidRPr="00851ED7" w14:paraId="76EC2E11" w14:textId="77777777" w:rsidTr="00793DBE">
        <w:tc>
          <w:tcPr>
            <w:tcW w:w="1975" w:type="dxa"/>
          </w:tcPr>
          <w:p w14:paraId="5CFEF719" w14:textId="77777777" w:rsidR="00C4194F" w:rsidRPr="00851ED7" w:rsidRDefault="00C4194F" w:rsidP="00793DBE">
            <w:pPr>
              <w:tabs>
                <w:tab w:val="clear" w:pos="720"/>
                <w:tab w:val="clear" w:pos="1440"/>
                <w:tab w:val="clear" w:pos="2160"/>
              </w:tabs>
              <w:suppressAutoHyphens/>
              <w:rPr>
                <w:szCs w:val="22"/>
              </w:rPr>
            </w:pPr>
            <w:r w:rsidRPr="00851ED7">
              <w:rPr>
                <w:b/>
                <w:szCs w:val="22"/>
              </w:rPr>
              <w:t>Scales</w:t>
            </w:r>
          </w:p>
        </w:tc>
        <w:tc>
          <w:tcPr>
            <w:tcW w:w="7380" w:type="dxa"/>
          </w:tcPr>
          <w:p w14:paraId="3C5A5CFD" w14:textId="77777777" w:rsidR="00C4194F" w:rsidRPr="00851ED7" w:rsidRDefault="00C4194F" w:rsidP="00793DBE">
            <w:pPr>
              <w:tabs>
                <w:tab w:val="clear" w:pos="720"/>
                <w:tab w:val="clear" w:pos="1440"/>
                <w:tab w:val="clear" w:pos="2160"/>
              </w:tabs>
              <w:suppressAutoHyphens/>
              <w:rPr>
                <w:szCs w:val="22"/>
              </w:rPr>
            </w:pPr>
            <w:r w:rsidRPr="00851ED7">
              <w:rPr>
                <w:szCs w:val="22"/>
              </w:rPr>
              <w:t>Scales must be tested for accuracy and serviced before use.  Scales for weighing materials which are required to be proportioned or measured and paid for by weight shall be furnished, erected, and maintained by the Contractor, or be certified permanently installed commercial scales.</w:t>
            </w:r>
            <w:r w:rsidRPr="00851ED7">
              <w:t xml:space="preserve"> </w:t>
            </w:r>
            <w:r w:rsidRPr="00851ED7">
              <w:rPr>
                <w:szCs w:val="22"/>
              </w:rPr>
              <w:t>Platform scales shall be installed and maintained with the platform level and rigid bulkheads at each end.</w:t>
            </w:r>
          </w:p>
          <w:p w14:paraId="71AE26C1" w14:textId="77777777" w:rsidR="00C4194F" w:rsidRPr="00851ED7" w:rsidRDefault="00C4194F" w:rsidP="00793DBE">
            <w:pPr>
              <w:tabs>
                <w:tab w:val="clear" w:pos="720"/>
                <w:tab w:val="clear" w:pos="1440"/>
                <w:tab w:val="clear" w:pos="2160"/>
              </w:tabs>
              <w:suppressAutoHyphens/>
              <w:rPr>
                <w:szCs w:val="22"/>
              </w:rPr>
            </w:pPr>
            <w:r w:rsidRPr="00851ED7">
              <w:rPr>
                <w:szCs w:val="22"/>
              </w:rPr>
              <w:t>Scales shall be accurate within 0.5% of the correct weight throughout the range of use. The Contractor shall have the scales checked under the observation of the RPR before beginning work and at such other times as requested. The intervals shall be uniform in spacing throughout the graduated or marked length of the beam or dial and shall not exceed 0.1% of the nominal rated capacity of the scale, but not less than one pound (454 grams). The use of spring balances will not be permitted.</w:t>
            </w:r>
          </w:p>
          <w:p w14:paraId="4111B9F1" w14:textId="77777777" w:rsidR="00C4194F" w:rsidRPr="00851ED7" w:rsidRDefault="00C4194F" w:rsidP="00793DBE">
            <w:pPr>
              <w:tabs>
                <w:tab w:val="clear" w:pos="720"/>
                <w:tab w:val="clear" w:pos="1440"/>
                <w:tab w:val="clear" w:pos="2160"/>
              </w:tabs>
              <w:suppressAutoHyphens/>
              <w:rPr>
                <w:szCs w:val="22"/>
              </w:rPr>
            </w:pPr>
            <w:r w:rsidRPr="00851ED7">
              <w:rPr>
                <w:szCs w:val="22"/>
              </w:rPr>
              <w:t>In the event inspection reveals the scales have been “overweighing” (indicating more than correct weight) they will be immediately adjusted.  All materials received subsequent to the last previous correct weighting-accuracy test will be reduced by the percentage of error in excess of 0.5%.</w:t>
            </w:r>
          </w:p>
          <w:p w14:paraId="601727E4" w14:textId="77777777" w:rsidR="00C4194F" w:rsidRPr="00851ED7" w:rsidRDefault="00C4194F" w:rsidP="00793DBE">
            <w:pPr>
              <w:tabs>
                <w:tab w:val="clear" w:pos="720"/>
                <w:tab w:val="clear" w:pos="1440"/>
                <w:tab w:val="clear" w:pos="2160"/>
              </w:tabs>
              <w:suppressAutoHyphens/>
              <w:rPr>
                <w:szCs w:val="22"/>
              </w:rPr>
            </w:pPr>
            <w:r w:rsidRPr="00851ED7">
              <w:rPr>
                <w:szCs w:val="22"/>
              </w:rPr>
              <w:t>In the event inspection reveals the scales have been under-weighing (indicating less than correct weight), they shall be immediately adjusted.  No additional payment to the Contractor will be allowed for materials previously weighed and recorded.</w:t>
            </w:r>
          </w:p>
          <w:p w14:paraId="736251C2" w14:textId="77777777" w:rsidR="00C4194F" w:rsidRPr="00851ED7" w:rsidRDefault="00C4194F" w:rsidP="00793DBE">
            <w:pPr>
              <w:tabs>
                <w:tab w:val="clear" w:pos="720"/>
                <w:tab w:val="clear" w:pos="1440"/>
                <w:tab w:val="clear" w:pos="2160"/>
              </w:tabs>
              <w:suppressAutoHyphens/>
              <w:rPr>
                <w:szCs w:val="22"/>
              </w:rPr>
            </w:pPr>
            <w:r w:rsidRPr="00851ED7">
              <w:rPr>
                <w:szCs w:val="22"/>
              </w:rPr>
              <w:t>Beams, dials, platforms, and other scale equipment shall be so arranged that the operator and the RPR can safely and conveniently view them.</w:t>
            </w:r>
          </w:p>
          <w:p w14:paraId="1DE769F4" w14:textId="77777777" w:rsidR="00C4194F" w:rsidRPr="00851ED7" w:rsidRDefault="00C4194F" w:rsidP="00793DBE">
            <w:pPr>
              <w:tabs>
                <w:tab w:val="clear" w:pos="720"/>
                <w:tab w:val="clear" w:pos="1440"/>
                <w:tab w:val="clear" w:pos="2160"/>
              </w:tabs>
              <w:suppressAutoHyphens/>
              <w:rPr>
                <w:szCs w:val="22"/>
              </w:rPr>
            </w:pPr>
            <w:r w:rsidRPr="00851ED7">
              <w:rPr>
                <w:szCs w:val="22"/>
              </w:rPr>
              <w:lastRenderedPageBreak/>
              <w:t>Scale installations shall have available ten standard 50-pound (2.3 km) weights for testing the weighing equipment or suitable weights and devices for other approved equipment.</w:t>
            </w:r>
          </w:p>
          <w:p w14:paraId="51D86D76"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All costs in connection with furnishing, installing, certifying, testing, and maintaining scales; for furnishing check weights and scale house; and for all other items specified in this subsection, for the weighing of materials for proportioning or payment, shall be included in the unit contract prices for the various items of the project. </w:t>
            </w:r>
          </w:p>
        </w:tc>
      </w:tr>
      <w:tr w:rsidR="00C4194F" w:rsidRPr="00851ED7" w14:paraId="0780DD77" w14:textId="77777777" w:rsidTr="00793DBE">
        <w:tc>
          <w:tcPr>
            <w:tcW w:w="1975" w:type="dxa"/>
          </w:tcPr>
          <w:p w14:paraId="5DB03916" w14:textId="77777777" w:rsidR="00C4194F" w:rsidRPr="00851ED7" w:rsidRDefault="00C4194F" w:rsidP="00793DBE">
            <w:pPr>
              <w:tabs>
                <w:tab w:val="clear" w:pos="720"/>
                <w:tab w:val="clear" w:pos="1440"/>
                <w:tab w:val="clear" w:pos="2160"/>
              </w:tabs>
              <w:suppressAutoHyphens/>
              <w:rPr>
                <w:szCs w:val="22"/>
              </w:rPr>
            </w:pPr>
            <w:r w:rsidRPr="00851ED7">
              <w:rPr>
                <w:b/>
                <w:szCs w:val="22"/>
              </w:rPr>
              <w:lastRenderedPageBreak/>
              <w:t>Rental Equipment</w:t>
            </w:r>
            <w:r w:rsidRPr="00851ED7">
              <w:rPr>
                <w:szCs w:val="22"/>
              </w:rPr>
              <w:t xml:space="preserve">  </w:t>
            </w:r>
          </w:p>
        </w:tc>
        <w:tc>
          <w:tcPr>
            <w:tcW w:w="7380" w:type="dxa"/>
          </w:tcPr>
          <w:p w14:paraId="4C8AE505"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Rental of equipment will be measured by time in hours of actual working time and necessary traveling time of the equipment within the limits of the work. Special equipment ordered in connection with extra work will be measured as agreed in the change order or supplemental agreement authorizing such work as provided in paragraph 90-05 </w:t>
            </w:r>
            <w:r w:rsidRPr="00851ED7">
              <w:rPr>
                <w:i/>
                <w:szCs w:val="22"/>
              </w:rPr>
              <w:t>Payment for Extra Work</w:t>
            </w:r>
            <w:r w:rsidRPr="00851ED7">
              <w:rPr>
                <w:szCs w:val="22"/>
              </w:rPr>
              <w:t>.</w:t>
            </w:r>
          </w:p>
        </w:tc>
      </w:tr>
      <w:tr w:rsidR="00C4194F" w:rsidRPr="00851ED7" w14:paraId="3E4F13C7" w14:textId="77777777" w:rsidTr="00793DBE">
        <w:tc>
          <w:tcPr>
            <w:tcW w:w="1975" w:type="dxa"/>
          </w:tcPr>
          <w:p w14:paraId="75BCE03D" w14:textId="77777777" w:rsidR="00C4194F" w:rsidRPr="00851ED7" w:rsidRDefault="00C4194F" w:rsidP="00793DBE">
            <w:pPr>
              <w:tabs>
                <w:tab w:val="clear" w:pos="720"/>
                <w:tab w:val="clear" w:pos="1440"/>
                <w:tab w:val="clear" w:pos="2160"/>
              </w:tabs>
              <w:suppressAutoHyphens/>
              <w:rPr>
                <w:szCs w:val="22"/>
              </w:rPr>
            </w:pPr>
            <w:r w:rsidRPr="00851ED7">
              <w:rPr>
                <w:b/>
                <w:szCs w:val="22"/>
              </w:rPr>
              <w:t>Pay Quantities</w:t>
            </w:r>
            <w:r w:rsidRPr="00851ED7">
              <w:rPr>
                <w:szCs w:val="22"/>
              </w:rPr>
              <w:t xml:space="preserve"> </w:t>
            </w:r>
          </w:p>
        </w:tc>
        <w:tc>
          <w:tcPr>
            <w:tcW w:w="7380" w:type="dxa"/>
          </w:tcPr>
          <w:p w14:paraId="69F38556" w14:textId="77777777" w:rsidR="00C4194F" w:rsidRPr="00851ED7" w:rsidRDefault="00C4194F" w:rsidP="00793DBE">
            <w:pPr>
              <w:tabs>
                <w:tab w:val="clear" w:pos="720"/>
                <w:tab w:val="clear" w:pos="1440"/>
                <w:tab w:val="clear" w:pos="2160"/>
              </w:tabs>
              <w:suppressAutoHyphens/>
              <w:rPr>
                <w:szCs w:val="22"/>
              </w:rPr>
            </w:pPr>
            <w:r w:rsidRPr="00851ED7">
              <w:rPr>
                <w:szCs w:val="22"/>
              </w:rPr>
              <w:t>When the estimated quantities for a specific portion of the work are designated as the pay quantities in the contract, they shall be the final quantities for which payment for such specific portion of the work will be made, unless the dimensions of said portions of the work shown on the plans are revised by the RPR. If revised dimensions result in an increase or decrease in the quantities of such work, the final quantities for payment will be revised in the amount represented by the authorized changes in the dimensions.</w:t>
            </w:r>
          </w:p>
        </w:tc>
      </w:tr>
    </w:tbl>
    <w:p w14:paraId="7AB68378" w14:textId="77777777" w:rsidR="00C4194F" w:rsidRPr="00851ED7" w:rsidRDefault="00C4194F" w:rsidP="00C4194F">
      <w:pPr>
        <w:tabs>
          <w:tab w:val="left" w:pos="-417"/>
          <w:tab w:val="left" w:pos="0"/>
        </w:tabs>
        <w:suppressAutoHyphens/>
        <w:rPr>
          <w:szCs w:val="22"/>
        </w:rPr>
      </w:pPr>
      <w:r w:rsidRPr="00851ED7">
        <w:rPr>
          <w:b/>
          <w:szCs w:val="22"/>
        </w:rPr>
        <w:t>90-02 Scope of payment</w:t>
      </w:r>
      <w:r w:rsidRPr="00851ED7">
        <w:rPr>
          <w:szCs w:val="22"/>
        </w:rPr>
        <w:t xml:space="preserve">. The Contractor shall receive and accept compensation provided for in the contract as full payment for furnishing all materials, for performing all work under the contract in a complete and acceptable manner, and for all risk, loss, damage, or expense of whatever character arising out of the nature of the work or the execution thereof, subject to the provisions of Section 70, paragraph 70-18, </w:t>
      </w:r>
      <w:r w:rsidRPr="00851ED7">
        <w:rPr>
          <w:rStyle w:val="TitleReferenceitalics"/>
        </w:rPr>
        <w:t>No Waiver of Legal Rights</w:t>
      </w:r>
      <w:r w:rsidRPr="00851ED7">
        <w:rPr>
          <w:szCs w:val="22"/>
        </w:rPr>
        <w:t>.</w:t>
      </w:r>
    </w:p>
    <w:p w14:paraId="46DE8C0D" w14:textId="77777777" w:rsidR="00C4194F" w:rsidRPr="00851ED7" w:rsidRDefault="00C4194F" w:rsidP="00C4194F">
      <w:pPr>
        <w:tabs>
          <w:tab w:val="left" w:pos="-417"/>
          <w:tab w:val="left" w:pos="0"/>
        </w:tabs>
        <w:suppressAutoHyphens/>
        <w:rPr>
          <w:szCs w:val="22"/>
        </w:rPr>
      </w:pPr>
      <w:r w:rsidRPr="00851ED7">
        <w:rPr>
          <w:szCs w:val="22"/>
        </w:rPr>
        <w:t>When the “basis of payment” subsection of a technical specification requires that the contract price (price bid) include compensation for certain work or material essential to the item, this same work or material will not also be measured for payment under any other contract item which may appear elsewhere in the contract, plans, or specifications.</w:t>
      </w:r>
    </w:p>
    <w:p w14:paraId="62AFB97E" w14:textId="77777777" w:rsidR="00C4194F" w:rsidRPr="00851ED7" w:rsidRDefault="00C4194F" w:rsidP="00C4194F">
      <w:pPr>
        <w:tabs>
          <w:tab w:val="left" w:pos="-417"/>
          <w:tab w:val="left" w:pos="0"/>
        </w:tabs>
        <w:suppressAutoHyphens/>
        <w:rPr>
          <w:szCs w:val="22"/>
        </w:rPr>
      </w:pPr>
      <w:r w:rsidRPr="00851ED7">
        <w:rPr>
          <w:b/>
          <w:szCs w:val="22"/>
        </w:rPr>
        <w:t>90-03 Compensation for altered quantities</w:t>
      </w:r>
      <w:r w:rsidRPr="00851ED7">
        <w:rPr>
          <w:szCs w:val="22"/>
        </w:rPr>
        <w:t xml:space="preserve">. When the accepted quantities of work vary from the quantities in the proposal, the Contractor shall accept as payment in full, so far as contract items are concerned, payment at the original contract price for the accepted quantities of work actually completed and accepted. No allowance, except as provided for in Section 40, paragraph 40-02, </w:t>
      </w:r>
      <w:r w:rsidRPr="00851ED7">
        <w:rPr>
          <w:rStyle w:val="TitleReferenceitalics"/>
        </w:rPr>
        <w:t>Alteration of Work and Quantities</w:t>
      </w:r>
      <w:r w:rsidRPr="00851ED7">
        <w:rPr>
          <w:i/>
          <w:szCs w:val="22"/>
        </w:rPr>
        <w:t>,</w:t>
      </w:r>
      <w:r w:rsidRPr="00851ED7">
        <w:rPr>
          <w:szCs w:val="22"/>
        </w:rPr>
        <w:t xml:space="preserve"> will be made for any increased expense, loss of expected reimbursement, or loss of anticipated profits suffered or claimed by the Contractor which results directly from such alterations or indirectly from their own unbalanced allocation of overhead and profit among the contract items, or from any other cause.</w:t>
      </w:r>
    </w:p>
    <w:p w14:paraId="0A6C10C3" w14:textId="77777777" w:rsidR="00C4194F" w:rsidRPr="00851ED7" w:rsidRDefault="00C4194F" w:rsidP="00C4194F">
      <w:pPr>
        <w:tabs>
          <w:tab w:val="left" w:pos="-417"/>
          <w:tab w:val="left" w:pos="0"/>
        </w:tabs>
        <w:suppressAutoHyphens/>
        <w:rPr>
          <w:szCs w:val="22"/>
        </w:rPr>
      </w:pPr>
      <w:r w:rsidRPr="00851ED7">
        <w:rPr>
          <w:b/>
          <w:szCs w:val="22"/>
        </w:rPr>
        <w:t>90-04 Payment for omitted items</w:t>
      </w:r>
      <w:r w:rsidRPr="00851ED7">
        <w:rPr>
          <w:szCs w:val="22"/>
        </w:rPr>
        <w:t xml:space="preserve">. As specified in Section 40, paragraph 40-03, </w:t>
      </w:r>
      <w:r w:rsidRPr="00851ED7">
        <w:rPr>
          <w:rStyle w:val="TitleReferenceitalics"/>
        </w:rPr>
        <w:t>Omitted Items</w:t>
      </w:r>
      <w:r w:rsidRPr="00851ED7">
        <w:rPr>
          <w:i/>
          <w:szCs w:val="22"/>
        </w:rPr>
        <w:t>,</w:t>
      </w:r>
      <w:r w:rsidRPr="00851ED7">
        <w:rPr>
          <w:szCs w:val="22"/>
        </w:rPr>
        <w:t xml:space="preserve"> the RPR shall have the right to omit from the work (order nonperformance) any contract item, except major contract items, in the best interest of the Owner.</w:t>
      </w:r>
    </w:p>
    <w:p w14:paraId="6ECBB139" w14:textId="77777777" w:rsidR="00C4194F" w:rsidRPr="00851ED7" w:rsidRDefault="00C4194F" w:rsidP="00C4194F">
      <w:pPr>
        <w:tabs>
          <w:tab w:val="left" w:pos="-417"/>
          <w:tab w:val="left" w:pos="0"/>
        </w:tabs>
        <w:suppressAutoHyphens/>
        <w:rPr>
          <w:szCs w:val="22"/>
        </w:rPr>
      </w:pPr>
      <w:r w:rsidRPr="00851ED7">
        <w:rPr>
          <w:szCs w:val="22"/>
        </w:rPr>
        <w:t>Should the RPR omit or order nonperformance of a contract item or portion of such item from the work, the Contractor shall accept payment in full at the contract prices for any work actually completed and acceptable prior to the RPR’s order to omit or non-perform such contract item.</w:t>
      </w:r>
    </w:p>
    <w:p w14:paraId="175AD43E" w14:textId="77777777" w:rsidR="00C4194F" w:rsidRPr="00851ED7" w:rsidRDefault="00C4194F" w:rsidP="00C4194F">
      <w:pPr>
        <w:tabs>
          <w:tab w:val="left" w:pos="-417"/>
          <w:tab w:val="left" w:pos="0"/>
        </w:tabs>
        <w:suppressAutoHyphens/>
        <w:rPr>
          <w:szCs w:val="22"/>
        </w:rPr>
      </w:pPr>
      <w:r w:rsidRPr="00851ED7">
        <w:rPr>
          <w:szCs w:val="22"/>
        </w:rPr>
        <w:t>Acceptable materials ordered by the Contractor or delivered on the work prior to the date of the RPR’s order will be paid for at the actual cost to the Contractor and shall thereupon become the property of the Owner.</w:t>
      </w:r>
    </w:p>
    <w:p w14:paraId="128CFDCE" w14:textId="77777777" w:rsidR="00C4194F" w:rsidRPr="00851ED7" w:rsidRDefault="00C4194F" w:rsidP="00C4194F">
      <w:pPr>
        <w:tabs>
          <w:tab w:val="left" w:pos="-417"/>
          <w:tab w:val="left" w:pos="0"/>
        </w:tabs>
        <w:suppressAutoHyphens/>
        <w:rPr>
          <w:szCs w:val="22"/>
        </w:rPr>
      </w:pPr>
      <w:r w:rsidRPr="00851ED7">
        <w:rPr>
          <w:szCs w:val="22"/>
        </w:rPr>
        <w:lastRenderedPageBreak/>
        <w:t>In addition to the reimbursement hereinbefore provided, the Contractor shall be reimbursed for all actual costs incurred for the purpose of performing the omitted contract item prior to the date of the RPR’s order. Such additional costs incurred by the Contractor must be directly related to the deleted contract item and shall be supported by certified statements by the Contractor as to the nature the amount of such costs.</w:t>
      </w:r>
    </w:p>
    <w:p w14:paraId="45F192EA" w14:textId="77777777" w:rsidR="00C4194F" w:rsidRPr="00851ED7" w:rsidRDefault="00C4194F" w:rsidP="00C4194F">
      <w:pPr>
        <w:tabs>
          <w:tab w:val="left" w:pos="-417"/>
          <w:tab w:val="left" w:pos="0"/>
        </w:tabs>
        <w:suppressAutoHyphens/>
        <w:rPr>
          <w:szCs w:val="22"/>
        </w:rPr>
      </w:pPr>
      <w:r w:rsidRPr="00851ED7">
        <w:rPr>
          <w:b/>
          <w:szCs w:val="22"/>
        </w:rPr>
        <w:t>90-05 Payment for extra work</w:t>
      </w:r>
      <w:r w:rsidRPr="00851ED7">
        <w:rPr>
          <w:szCs w:val="22"/>
        </w:rPr>
        <w:t xml:space="preserve">. Extra work, performed in accordance with Section 40, paragraph 40-04, </w:t>
      </w:r>
      <w:r w:rsidRPr="00851ED7">
        <w:rPr>
          <w:rStyle w:val="TitleReferenceitalics"/>
        </w:rPr>
        <w:t>Extra Work</w:t>
      </w:r>
      <w:r w:rsidRPr="00851ED7">
        <w:rPr>
          <w:szCs w:val="22"/>
        </w:rPr>
        <w:t xml:space="preserve">, will be paid for at the contract prices or agreed prices specified in the change order or supplemental agreement authorizing the extra work. </w:t>
      </w:r>
    </w:p>
    <w:p w14:paraId="5F9DF4FF" w14:textId="77777777" w:rsidR="00C4194F" w:rsidRPr="00851ED7" w:rsidRDefault="00C4194F" w:rsidP="00C4194F">
      <w:pPr>
        <w:autoSpaceDE w:val="0"/>
        <w:autoSpaceDN w:val="0"/>
        <w:adjustRightInd w:val="0"/>
        <w:rPr>
          <w:szCs w:val="22"/>
        </w:rPr>
      </w:pPr>
      <w:r w:rsidRPr="00851ED7">
        <w:rPr>
          <w:b/>
          <w:szCs w:val="22"/>
        </w:rPr>
        <w:t>90-06 Partial payments</w:t>
      </w:r>
      <w:r w:rsidRPr="00851ED7">
        <w:rPr>
          <w:szCs w:val="22"/>
        </w:rPr>
        <w:t xml:space="preserve">. Partial payments will be made to the Contractor at least once each month as the work progresses. Said payments will be based upon estimates, prepared by the RPR, of the value of the work performed and materials complete and in place, in accordance with the contract, plans, and specifications. Such partial payments may also include the delivered actual cost of those materials stockpiled and stored in accordance with paragraph 90-07, </w:t>
      </w:r>
      <w:r w:rsidRPr="00851ED7">
        <w:rPr>
          <w:rStyle w:val="TitleReferenceitalics"/>
        </w:rPr>
        <w:t>Payment for Materials on Hand</w:t>
      </w:r>
      <w:r w:rsidRPr="00851ED7">
        <w:rPr>
          <w:szCs w:val="22"/>
        </w:rPr>
        <w:t>. No partial payment will be made when the amount due to the Contractor since the last estimate amounts to less than five hundred dollars.</w:t>
      </w:r>
    </w:p>
    <w:p w14:paraId="56B39D58" w14:textId="77777777" w:rsidR="00C4194F" w:rsidRPr="00851ED7" w:rsidRDefault="00C4194F" w:rsidP="00C4194F">
      <w:pPr>
        <w:pStyle w:val="EngineeringNotesIndent"/>
      </w:pPr>
      <w:r w:rsidRPr="00851ED7">
        <w:t xml:space="preserve">a. No retainage will be held by the Owner from progress payments due the prime. </w:t>
      </w:r>
    </w:p>
    <w:p w14:paraId="43A81F19" w14:textId="77777777" w:rsidR="00C4194F" w:rsidRPr="00851ED7" w:rsidRDefault="00C4194F" w:rsidP="00C4194F">
      <w:pPr>
        <w:pStyle w:val="EngineeringNotesIndent"/>
      </w:pPr>
      <w:r w:rsidRPr="00851ED7">
        <w:t>b. The Contractor is required to pay all subcontractors for satisfactory performance of their contracts no later than 30 days after the Contractor has received a partial payment. Contractor must provide the Owner evidence of  prompt and full payment of retainage held by the prime Contractor to the subcontractor within 30 days after the subcontractor’s work is satisfactorily completed. A subcontractor’s work is satisfactorily completed when all the tasks called for in the subcontract have been accomplished and documented as required by the Owner. When the Owner has made an incremental acceptance of a portion of a prime contract, the work of a subcontractor covered by that acceptance is deemed to be satisfactorily completed.</w:t>
      </w:r>
    </w:p>
    <w:p w14:paraId="23BDCBAA" w14:textId="77777777" w:rsidR="00C4194F" w:rsidRPr="00851ED7" w:rsidRDefault="00C4194F" w:rsidP="00C4194F">
      <w:pPr>
        <w:pStyle w:val="EngineeringNotesIndent"/>
      </w:pPr>
      <w:r w:rsidRPr="00851ED7">
        <w:t>c. When at least 95% of the project work has been completed to the satisfaction of the RPR, the RPR shall, at the Owner’s discretion and with the consent of the surety, prepare estimates of both the contract value and the cost of the remaining work to be done.</w:t>
      </w:r>
    </w:p>
    <w:p w14:paraId="7C4E69B7" w14:textId="77777777" w:rsidR="00C4194F" w:rsidRPr="00851ED7" w:rsidRDefault="00C4194F" w:rsidP="00C4194F">
      <w:pPr>
        <w:rPr>
          <w:szCs w:val="22"/>
        </w:rPr>
      </w:pPr>
      <w:bookmarkStart w:id="119" w:name="fn6"/>
      <w:bookmarkEnd w:id="119"/>
      <w:r w:rsidRPr="00851ED7">
        <w:rPr>
          <w:szCs w:val="22"/>
        </w:rPr>
        <w:t>It is understood and agreed that the Contractor shall not be entitled to demand or receive partial payment based on quantities of work in excess of those provided in the proposal or covered by approved change orders or supplemental agreements, except when such excess quantities have been determined by the RPR to be a part of the final quantity for the item of work in question.</w:t>
      </w:r>
    </w:p>
    <w:p w14:paraId="673A83BF" w14:textId="77777777" w:rsidR="00C4194F" w:rsidRPr="00851ED7" w:rsidRDefault="00C4194F" w:rsidP="00C4194F">
      <w:pPr>
        <w:rPr>
          <w:szCs w:val="22"/>
        </w:rPr>
      </w:pPr>
      <w:r w:rsidRPr="00851ED7">
        <w:rPr>
          <w:szCs w:val="22"/>
        </w:rPr>
        <w:t xml:space="preserve">No partial payment shall bind the Owner to the acceptance of any materials or work in place as to quality or quantity. All partial payments are subject to correction at the time of final payment as provided in paragraph 90-09, </w:t>
      </w:r>
      <w:r w:rsidRPr="00851ED7">
        <w:rPr>
          <w:rStyle w:val="TitleReferenceitalics"/>
        </w:rPr>
        <w:t>Acceptance and Final Payment</w:t>
      </w:r>
      <w:r w:rsidRPr="00851ED7">
        <w:rPr>
          <w:szCs w:val="22"/>
        </w:rPr>
        <w:t>.</w:t>
      </w:r>
    </w:p>
    <w:p w14:paraId="4ADD1BEA" w14:textId="77777777" w:rsidR="00C4194F" w:rsidRPr="00851ED7" w:rsidRDefault="00C4194F" w:rsidP="00C4194F">
      <w:pPr>
        <w:rPr>
          <w:szCs w:val="22"/>
        </w:rPr>
      </w:pPr>
      <w:r w:rsidRPr="00851ED7">
        <w:rPr>
          <w:szCs w:val="22"/>
        </w:rPr>
        <w:t>The Contractor shall deliver to the Owner a complete release of all claims for labor and material arising out of this contract before the final payment is made. If any subcontractor or supplier fails to furnish such a release in full, the Contractor may furnish a bond or other collateral satisfactory to the Owner to indemnify the Owner against any potential lien or other such claim. The bond or collateral shall include all costs, expenses, and attorney fees the Owner may be compelled to pay in discharging any such lien or claim.</w:t>
      </w:r>
    </w:p>
    <w:p w14:paraId="4E99219D" w14:textId="77777777" w:rsidR="00C4194F" w:rsidRPr="00851ED7" w:rsidRDefault="00C4194F" w:rsidP="00C4194F">
      <w:pPr>
        <w:tabs>
          <w:tab w:val="left" w:pos="-417"/>
          <w:tab w:val="left" w:pos="0"/>
        </w:tabs>
        <w:suppressAutoHyphens/>
        <w:rPr>
          <w:szCs w:val="22"/>
        </w:rPr>
      </w:pPr>
      <w:r w:rsidRPr="00851ED7">
        <w:rPr>
          <w:b/>
          <w:szCs w:val="22"/>
        </w:rPr>
        <w:t>90-07 Payment for materials on hand.</w:t>
      </w:r>
      <w:r w:rsidRPr="00851ED7">
        <w:rPr>
          <w:szCs w:val="22"/>
        </w:rPr>
        <w:t xml:space="preserve"> Partial payments may be made to the extent of the delivered cost of materials to be incorporated in the work, provided that such materials meet the requirements of the </w:t>
      </w:r>
      <w:r w:rsidRPr="00851ED7">
        <w:rPr>
          <w:szCs w:val="22"/>
        </w:rPr>
        <w:lastRenderedPageBreak/>
        <w:t>contract, plans, and specifications and are delivered to acceptable sites on the airport property or at other sites in the vicinity that are acceptable to the Owner. Such delivered costs of stored or stockpiled materials may be included in the next partial payment after the following conditions are met:</w:t>
      </w:r>
    </w:p>
    <w:p w14:paraId="63AB581A" w14:textId="77777777" w:rsidR="00C4194F" w:rsidRPr="00851ED7" w:rsidRDefault="00C4194F" w:rsidP="00C4194F">
      <w:pPr>
        <w:pStyle w:val="Indent"/>
        <w:rPr>
          <w:szCs w:val="22"/>
        </w:rPr>
      </w:pPr>
      <w:r w:rsidRPr="00851ED7">
        <w:rPr>
          <w:b/>
          <w:szCs w:val="22"/>
        </w:rPr>
        <w:t>a.</w:t>
      </w:r>
      <w:r w:rsidRPr="00851ED7">
        <w:rPr>
          <w:szCs w:val="22"/>
        </w:rPr>
        <w:t xml:space="preserve"> The material has been stored or stockpiled in a manner acceptable to the RPR at or on an approved site.</w:t>
      </w:r>
    </w:p>
    <w:p w14:paraId="3F5FD601" w14:textId="77777777" w:rsidR="00C4194F" w:rsidRPr="00851ED7" w:rsidRDefault="00C4194F" w:rsidP="00C4194F">
      <w:pPr>
        <w:pStyle w:val="Indent"/>
        <w:rPr>
          <w:szCs w:val="22"/>
        </w:rPr>
      </w:pPr>
      <w:r w:rsidRPr="00851ED7">
        <w:rPr>
          <w:b/>
          <w:szCs w:val="22"/>
        </w:rPr>
        <w:t>b.</w:t>
      </w:r>
      <w:r w:rsidRPr="00851ED7">
        <w:rPr>
          <w:szCs w:val="22"/>
        </w:rPr>
        <w:t xml:space="preserve"> The Contractor has furnished the RPR with acceptable evidence of the quantity and quality of such stored or stockpiled materials.</w:t>
      </w:r>
    </w:p>
    <w:p w14:paraId="5AA1C82B" w14:textId="77777777" w:rsidR="00C4194F" w:rsidRPr="00851ED7" w:rsidRDefault="00C4194F" w:rsidP="00C4194F">
      <w:pPr>
        <w:pStyle w:val="Indent"/>
        <w:rPr>
          <w:szCs w:val="22"/>
        </w:rPr>
      </w:pPr>
      <w:r w:rsidRPr="00851ED7">
        <w:rPr>
          <w:b/>
          <w:szCs w:val="22"/>
        </w:rPr>
        <w:t>c.</w:t>
      </w:r>
      <w:r w:rsidRPr="00851ED7">
        <w:rPr>
          <w:szCs w:val="22"/>
        </w:rPr>
        <w:t xml:space="preserve"> The Contractor has furnished the RPR with satisfactory evidence that the material and transportation costs have been paid.</w:t>
      </w:r>
    </w:p>
    <w:p w14:paraId="0B88F15E" w14:textId="77777777" w:rsidR="00C4194F" w:rsidRPr="00851ED7" w:rsidRDefault="00C4194F" w:rsidP="00C4194F">
      <w:pPr>
        <w:pStyle w:val="Indent"/>
        <w:rPr>
          <w:szCs w:val="22"/>
        </w:rPr>
      </w:pPr>
      <w:r w:rsidRPr="00851ED7">
        <w:rPr>
          <w:b/>
          <w:szCs w:val="22"/>
        </w:rPr>
        <w:t>d.</w:t>
      </w:r>
      <w:r w:rsidRPr="00851ED7">
        <w:rPr>
          <w:szCs w:val="22"/>
        </w:rPr>
        <w:t xml:space="preserve"> The Contractor has furnished the Owner legal title (free of liens or encumbrances of any kind) to the material stored or stockpiled.</w:t>
      </w:r>
    </w:p>
    <w:p w14:paraId="1FA04B2A" w14:textId="77777777" w:rsidR="00C4194F" w:rsidRPr="00851ED7" w:rsidRDefault="00C4194F" w:rsidP="00C4194F">
      <w:pPr>
        <w:pStyle w:val="Indent"/>
        <w:rPr>
          <w:szCs w:val="22"/>
        </w:rPr>
      </w:pPr>
      <w:r w:rsidRPr="00851ED7">
        <w:rPr>
          <w:b/>
          <w:szCs w:val="22"/>
        </w:rPr>
        <w:t>e.</w:t>
      </w:r>
      <w:r w:rsidRPr="00851ED7">
        <w:rPr>
          <w:szCs w:val="22"/>
        </w:rPr>
        <w:t xml:space="preserve"> The Contractor has furnished the Owner evidence that the material stored or stockpiled is insured against loss by damage to or disappearance of such materials at any time prior to use in the work.</w:t>
      </w:r>
    </w:p>
    <w:p w14:paraId="63703D95" w14:textId="77777777" w:rsidR="00C4194F" w:rsidRPr="00851ED7" w:rsidRDefault="00C4194F" w:rsidP="00C4194F">
      <w:pPr>
        <w:tabs>
          <w:tab w:val="left" w:pos="-417"/>
          <w:tab w:val="left" w:pos="0"/>
        </w:tabs>
        <w:suppressAutoHyphens/>
        <w:rPr>
          <w:szCs w:val="22"/>
        </w:rPr>
      </w:pPr>
      <w:r w:rsidRPr="00851ED7">
        <w:rPr>
          <w:szCs w:val="22"/>
        </w:rPr>
        <w:t>It is understood and agreed that the transfer of title and the Owner’s payment for such stored or stockpiled materials shall in no way relieve the Contractor of their responsibility for furnishing and placing such materials in accordance with the requirements of the contract, plans, and specifications.</w:t>
      </w:r>
    </w:p>
    <w:p w14:paraId="63F7673A" w14:textId="77777777" w:rsidR="00C4194F" w:rsidRPr="00851ED7" w:rsidRDefault="00C4194F" w:rsidP="00C4194F">
      <w:pPr>
        <w:tabs>
          <w:tab w:val="left" w:pos="-417"/>
          <w:tab w:val="left" w:pos="0"/>
        </w:tabs>
        <w:suppressAutoHyphens/>
        <w:rPr>
          <w:szCs w:val="22"/>
        </w:rPr>
      </w:pPr>
      <w:r w:rsidRPr="00851ED7">
        <w:rPr>
          <w:szCs w:val="22"/>
        </w:rPr>
        <w:t>In no case will the amount of partial payments for materials on hand exceed the contract price for such materials or the contract price for the contract item in which the material is intended to be used.</w:t>
      </w:r>
    </w:p>
    <w:p w14:paraId="253FFDB4" w14:textId="77777777" w:rsidR="00C4194F" w:rsidRPr="00851ED7" w:rsidRDefault="00C4194F" w:rsidP="00C4194F">
      <w:pPr>
        <w:tabs>
          <w:tab w:val="left" w:pos="-417"/>
          <w:tab w:val="left" w:pos="0"/>
        </w:tabs>
        <w:suppressAutoHyphens/>
        <w:rPr>
          <w:szCs w:val="22"/>
        </w:rPr>
      </w:pPr>
      <w:r w:rsidRPr="00851ED7">
        <w:rPr>
          <w:szCs w:val="22"/>
        </w:rPr>
        <w:t>No partial payment will be made for stored or stockpiled living or perishable plant materials.</w:t>
      </w:r>
    </w:p>
    <w:p w14:paraId="22F4AFDE" w14:textId="77777777" w:rsidR="00C4194F" w:rsidRPr="00851ED7" w:rsidRDefault="00C4194F" w:rsidP="00C4194F">
      <w:pPr>
        <w:tabs>
          <w:tab w:val="left" w:pos="-417"/>
          <w:tab w:val="left" w:pos="0"/>
        </w:tabs>
        <w:suppressAutoHyphens/>
        <w:rPr>
          <w:szCs w:val="22"/>
        </w:rPr>
      </w:pPr>
      <w:r w:rsidRPr="00851ED7">
        <w:rPr>
          <w:szCs w:val="22"/>
        </w:rPr>
        <w:t>The Contractor shall bear all costs associated with the partial payment of stored or stockpiled materials in accordance with the provisions of this paragraph.</w:t>
      </w:r>
    </w:p>
    <w:p w14:paraId="200BAA72" w14:textId="77777777" w:rsidR="00C4194F" w:rsidRPr="00851ED7" w:rsidRDefault="00C4194F" w:rsidP="00C4194F">
      <w:r w:rsidRPr="00851ED7">
        <w:rPr>
          <w:b/>
        </w:rPr>
        <w:t>90-08 Payment of withheld funds</w:t>
      </w:r>
      <w:r w:rsidRPr="00851ED7">
        <w:t xml:space="preserve">. At the Contractor’s option, if an Owner withholds retainage in accordance with the methods described in paragraph 90-06 </w:t>
      </w:r>
      <w:r w:rsidRPr="00851ED7">
        <w:rPr>
          <w:i/>
        </w:rPr>
        <w:t>Partial Payments</w:t>
      </w:r>
      <w:r w:rsidRPr="00851ED7">
        <w:t>, the Contractor may request that the Owner deposit the retainage into an escrow account. The Owner’s deposit of retainage into an escrow account is subject to the following conditions:</w:t>
      </w:r>
    </w:p>
    <w:p w14:paraId="7A96A63C" w14:textId="77777777" w:rsidR="00C4194F" w:rsidRPr="00851ED7" w:rsidRDefault="00C4194F" w:rsidP="00C4194F">
      <w:pPr>
        <w:pStyle w:val="Indent"/>
        <w:rPr>
          <w:szCs w:val="22"/>
        </w:rPr>
      </w:pPr>
      <w:r w:rsidRPr="00851ED7">
        <w:rPr>
          <w:b/>
          <w:szCs w:val="22"/>
        </w:rPr>
        <w:t>a.</w:t>
      </w:r>
      <w:r w:rsidRPr="00851ED7">
        <w:rPr>
          <w:szCs w:val="22"/>
        </w:rPr>
        <w:t xml:space="preserve"> The Contractor shall bear all expenses of establishing and maintaining an escrow account and escrow agreement acceptable to the Owner.</w:t>
      </w:r>
    </w:p>
    <w:p w14:paraId="00744F4D" w14:textId="77777777" w:rsidR="00C4194F" w:rsidRPr="00851ED7" w:rsidRDefault="00C4194F" w:rsidP="00C4194F">
      <w:pPr>
        <w:pStyle w:val="Indent"/>
        <w:rPr>
          <w:szCs w:val="22"/>
        </w:rPr>
      </w:pPr>
      <w:r w:rsidRPr="00851ED7">
        <w:rPr>
          <w:b/>
          <w:szCs w:val="22"/>
        </w:rPr>
        <w:t>b.</w:t>
      </w:r>
      <w:r w:rsidRPr="00851ED7">
        <w:rPr>
          <w:szCs w:val="22"/>
        </w:rPr>
        <w:t xml:space="preserve"> The Contractor shall deposit to and maintain in such escrow only those securities or bank certificates of deposit as are acceptable to the Owner and having a value not less than the retainage that would otherwise be withheld from partial payment.</w:t>
      </w:r>
    </w:p>
    <w:p w14:paraId="0912E80F" w14:textId="77777777" w:rsidR="00C4194F" w:rsidRPr="00851ED7" w:rsidRDefault="00C4194F" w:rsidP="00C4194F">
      <w:pPr>
        <w:pStyle w:val="Indent"/>
        <w:rPr>
          <w:szCs w:val="22"/>
        </w:rPr>
      </w:pPr>
      <w:r w:rsidRPr="00851ED7">
        <w:rPr>
          <w:b/>
          <w:szCs w:val="22"/>
        </w:rPr>
        <w:t>c.</w:t>
      </w:r>
      <w:r w:rsidRPr="00851ED7">
        <w:rPr>
          <w:szCs w:val="22"/>
        </w:rPr>
        <w:t xml:space="preserve"> The Contractor shall enter into an escrow agreement satisfactory to the Owner.</w:t>
      </w:r>
    </w:p>
    <w:p w14:paraId="355D4BF0" w14:textId="77777777" w:rsidR="00C4194F" w:rsidRPr="00851ED7" w:rsidRDefault="00C4194F" w:rsidP="00C4194F">
      <w:pPr>
        <w:pStyle w:val="Indent"/>
        <w:rPr>
          <w:szCs w:val="22"/>
        </w:rPr>
      </w:pPr>
      <w:r w:rsidRPr="00851ED7">
        <w:rPr>
          <w:b/>
          <w:szCs w:val="22"/>
        </w:rPr>
        <w:t>d.</w:t>
      </w:r>
      <w:r w:rsidRPr="00851ED7">
        <w:rPr>
          <w:szCs w:val="22"/>
        </w:rPr>
        <w:t xml:space="preserve"> The Contractor shall obtain the written consent of the surety to such agreement.</w:t>
      </w:r>
    </w:p>
    <w:p w14:paraId="5736F5EA" w14:textId="77777777" w:rsidR="00C4194F" w:rsidRPr="00851ED7" w:rsidRDefault="00C4194F" w:rsidP="00C4194F">
      <w:pPr>
        <w:tabs>
          <w:tab w:val="left" w:pos="-417"/>
          <w:tab w:val="left" w:pos="0"/>
        </w:tabs>
        <w:suppressAutoHyphens/>
        <w:rPr>
          <w:szCs w:val="22"/>
        </w:rPr>
      </w:pPr>
      <w:r w:rsidRPr="00851ED7">
        <w:rPr>
          <w:b/>
          <w:szCs w:val="22"/>
        </w:rPr>
        <w:t>90-09 Acceptance and final payment</w:t>
      </w:r>
      <w:r w:rsidRPr="00851ED7">
        <w:rPr>
          <w:szCs w:val="22"/>
        </w:rPr>
        <w:t xml:space="preserve">. When the contract work has been accepted in accordance with the requirements of Section 50, paragraph 50-15, </w:t>
      </w:r>
      <w:r w:rsidRPr="00851ED7">
        <w:rPr>
          <w:rStyle w:val="TitleReferenceitalics"/>
        </w:rPr>
        <w:t>Final Acceptance</w:t>
      </w:r>
      <w:r w:rsidRPr="00851ED7">
        <w:rPr>
          <w:szCs w:val="22"/>
        </w:rPr>
        <w:t xml:space="preserve">, the RPR will prepare the final estimate of the items of work actually performed. The Contractor shall approve the RPR’s final estimate or advise the RPR of the Contractor’s objections to the final estimate which are based on disputes in measurements or computations of the final quantities to be paid under the contract as amended by change order or supplemental agreement. The Contractor and the RPR shall resolve all disputes (if any) in the measurement and computation of final quantities to be paid within 30 calendar days of the Contractor’s receipt of the RPR’s final estimate. If, after such 30-day period, a dispute still exists, the Contractor may approve the RPR’s estimate under protest of the quantities in dispute, and such disputed quantities shall be considered by the Owner as a claim in accordance with Section 50, paragraph 50-16, </w:t>
      </w:r>
      <w:r w:rsidRPr="00851ED7">
        <w:rPr>
          <w:rStyle w:val="TitleReferenceitalics"/>
        </w:rPr>
        <w:t>Claims for Adjustment and Disputes</w:t>
      </w:r>
      <w:r w:rsidRPr="00851ED7">
        <w:rPr>
          <w:szCs w:val="22"/>
        </w:rPr>
        <w:t>.</w:t>
      </w:r>
    </w:p>
    <w:p w14:paraId="7284EB48" w14:textId="77777777" w:rsidR="00C4194F" w:rsidRPr="00851ED7" w:rsidRDefault="00C4194F" w:rsidP="00C4194F">
      <w:pPr>
        <w:tabs>
          <w:tab w:val="left" w:pos="-417"/>
          <w:tab w:val="left" w:pos="0"/>
        </w:tabs>
        <w:suppressAutoHyphens/>
        <w:rPr>
          <w:szCs w:val="22"/>
        </w:rPr>
      </w:pPr>
      <w:r w:rsidRPr="00851ED7">
        <w:rPr>
          <w:szCs w:val="22"/>
        </w:rPr>
        <w:lastRenderedPageBreak/>
        <w:t xml:space="preserve">After the Contractor has approved, or approved under protest, the RPR’s final estimate, and after the RPR’s receipt of the project closeout documentation required in paragraph 90-11, </w:t>
      </w:r>
      <w:r w:rsidRPr="00851ED7">
        <w:rPr>
          <w:rStyle w:val="TitleReferenceitalics"/>
        </w:rPr>
        <w:t>Contractor Final Project Documentation</w:t>
      </w:r>
      <w:r w:rsidRPr="00851ED7">
        <w:rPr>
          <w:szCs w:val="22"/>
        </w:rPr>
        <w:t>, final payment will be processed based on the entire sum, or the undisputed sum in case of approval under protest, determined to be due the Contractor less all previous payments and all amounts to be deducted under the provisions of the contract. All prior partial estimates and payments shall be subject to correction in the final estimate and payment.</w:t>
      </w:r>
    </w:p>
    <w:p w14:paraId="7043266F" w14:textId="77777777" w:rsidR="00C4194F" w:rsidRPr="00851ED7" w:rsidRDefault="00C4194F" w:rsidP="00C4194F">
      <w:pPr>
        <w:tabs>
          <w:tab w:val="left" w:pos="-417"/>
          <w:tab w:val="left" w:pos="0"/>
        </w:tabs>
        <w:suppressAutoHyphens/>
        <w:rPr>
          <w:szCs w:val="22"/>
        </w:rPr>
      </w:pPr>
      <w:r w:rsidRPr="00851ED7">
        <w:rPr>
          <w:szCs w:val="22"/>
        </w:rPr>
        <w:t xml:space="preserve">If the Contractor has filed a claim for additional compensation under the provisions of Section 50, paragraph 50-16, </w:t>
      </w:r>
      <w:r w:rsidRPr="00851ED7">
        <w:rPr>
          <w:rStyle w:val="TitleReferenceitalics"/>
        </w:rPr>
        <w:t>Claims for Adjustments and Disputes</w:t>
      </w:r>
      <w:r w:rsidRPr="00851ED7">
        <w:rPr>
          <w:i/>
          <w:szCs w:val="22"/>
        </w:rPr>
        <w:t>,</w:t>
      </w:r>
      <w:r w:rsidRPr="00851ED7">
        <w:rPr>
          <w:szCs w:val="22"/>
        </w:rPr>
        <w:t xml:space="preserve"> or under the provisions of this paragraph, such claims will be considered by the Owner in accordance with local laws or ordinances. Upon final adjudication of such claims, any additional payment determined to be due the Contractor will be paid pursuant to a supplemental final estimate.</w:t>
      </w:r>
    </w:p>
    <w:p w14:paraId="5B266523" w14:textId="77777777" w:rsidR="00C4194F" w:rsidRPr="00851ED7" w:rsidRDefault="00C4194F" w:rsidP="00C4194F">
      <w:pPr>
        <w:tabs>
          <w:tab w:val="left" w:pos="-417"/>
          <w:tab w:val="left" w:pos="0"/>
        </w:tabs>
        <w:suppressAutoHyphens/>
        <w:rPr>
          <w:b/>
          <w:szCs w:val="22"/>
        </w:rPr>
      </w:pPr>
      <w:r w:rsidRPr="00851ED7">
        <w:rPr>
          <w:b/>
          <w:szCs w:val="22"/>
        </w:rPr>
        <w:t>90-10 Construction warranty.</w:t>
      </w:r>
    </w:p>
    <w:p w14:paraId="6B02D072" w14:textId="77777777" w:rsidR="00C4194F" w:rsidRPr="00851ED7" w:rsidRDefault="00C4194F" w:rsidP="00C4194F">
      <w:pPr>
        <w:pStyle w:val="Indent"/>
        <w:rPr>
          <w:szCs w:val="22"/>
        </w:rPr>
      </w:pPr>
      <w:r w:rsidRPr="00851ED7">
        <w:rPr>
          <w:b/>
          <w:szCs w:val="22"/>
        </w:rPr>
        <w:t xml:space="preserve">a. </w:t>
      </w:r>
      <w:r w:rsidRPr="00851ED7">
        <w:rPr>
          <w:szCs w:val="22"/>
        </w:rPr>
        <w:t xml:space="preserve">In addition to any other warranties in this contract, the Contractor warrants that work performed under this contract conforms to the contract requirements and is free of any defect in equipment, material, workmanship, or design furnished, or performed by the Contractor or any subcontractor or supplier at any tier. </w:t>
      </w:r>
    </w:p>
    <w:p w14:paraId="6603925C" w14:textId="70F0397B" w:rsidR="00C4194F" w:rsidRPr="00851ED7" w:rsidRDefault="00C4194F" w:rsidP="00C4194F">
      <w:pPr>
        <w:pStyle w:val="Indent"/>
      </w:pPr>
      <w:r w:rsidRPr="00851ED7">
        <w:rPr>
          <w:b/>
        </w:rPr>
        <w:t xml:space="preserve">b. </w:t>
      </w:r>
      <w:r w:rsidRPr="00851ED7">
        <w:t xml:space="preserve">This warranty shall continue for a period of one year from the date of final acceptance of the work, except as noted.  If the Owner takes possession of any part of the work before final acceptance, this warranty shall continue for a period of one year from the date the Owner takes possession. </w:t>
      </w:r>
      <w:r w:rsidRPr="00851ED7">
        <w:rPr>
          <w:rStyle w:val="CourierNewcharacters"/>
        </w:rPr>
        <w:t xml:space="preserve">However, this will not relieve the Contractor from corrective items required by the final acceptance of the project work. </w:t>
      </w:r>
      <w:r w:rsidRPr="00851ED7">
        <w:t xml:space="preserve"> </w:t>
      </w:r>
    </w:p>
    <w:p w14:paraId="0A58D410" w14:textId="77777777" w:rsidR="00C4194F" w:rsidRPr="00851ED7" w:rsidRDefault="00C4194F" w:rsidP="00C4194F">
      <w:pPr>
        <w:pStyle w:val="Indent"/>
      </w:pPr>
      <w:r w:rsidRPr="00851ED7">
        <w:rPr>
          <w:b/>
        </w:rPr>
        <w:t xml:space="preserve">c. </w:t>
      </w:r>
      <w:r w:rsidRPr="00851ED7">
        <w:t xml:space="preserve">The Contractor shall remedy at the Contractor’s expense any failure to conform, or any defect.  In addition, the Contractor shall remedy at the Contractor’s expense any damage to Owner real or personal property, when that damage is the result of the Contractor’s failure to conform to contract requirements; or any defect of equipment, material, workmanship, or design furnished by the Contractor. </w:t>
      </w:r>
    </w:p>
    <w:p w14:paraId="0CCC32CC" w14:textId="77777777" w:rsidR="00C4194F" w:rsidRPr="00851ED7" w:rsidRDefault="00C4194F" w:rsidP="00C4194F">
      <w:pPr>
        <w:pStyle w:val="Indent"/>
      </w:pPr>
      <w:r w:rsidRPr="00851ED7">
        <w:rPr>
          <w:b/>
        </w:rPr>
        <w:t xml:space="preserve">d. </w:t>
      </w:r>
      <w:r w:rsidRPr="00851ED7">
        <w:t>The Contractor shall restore any work damaged in fulfilling the terms and conditions of this clause. The Contractor’s warranty with respect to work repaired or replaced will run for one year from the date of repair or replacement.</w:t>
      </w:r>
    </w:p>
    <w:p w14:paraId="10C56C71" w14:textId="77777777" w:rsidR="00C4194F" w:rsidRPr="00851ED7" w:rsidRDefault="00C4194F" w:rsidP="00C4194F">
      <w:pPr>
        <w:pStyle w:val="Indent"/>
      </w:pPr>
      <w:r w:rsidRPr="00851ED7">
        <w:rPr>
          <w:b/>
        </w:rPr>
        <w:t xml:space="preserve">e. </w:t>
      </w:r>
      <w:r w:rsidRPr="00851ED7">
        <w:t xml:space="preserve">The Owner will notify the Contractor, in writing, within </w:t>
      </w:r>
      <w:r w:rsidRPr="008B1B8C">
        <w:rPr>
          <w:b/>
          <w:szCs w:val="22"/>
        </w:rPr>
        <w:t>[   </w:t>
      </w:r>
      <w:r w:rsidRPr="00851ED7">
        <w:rPr>
          <w:rStyle w:val="NormalCourierNew"/>
          <w:szCs w:val="22"/>
        </w:rPr>
        <w:t>seven (7)</w:t>
      </w:r>
      <w:r w:rsidRPr="008B1B8C">
        <w:rPr>
          <w:b/>
        </w:rPr>
        <w:t>   ]</w:t>
      </w:r>
      <w:r w:rsidRPr="00851ED7">
        <w:t xml:space="preserve"> days after the discovery of any failure, defect, or damage. </w:t>
      </w:r>
    </w:p>
    <w:p w14:paraId="00DDE49A" w14:textId="77777777" w:rsidR="00C4194F" w:rsidRPr="00851ED7" w:rsidRDefault="00C4194F" w:rsidP="00C4194F">
      <w:pPr>
        <w:pStyle w:val="Indent"/>
      </w:pPr>
      <w:r w:rsidRPr="00851ED7">
        <w:rPr>
          <w:b/>
        </w:rPr>
        <w:t xml:space="preserve">f. </w:t>
      </w:r>
      <w:r w:rsidRPr="00851ED7">
        <w:t xml:space="preserve">If the Contractor fails to remedy any failure, defect, or damage within </w:t>
      </w:r>
      <w:r w:rsidRPr="008B1B8C">
        <w:rPr>
          <w:b/>
          <w:szCs w:val="22"/>
        </w:rPr>
        <w:t>[   </w:t>
      </w:r>
      <w:r w:rsidRPr="00851ED7">
        <w:rPr>
          <w:rStyle w:val="NormalCourierNew"/>
          <w:szCs w:val="22"/>
        </w:rPr>
        <w:t>14</w:t>
      </w:r>
      <w:r w:rsidRPr="008B1B8C">
        <w:rPr>
          <w:b/>
          <w:szCs w:val="22"/>
        </w:rPr>
        <w:t>   ]</w:t>
      </w:r>
      <w:r w:rsidRPr="00851ED7">
        <w:t xml:space="preserve"> days after receipt of notice, the Owner shall have the right to replace, repair, or otherwise remedy the failure, defect, or damage at the Contractor’s expense. </w:t>
      </w:r>
    </w:p>
    <w:p w14:paraId="5B97883D" w14:textId="77777777" w:rsidR="00C4194F" w:rsidRPr="00851ED7" w:rsidRDefault="00C4194F" w:rsidP="00C4194F">
      <w:pPr>
        <w:pStyle w:val="Indent"/>
      </w:pPr>
      <w:r w:rsidRPr="00851ED7">
        <w:rPr>
          <w:b/>
        </w:rPr>
        <w:t xml:space="preserve">g. </w:t>
      </w:r>
      <w:r w:rsidRPr="00851ED7">
        <w:t xml:space="preserve">With respect to all warranties, express or implied, from subcontractors, manufacturers, or suppliers for work performed and materials furnished under this contract, the Contractor shall: (1) Obtain all warranties that would be given in normal commercial practice; (2) Require all warranties to be executed, in writing, for the benefit of the Owner, as directed by the Owner, and (3) Enforce all warranties for the benefit of the Owner. </w:t>
      </w:r>
    </w:p>
    <w:p w14:paraId="5F527103" w14:textId="77777777" w:rsidR="00C4194F" w:rsidRPr="00851ED7" w:rsidRDefault="00C4194F" w:rsidP="00C4194F">
      <w:pPr>
        <w:pStyle w:val="Indent"/>
      </w:pPr>
      <w:r w:rsidRPr="00851ED7">
        <w:rPr>
          <w:b/>
        </w:rPr>
        <w:t xml:space="preserve">h. </w:t>
      </w:r>
      <w:r w:rsidRPr="00851ED7">
        <w:t>This warranty shall not limit the Owner’s rights with respect to latent defects, gross mistakes, or fraud.</w:t>
      </w:r>
    </w:p>
    <w:p w14:paraId="3AC74032" w14:textId="77777777" w:rsidR="00C4194F" w:rsidRPr="00851ED7" w:rsidRDefault="00C4194F" w:rsidP="00C4194F">
      <w:pPr>
        <w:tabs>
          <w:tab w:val="left" w:pos="-417"/>
          <w:tab w:val="left" w:pos="0"/>
        </w:tabs>
        <w:suppressAutoHyphens/>
        <w:rPr>
          <w:szCs w:val="22"/>
        </w:rPr>
      </w:pPr>
      <w:r w:rsidRPr="00851ED7">
        <w:rPr>
          <w:b/>
          <w:szCs w:val="22"/>
        </w:rPr>
        <w:t xml:space="preserve">90-11 Contractor Final Project Documentation. </w:t>
      </w:r>
      <w:r w:rsidRPr="00851ED7">
        <w:rPr>
          <w:szCs w:val="22"/>
        </w:rPr>
        <w:t xml:space="preserve">Approval of final payment to the Contractor is contingent upon completion and submittal of the items listed below. The final payment will not be approved until the RPR approves the Contractor’s final submittal. The Contractor shall: </w:t>
      </w:r>
    </w:p>
    <w:p w14:paraId="08F6A26C"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a. </w:t>
      </w:r>
      <w:r w:rsidRPr="00851ED7">
        <w:rPr>
          <w:szCs w:val="22"/>
        </w:rPr>
        <w:t xml:space="preserve">Provide two (2) copies of all manufacturers warranties specified for materials, equipment, and installations. </w:t>
      </w:r>
    </w:p>
    <w:p w14:paraId="78C1BE0E" w14:textId="77777777" w:rsidR="00C4194F" w:rsidRPr="00851ED7" w:rsidRDefault="00C4194F" w:rsidP="00C4194F">
      <w:pPr>
        <w:tabs>
          <w:tab w:val="left" w:pos="-417"/>
          <w:tab w:val="left" w:pos="0"/>
        </w:tabs>
        <w:suppressAutoHyphens/>
        <w:ind w:firstLine="360"/>
        <w:rPr>
          <w:szCs w:val="22"/>
        </w:rPr>
      </w:pPr>
      <w:r w:rsidRPr="00851ED7">
        <w:rPr>
          <w:b/>
          <w:szCs w:val="22"/>
        </w:rPr>
        <w:lastRenderedPageBreak/>
        <w:t xml:space="preserve">b. </w:t>
      </w:r>
      <w:r w:rsidRPr="00851ED7">
        <w:rPr>
          <w:szCs w:val="22"/>
        </w:rPr>
        <w:t>Provide weekly payroll records (not previously received) from the general Contractor and all subcontractors.</w:t>
      </w:r>
    </w:p>
    <w:p w14:paraId="3BA52176"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c. </w:t>
      </w:r>
      <w:r w:rsidRPr="00851ED7">
        <w:rPr>
          <w:szCs w:val="22"/>
        </w:rPr>
        <w:t xml:space="preserve">Complete final cleanup in accordance with Section 40, paragraph 40-08, </w:t>
      </w:r>
      <w:r w:rsidRPr="00851ED7">
        <w:rPr>
          <w:i/>
          <w:szCs w:val="22"/>
        </w:rPr>
        <w:t>Final Cleanup</w:t>
      </w:r>
      <w:r w:rsidRPr="00851ED7">
        <w:rPr>
          <w:szCs w:val="22"/>
        </w:rPr>
        <w:t xml:space="preserve">. </w:t>
      </w:r>
    </w:p>
    <w:p w14:paraId="490187CE" w14:textId="77777777" w:rsidR="00C4194F" w:rsidRPr="00851ED7" w:rsidRDefault="00C4194F" w:rsidP="00C4194F">
      <w:pPr>
        <w:tabs>
          <w:tab w:val="left" w:pos="-417"/>
          <w:tab w:val="left" w:pos="0"/>
        </w:tabs>
        <w:suppressAutoHyphens/>
        <w:ind w:firstLine="360"/>
        <w:rPr>
          <w:szCs w:val="22"/>
        </w:rPr>
      </w:pPr>
      <w:r w:rsidRPr="00851ED7">
        <w:rPr>
          <w:b/>
          <w:szCs w:val="22"/>
        </w:rPr>
        <w:t>d.</w:t>
      </w:r>
      <w:r w:rsidRPr="00851ED7">
        <w:rPr>
          <w:szCs w:val="22"/>
        </w:rPr>
        <w:t xml:space="preserve"> Complete all punch list items identified during the Final Inspection. </w:t>
      </w:r>
    </w:p>
    <w:p w14:paraId="5AC3BECE"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e. </w:t>
      </w:r>
      <w:r w:rsidRPr="00851ED7">
        <w:rPr>
          <w:szCs w:val="22"/>
        </w:rPr>
        <w:t>Provide complete release of all claims for labor and material arising out of the Contract.</w:t>
      </w:r>
    </w:p>
    <w:p w14:paraId="227BBDEE" w14:textId="77777777" w:rsidR="00C4194F" w:rsidRPr="00851ED7" w:rsidRDefault="00C4194F" w:rsidP="00C4194F">
      <w:pPr>
        <w:tabs>
          <w:tab w:val="left" w:pos="-417"/>
          <w:tab w:val="left" w:pos="0"/>
        </w:tabs>
        <w:suppressAutoHyphens/>
        <w:ind w:firstLine="360"/>
        <w:rPr>
          <w:szCs w:val="22"/>
        </w:rPr>
      </w:pPr>
      <w:r w:rsidRPr="00851ED7">
        <w:rPr>
          <w:b/>
          <w:szCs w:val="22"/>
        </w:rPr>
        <w:t>f.</w:t>
      </w:r>
      <w:r w:rsidRPr="00851ED7">
        <w:rPr>
          <w:szCs w:val="22"/>
        </w:rPr>
        <w:t xml:space="preserve"> Provide a certified statement signed by the subcontractors, indicating actual amounts paid to the Disadvantaged Business Enterprise (DBE) subcontractors and/or suppliers associated with the project. </w:t>
      </w:r>
    </w:p>
    <w:p w14:paraId="003205D1"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g. </w:t>
      </w:r>
      <w:r w:rsidRPr="00851ED7">
        <w:rPr>
          <w:szCs w:val="22"/>
        </w:rPr>
        <w:t>When applicable per state requirements, return copies of sales tax completion forms.</w:t>
      </w:r>
    </w:p>
    <w:p w14:paraId="1A15D8CD"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h. </w:t>
      </w:r>
      <w:r w:rsidRPr="00851ED7">
        <w:rPr>
          <w:szCs w:val="22"/>
        </w:rPr>
        <w:t>Manufacturer's certifications for all items incorporated in the work.</w:t>
      </w:r>
    </w:p>
    <w:p w14:paraId="532AFAF4"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i. </w:t>
      </w:r>
      <w:r w:rsidRPr="00851ED7">
        <w:rPr>
          <w:szCs w:val="22"/>
        </w:rPr>
        <w:t>All required record drawings, as-built drawings or as-constructed drawings.</w:t>
      </w:r>
    </w:p>
    <w:p w14:paraId="32EA399D" w14:textId="77777777" w:rsidR="00C4194F" w:rsidRPr="00851ED7" w:rsidRDefault="00C4194F" w:rsidP="00C4194F">
      <w:pPr>
        <w:tabs>
          <w:tab w:val="left" w:pos="-417"/>
          <w:tab w:val="left" w:pos="0"/>
        </w:tabs>
        <w:suppressAutoHyphens/>
        <w:ind w:firstLine="360"/>
        <w:rPr>
          <w:szCs w:val="22"/>
        </w:rPr>
      </w:pPr>
      <w:r w:rsidRPr="00851ED7">
        <w:rPr>
          <w:b/>
          <w:szCs w:val="22"/>
        </w:rPr>
        <w:t>j.</w:t>
      </w:r>
      <w:r w:rsidRPr="00851ED7">
        <w:rPr>
          <w:szCs w:val="22"/>
        </w:rPr>
        <w:t xml:space="preserve"> Project Operation and Maintenance (O&amp;M) Manual(s).</w:t>
      </w:r>
    </w:p>
    <w:p w14:paraId="5EB11952" w14:textId="77777777" w:rsidR="00C4194F" w:rsidRPr="00851ED7" w:rsidRDefault="00C4194F" w:rsidP="00C4194F">
      <w:pPr>
        <w:tabs>
          <w:tab w:val="left" w:pos="-417"/>
          <w:tab w:val="left" w:pos="0"/>
        </w:tabs>
        <w:suppressAutoHyphens/>
        <w:ind w:firstLine="360"/>
        <w:rPr>
          <w:szCs w:val="22"/>
        </w:rPr>
      </w:pPr>
      <w:r w:rsidRPr="00851ED7">
        <w:rPr>
          <w:szCs w:val="22"/>
        </w:rPr>
        <w:t>k. Security for Construction Warranty.</w:t>
      </w:r>
    </w:p>
    <w:p w14:paraId="4B253E19" w14:textId="77777777" w:rsidR="00C4194F" w:rsidRPr="00851ED7" w:rsidRDefault="00C4194F" w:rsidP="00C4194F">
      <w:pPr>
        <w:tabs>
          <w:tab w:val="left" w:pos="-417"/>
          <w:tab w:val="left" w:pos="0"/>
        </w:tabs>
        <w:suppressAutoHyphens/>
        <w:ind w:firstLine="360"/>
        <w:rPr>
          <w:szCs w:val="22"/>
        </w:rPr>
      </w:pPr>
      <w:r w:rsidRPr="00851ED7">
        <w:rPr>
          <w:b/>
          <w:szCs w:val="22"/>
        </w:rPr>
        <w:t>l.</w:t>
      </w:r>
      <w:r w:rsidRPr="00851ED7">
        <w:rPr>
          <w:szCs w:val="22"/>
        </w:rPr>
        <w:t xml:space="preserve"> Equipment commissioning documentation submitted, if required.</w:t>
      </w:r>
    </w:p>
    <w:p w14:paraId="6ECC20B8" w14:textId="7568DB36" w:rsidR="00C4194F" w:rsidRPr="00834926" w:rsidRDefault="00C4194F" w:rsidP="00C4194F">
      <w:pPr>
        <w:tabs>
          <w:tab w:val="left" w:pos="-417"/>
          <w:tab w:val="left" w:pos="0"/>
        </w:tabs>
        <w:suppressAutoHyphens/>
        <w:ind w:firstLine="360"/>
        <w:rPr>
          <w:szCs w:val="22"/>
        </w:rPr>
      </w:pPr>
      <w:r w:rsidRPr="00801A5D">
        <w:rPr>
          <w:highlight w:val="yellow"/>
        </w:rPr>
        <w:t>m.  See Specification 01 77 00 and 01 77 20.</w:t>
      </w:r>
      <w:r w:rsidRPr="00801A5D">
        <w:t>  </w:t>
      </w:r>
    </w:p>
    <w:p w14:paraId="248B8602" w14:textId="77777777" w:rsidR="00C4194F" w:rsidRPr="00851ED7" w:rsidRDefault="00C4194F" w:rsidP="00C4194F">
      <w:pPr>
        <w:pStyle w:val="CenteredBoldedEndofSection"/>
      </w:pPr>
      <w:r w:rsidRPr="00851ED7">
        <w:t>END OF SECTION 90</w:t>
      </w:r>
    </w:p>
    <w:p w14:paraId="17A0CBA7" w14:textId="77777777" w:rsidR="00C4194F" w:rsidRPr="00851ED7" w:rsidRDefault="00C4194F" w:rsidP="00C4194F">
      <w:pPr>
        <w:pStyle w:val="Blankline"/>
        <w:rPr>
          <w:color w:val="auto"/>
        </w:rPr>
      </w:pPr>
    </w:p>
    <w:p w14:paraId="0EB17FBE" w14:textId="77777777" w:rsidR="00B5271D" w:rsidRDefault="00B5271D"/>
    <w:sectPr w:rsidR="00B5271D">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FAFE4" w14:textId="77777777" w:rsidR="00F126AE" w:rsidRDefault="00F126AE" w:rsidP="00C4194F">
      <w:pPr>
        <w:spacing w:before="0" w:after="0"/>
      </w:pPr>
      <w:r>
        <w:separator/>
      </w:r>
    </w:p>
  </w:endnote>
  <w:endnote w:type="continuationSeparator" w:id="0">
    <w:p w14:paraId="70B69342" w14:textId="77777777" w:rsidR="00F126AE" w:rsidRDefault="00F126AE" w:rsidP="00C419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MT">
    <w:panose1 w:val="00000000000000000000"/>
    <w:charset w:val="80"/>
    <w:family w:val="auto"/>
    <w:notTrueType/>
    <w:pitch w:val="default"/>
    <w:sig w:usb0="00000003" w:usb1="08070000" w:usb2="00000010" w:usb3="00000000" w:csb0="00020001" w:csb1="00000000"/>
  </w:font>
  <w:font w:name="AKFJD O+ Courier">
    <w:altName w:val="Cou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112E3" w14:textId="77777777" w:rsidR="00ED7A0D" w:rsidRPr="00AC3519" w:rsidRDefault="00ED7A0D" w:rsidP="00793DBE">
    <w:pPr>
      <w:pStyle w:val="Footersectiontitle"/>
    </w:pPr>
    <w:r w:rsidRPr="00AB1DFE">
      <w:rPr>
        <w:rStyle w:val="PageNumber"/>
      </w:rPr>
      <w:t>Section 10 Definition of Terms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9595A" w14:textId="77777777" w:rsidR="00ED7A0D" w:rsidRPr="00AC3519" w:rsidRDefault="00ED7A0D" w:rsidP="00793DBE">
    <w:pPr>
      <w:pStyle w:val="Footer"/>
    </w:pPr>
    <w:r w:rsidRPr="00EE10C2">
      <w:rPr>
        <w:rStyle w:val="PageNumber"/>
      </w:rPr>
      <w:t>Section 50 Control of Work</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CE6D" w14:textId="77777777" w:rsidR="00ED7A0D" w:rsidRDefault="00ED7A0D" w:rsidP="00793DBE">
    <w:pPr>
      <w:pStyle w:val="Footer"/>
    </w:pPr>
    <w:r w:rsidRPr="00EE10C2">
      <w:rPr>
        <w:rStyle w:val="PageNumber"/>
      </w:rPr>
      <w:t>Section 50 Control of Work</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9F0BE" w14:textId="77777777" w:rsidR="00ED7A0D" w:rsidRPr="00AC3519" w:rsidRDefault="00ED7A0D" w:rsidP="00793DBE">
    <w:pPr>
      <w:pStyle w:val="Footer"/>
    </w:pPr>
    <w:r w:rsidRPr="00EE10C2">
      <w:rPr>
        <w:rStyle w:val="PageNumber"/>
      </w:rPr>
      <w:t>Section 60 Control of Materials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DB1B8" w14:textId="77777777" w:rsidR="00ED7A0D" w:rsidRDefault="00ED7A0D" w:rsidP="00793DBE">
    <w:pPr>
      <w:pStyle w:val="Footer"/>
    </w:pPr>
    <w:r w:rsidRPr="00EE10C2">
      <w:rPr>
        <w:rStyle w:val="PageNumber"/>
      </w:rPr>
      <w:t>Section 60 Control of Materials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4465" w14:textId="77777777" w:rsidR="00ED7A0D" w:rsidRPr="00AC3519" w:rsidRDefault="00ED7A0D" w:rsidP="00793DBE">
    <w:pPr>
      <w:pStyle w:val="Footer"/>
    </w:pPr>
    <w:r w:rsidRPr="00E46486">
      <w:rPr>
        <w:rStyle w:val="PageNumber"/>
      </w:rPr>
      <w:t>Section 70 Legal Regulations and Responsibility to Public</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DA9A" w14:textId="77777777" w:rsidR="00ED7A0D" w:rsidRDefault="00ED7A0D" w:rsidP="00793DBE">
    <w:pPr>
      <w:pStyle w:val="Footer"/>
    </w:pPr>
    <w:r w:rsidRPr="00E46486">
      <w:rPr>
        <w:rStyle w:val="PageNumber"/>
      </w:rPr>
      <w:t>Section 70 Legal Regulations and Responsibility to Public</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10A1" w14:textId="77777777" w:rsidR="00ED7A0D" w:rsidRPr="00AC3519" w:rsidRDefault="00ED7A0D" w:rsidP="00793DBE">
    <w:pPr>
      <w:pStyle w:val="Footer"/>
    </w:pPr>
    <w:r w:rsidRPr="00E46486">
      <w:rPr>
        <w:rStyle w:val="PageNumber"/>
      </w:rPr>
      <w:t>Section 80 Execution and Progress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46</w:t>
    </w:r>
    <w:r>
      <w:rPr>
        <w:rStyle w:val="PageNumber"/>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60D7E" w14:textId="77777777" w:rsidR="00ED7A0D" w:rsidRDefault="00ED7A0D" w:rsidP="00793DBE">
    <w:pPr>
      <w:pStyle w:val="Footer"/>
    </w:pPr>
    <w:r w:rsidRPr="00E46486">
      <w:rPr>
        <w:rStyle w:val="PageNumber"/>
      </w:rPr>
      <w:t>Section 80 Execution and Progress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EB83" w14:textId="77777777" w:rsidR="00ED7A0D" w:rsidRDefault="00ED7A0D" w:rsidP="00793DBE">
    <w:pPr>
      <w:pStyle w:val="Footer"/>
    </w:pPr>
    <w:r>
      <w:rPr>
        <w:rStyle w:val="PageNumber"/>
      </w:rPr>
      <w:t>Section 9</w:t>
    </w:r>
    <w:r w:rsidRPr="00E46486">
      <w:rPr>
        <w:rStyle w:val="PageNumber"/>
      </w:rPr>
      <w:t>0 Execution and Progress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691B" w14:textId="77777777" w:rsidR="00ED7A0D" w:rsidRDefault="00ED7A0D" w:rsidP="00793DBE">
    <w:pPr>
      <w:pStyle w:val="Footersectiontitle"/>
    </w:pPr>
    <w:r w:rsidRPr="00AB1DFE">
      <w:rPr>
        <w:rStyle w:val="PageNumber"/>
      </w:rPr>
      <w:t>Section 10 Definition of Terms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816E" w14:textId="4AF0A256" w:rsidR="00ED7A0D" w:rsidRDefault="00ED7A0D" w:rsidP="00793DBE">
    <w:pPr>
      <w:pStyle w:val="Footer"/>
    </w:pPr>
    <w:r>
      <w:rPr>
        <w:rStyle w:val="PageNumber"/>
      </w:rPr>
      <w:fldChar w:fldCharType="begin"/>
    </w:r>
    <w:r>
      <w:rPr>
        <w:rStyle w:val="PageNumber"/>
      </w:rPr>
      <w:instrText xml:space="preserve"> REF _Ref301940266 \h </w:instrText>
    </w:r>
    <w:r>
      <w:rPr>
        <w:rStyle w:val="PageNumber"/>
      </w:rPr>
    </w:r>
    <w:r>
      <w:rPr>
        <w:rStyle w:val="PageNumber"/>
      </w:rPr>
      <w:fldChar w:fldCharType="separate"/>
    </w:r>
    <w:r w:rsidR="00EC1822" w:rsidRPr="00851ED7">
      <w:t>Section 10 Definition of Terms</w:t>
    </w:r>
    <w:r>
      <w:rPr>
        <w:rStyle w:val="PageNumber"/>
      </w:rPr>
      <w:fldChar w:fldCharType="end"/>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D878" w14:textId="77777777" w:rsidR="00ED7A0D" w:rsidRPr="00AC3519" w:rsidRDefault="00ED7A0D" w:rsidP="00793DBE">
    <w:pPr>
      <w:pStyle w:val="Footersectiontitle"/>
    </w:pPr>
    <w:r w:rsidRPr="00EE10C2">
      <w:rPr>
        <w:rStyle w:val="PageNumber"/>
      </w:rPr>
      <w:t>Section 20 Proposal Requirements and Conditions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86D00" w14:textId="77777777" w:rsidR="00ED7A0D" w:rsidRDefault="00ED7A0D" w:rsidP="00793DBE">
    <w:pPr>
      <w:pStyle w:val="Footersectiontitle"/>
    </w:pPr>
    <w:r w:rsidRPr="00EE10C2">
      <w:rPr>
        <w:rStyle w:val="PageNumber"/>
      </w:rPr>
      <w:t>Section 20 Proposal Requirements and Conditions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428C4" w14:textId="77777777" w:rsidR="00ED7A0D" w:rsidRPr="00AC3519" w:rsidRDefault="00ED7A0D" w:rsidP="00793DBE">
    <w:pPr>
      <w:pStyle w:val="Footer"/>
      <w:rPr>
        <w:rStyle w:val="Footertitle"/>
      </w:rPr>
    </w:pPr>
    <w:r w:rsidRPr="00EE10C2">
      <w:rPr>
        <w:rStyle w:val="PageNumber"/>
      </w:rPr>
      <w:t>Section 30 Award and Execution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C896" w14:textId="77777777" w:rsidR="00ED7A0D" w:rsidRDefault="00ED7A0D" w:rsidP="00793DBE">
    <w:pPr>
      <w:pStyle w:val="Footer"/>
    </w:pPr>
    <w:r w:rsidRPr="00EE10C2">
      <w:rPr>
        <w:rStyle w:val="PageNumber"/>
      </w:rPr>
      <w:t>Section 30 Award and Execution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628E9" w14:textId="77777777" w:rsidR="00ED7A0D" w:rsidRPr="00AC3519" w:rsidRDefault="00ED7A0D" w:rsidP="00793DBE">
    <w:pPr>
      <w:pStyle w:val="Footer"/>
    </w:pPr>
    <w:r w:rsidRPr="00EE10C2">
      <w:rPr>
        <w:rStyle w:val="PageNumber"/>
      </w:rPr>
      <w:t>Section 40 Scope of Work</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7B04" w14:textId="77777777" w:rsidR="00ED7A0D" w:rsidRDefault="00ED7A0D" w:rsidP="00793DBE">
    <w:pPr>
      <w:pStyle w:val="Footer"/>
    </w:pPr>
    <w:r w:rsidRPr="00EE10C2">
      <w:rPr>
        <w:rStyle w:val="PageNumber"/>
      </w:rPr>
      <w:t>Section 40 Scope of Work</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1EDD3" w14:textId="77777777" w:rsidR="00F126AE" w:rsidRDefault="00F126AE" w:rsidP="00C4194F">
      <w:pPr>
        <w:spacing w:before="0" w:after="0"/>
      </w:pPr>
      <w:r>
        <w:separator/>
      </w:r>
    </w:p>
  </w:footnote>
  <w:footnote w:type="continuationSeparator" w:id="0">
    <w:p w14:paraId="3C684263" w14:textId="77777777" w:rsidR="00F126AE" w:rsidRDefault="00F126AE" w:rsidP="00C4194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668B" w14:textId="77777777" w:rsidR="00ED7A0D" w:rsidRDefault="00ED7A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376C4" w14:textId="77777777" w:rsidR="00ED7A0D" w:rsidRDefault="00ED7A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A75C3" w14:textId="77777777" w:rsidR="00ED7A0D" w:rsidRDefault="00ED7A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3D3BC" w14:textId="77777777" w:rsidR="00ED7A0D" w:rsidRDefault="00ED7A0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A5ACE" w14:textId="77777777" w:rsidR="00ED7A0D" w:rsidRDefault="00ED7A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BCBF" w14:textId="77777777" w:rsidR="00ED7A0D" w:rsidRDefault="00ED7A0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FDBA" w14:textId="77777777" w:rsidR="00ED7A0D" w:rsidRDefault="00ED7A0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27C2" w14:textId="77777777" w:rsidR="00ED7A0D" w:rsidRDefault="00ED7A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4824C04"/>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C7E82A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859C1480"/>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4E1ACA24"/>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DF845D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DA4E4C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57E2D7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4C487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76E7950"/>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3C04D7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7C63C0"/>
    <w:multiLevelType w:val="hybridMultilevel"/>
    <w:tmpl w:val="84680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457D45"/>
    <w:multiLevelType w:val="hybridMultilevel"/>
    <w:tmpl w:val="ADC26C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28C2DA7"/>
    <w:multiLevelType w:val="hybridMultilevel"/>
    <w:tmpl w:val="978E8A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49358D8"/>
    <w:multiLevelType w:val="multilevel"/>
    <w:tmpl w:val="A8184BEA"/>
    <w:styleLink w:val="ISO-ACNotesdonotchangedelete"/>
    <w:lvl w:ilvl="0">
      <w:start w:val="1"/>
      <w:numFmt w:val="none"/>
      <w:pStyle w:val="Levels1-3-Note"/>
      <w:suff w:val="space"/>
      <w:lvlText w:val="Note:"/>
      <w:lvlJc w:val="left"/>
      <w:pPr>
        <w:ind w:left="864"/>
      </w:pPr>
      <w:rPr>
        <w:rFonts w:cs="Times New Roman" w:hint="default"/>
        <w:b/>
        <w:i w:val="0"/>
      </w:rPr>
    </w:lvl>
    <w:lvl w:ilvl="1">
      <w:start w:val="1"/>
      <w:numFmt w:val="none"/>
      <w:pStyle w:val="Levels4-5-Note"/>
      <w:suff w:val="space"/>
      <w:lvlText w:val="Note:"/>
      <w:lvlJc w:val="left"/>
      <w:pPr>
        <w:ind w:left="2160"/>
      </w:pPr>
      <w:rPr>
        <w:rFonts w:cs="Times New Roman" w:hint="default"/>
        <w:b/>
        <w:i w:val="0"/>
      </w:rPr>
    </w:lvl>
    <w:lvl w:ilvl="2">
      <w:start w:val="1"/>
      <w:numFmt w:val="none"/>
      <w:suff w:val="nothing"/>
      <w:lvlText w:val="Note:  "/>
      <w:lvlJc w:val="left"/>
      <w:rPr>
        <w:rFonts w:cs="Times New Roman" w:hint="default"/>
        <w:b/>
        <w:i w:val="0"/>
      </w:rPr>
    </w:lvl>
    <w:lvl w:ilvl="3">
      <w:start w:val="1"/>
      <w:numFmt w:val="none"/>
      <w:suff w:val="nothing"/>
      <w:lvlText w:val="Note:  "/>
      <w:lvlJc w:val="left"/>
      <w:pPr>
        <w:ind w:left="907" w:hanging="907"/>
      </w:pPr>
      <w:rPr>
        <w:rFonts w:cs="Times New Roman" w:hint="default"/>
        <w:b/>
        <w:i w:val="0"/>
      </w:rPr>
    </w:lvl>
    <w:lvl w:ilvl="4">
      <w:start w:val="1"/>
      <w:numFmt w:val="none"/>
      <w:suff w:val="nothing"/>
      <w:lvlText w:val="Note:  "/>
      <w:lvlJc w:val="left"/>
      <w:rPr>
        <w:rFonts w:cs="Times New Roman" w:hint="default"/>
        <w:b/>
        <w:i w:val="0"/>
      </w:rPr>
    </w:lvl>
    <w:lvl w:ilvl="5">
      <w:start w:val="1"/>
      <w:numFmt w:val="none"/>
      <w:suff w:val="nothing"/>
      <w:lvlText w:val="Note:  "/>
      <w:lvlJc w:val="left"/>
      <w:rPr>
        <w:rFonts w:cs="Times New Roman" w:hint="default"/>
        <w:b/>
        <w:i w:val="0"/>
      </w:rPr>
    </w:lvl>
    <w:lvl w:ilvl="6">
      <w:start w:val="1"/>
      <w:numFmt w:val="none"/>
      <w:suff w:val="nothing"/>
      <w:lvlText w:val="Note:  "/>
      <w:lvlJc w:val="left"/>
      <w:rPr>
        <w:rFonts w:cs="Times New Roman" w:hint="default"/>
        <w:b/>
        <w:i w:val="0"/>
      </w:rPr>
    </w:lvl>
    <w:lvl w:ilvl="7">
      <w:start w:val="1"/>
      <w:numFmt w:val="none"/>
      <w:suff w:val="nothing"/>
      <w:lvlText w:val="Note:  "/>
      <w:lvlJc w:val="left"/>
      <w:rPr>
        <w:rFonts w:cs="Times New Roman" w:hint="default"/>
        <w:b/>
        <w:i w:val="0"/>
      </w:rPr>
    </w:lvl>
    <w:lvl w:ilvl="8">
      <w:start w:val="1"/>
      <w:numFmt w:val="none"/>
      <w:suff w:val="nothing"/>
      <w:lvlText w:val="Note:  "/>
      <w:lvlJc w:val="left"/>
      <w:rPr>
        <w:rFonts w:cs="Times New Roman" w:hint="default"/>
        <w:b/>
        <w:i w:val="0"/>
      </w:rPr>
    </w:lvl>
  </w:abstractNum>
  <w:abstractNum w:abstractNumId="14" w15:restartNumberingAfterBreak="0">
    <w:nsid w:val="37ED3A8E"/>
    <w:multiLevelType w:val="multilevel"/>
    <w:tmpl w:val="8730B000"/>
    <w:lvl w:ilvl="0">
      <w:start w:val="1"/>
      <w:numFmt w:val="decimal"/>
      <w:lvlText w:val="%1"/>
      <w:lvlJc w:val="left"/>
      <w:pPr>
        <w:ind w:left="360" w:hanging="36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C2D491C"/>
    <w:multiLevelType w:val="multilevel"/>
    <w:tmpl w:val="F4B69F9C"/>
    <w:styleLink w:val="Levels1-3-Bullet2dLevel"/>
    <w:lvl w:ilvl="0">
      <w:start w:val="1"/>
      <w:numFmt w:val="bullet"/>
      <w:lvlText w:val=""/>
      <w:lvlJc w:val="left"/>
      <w:pPr>
        <w:ind w:left="1224" w:hanging="360"/>
      </w:pPr>
      <w:rPr>
        <w:rFonts w:ascii="Symbol" w:hAnsi="Symbol" w:hint="default"/>
      </w:rPr>
    </w:lvl>
    <w:lvl w:ilvl="1">
      <w:start w:val="1"/>
      <w:numFmt w:val="bullet"/>
      <w:lvlText w:val="o"/>
      <w:lvlJc w:val="left"/>
      <w:pPr>
        <w:ind w:left="1440" w:hanging="360"/>
      </w:pPr>
      <w:rPr>
        <w:rFonts w:ascii="Courier New" w:hAnsi="Courier New"/>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08D206D"/>
    <w:multiLevelType w:val="multilevel"/>
    <w:tmpl w:val="7B4EF5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5853711"/>
    <w:multiLevelType w:val="hybridMultilevel"/>
    <w:tmpl w:val="0BE6CB52"/>
    <w:lvl w:ilvl="0" w:tplc="A73EA70A">
      <w:start w:val="1"/>
      <w:numFmt w:val="decimal"/>
      <w:pStyle w:val="EngineeringNotesnumbered"/>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6992873"/>
    <w:multiLevelType w:val="hybridMultilevel"/>
    <w:tmpl w:val="9D4E2DC6"/>
    <w:lvl w:ilvl="0" w:tplc="7DA48ABA">
      <w:start w:val="1"/>
      <w:numFmt w:val="bullet"/>
      <w:pStyle w:val="Bulletsunderletters"/>
      <w:lvlText w:val=""/>
      <w:lvlJc w:val="left"/>
      <w:pPr>
        <w:ind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4BF11639"/>
    <w:multiLevelType w:val="hybridMultilevel"/>
    <w:tmpl w:val="0E6EDCA6"/>
    <w:lvl w:ilvl="0" w:tplc="53E4C3EC">
      <w:start w:val="1"/>
      <w:numFmt w:val="decimal"/>
      <w:pStyle w:val="Levels1-3-OrderedList"/>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ED21B1"/>
    <w:multiLevelType w:val="multilevel"/>
    <w:tmpl w:val="D0563444"/>
    <w:lvl w:ilvl="0">
      <w:start w:val="1"/>
      <w:numFmt w:val="bullet"/>
      <w:pStyle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AB15B4"/>
    <w:multiLevelType w:val="hybridMultilevel"/>
    <w:tmpl w:val="A434FE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F8B6ACA"/>
    <w:multiLevelType w:val="hybridMultilevel"/>
    <w:tmpl w:val="E1F284AC"/>
    <w:lvl w:ilvl="0" w:tplc="4FD8A3C8">
      <w:start w:val="1"/>
      <w:numFmt w:val="bullet"/>
      <w:pStyle w:val="Bulletsundermainlevel"/>
      <w:lvlText w:val=""/>
      <w:lvlJc w:val="left"/>
      <w:pPr>
        <w:ind w:left="1440" w:hanging="360"/>
      </w:pPr>
      <w:rPr>
        <w:rFonts w:ascii="Symbol" w:hAnsi="Symbol" w:hint="default"/>
      </w:rPr>
    </w:lvl>
    <w:lvl w:ilvl="1" w:tplc="255A566A">
      <w:numFmt w:val="bullet"/>
      <w:lvlText w:val="•"/>
      <w:lvlJc w:val="left"/>
      <w:pPr>
        <w:ind w:left="2520" w:hanging="720"/>
      </w:pPr>
      <w:rPr>
        <w:rFonts w:ascii="Courier New" w:eastAsia="Times New Roman"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D2A188A"/>
    <w:multiLevelType w:val="hybridMultilevel"/>
    <w:tmpl w:val="155CB7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E387AE0"/>
    <w:multiLevelType w:val="multilevel"/>
    <w:tmpl w:val="059A4476"/>
    <w:lvl w:ilvl="0">
      <w:start w:val="1"/>
      <w:numFmt w:val="decimal"/>
      <w:pStyle w:val="List"/>
      <w:lvlText w:val="%1."/>
      <w:lvlJc w:val="left"/>
      <w:pPr>
        <w:ind w:left="720" w:hanging="360"/>
      </w:pPr>
      <w:rPr>
        <w:rFonts w:cs="Times New Roman" w:hint="default"/>
      </w:rPr>
    </w:lvl>
    <w:lvl w:ilvl="1">
      <w:start w:val="1"/>
      <w:numFmt w:val="decimal"/>
      <w:pStyle w:val="List2"/>
      <w:lvlText w:val="%1.%2."/>
      <w:lvlJc w:val="left"/>
      <w:pPr>
        <w:ind w:left="1440" w:hanging="720"/>
      </w:pPr>
      <w:rPr>
        <w:rFonts w:cs="Times New Roman" w:hint="default"/>
      </w:rPr>
    </w:lvl>
    <w:lvl w:ilvl="2">
      <w:start w:val="1"/>
      <w:numFmt w:val="decimal"/>
      <w:lvlText w:val="%1.%2.%3."/>
      <w:lvlJc w:val="left"/>
      <w:pPr>
        <w:ind w:left="1080"/>
      </w:pPr>
      <w:rPr>
        <w:rFonts w:cs="Times New Roman" w:hint="default"/>
      </w:rPr>
    </w:lvl>
    <w:lvl w:ilvl="3">
      <w:start w:val="1"/>
      <w:numFmt w:val="decimal"/>
      <w:lvlText w:val="%1.%2.%3.%4."/>
      <w:lvlJc w:val="left"/>
      <w:pPr>
        <w:ind w:left="1440"/>
      </w:pPr>
      <w:rPr>
        <w:rFonts w:cs="Times New Roman" w:hint="default"/>
      </w:rPr>
    </w:lvl>
    <w:lvl w:ilvl="4">
      <w:start w:val="1"/>
      <w:numFmt w:val="decimal"/>
      <w:lvlText w:val="%1.%2.%3.%4.%5."/>
      <w:lvlJc w:val="left"/>
      <w:pPr>
        <w:ind w:left="1800"/>
      </w:pPr>
      <w:rPr>
        <w:rFonts w:cs="Times New Roman" w:hint="default"/>
      </w:rPr>
    </w:lvl>
    <w:lvl w:ilvl="5">
      <w:start w:val="1"/>
      <w:numFmt w:val="decimal"/>
      <w:lvlText w:val="%1.%2.%3.%4.%5.%6."/>
      <w:lvlJc w:val="left"/>
      <w:pPr>
        <w:ind w:left="2160"/>
      </w:pPr>
      <w:rPr>
        <w:rFonts w:cs="Times New Roman" w:hint="default"/>
      </w:rPr>
    </w:lvl>
    <w:lvl w:ilvl="6">
      <w:start w:val="1"/>
      <w:numFmt w:val="decimal"/>
      <w:lvlText w:val="%1.%2.%3.%4.%5.%6.%7."/>
      <w:lvlJc w:val="left"/>
      <w:pPr>
        <w:ind w:left="2520"/>
      </w:pPr>
      <w:rPr>
        <w:rFonts w:cs="Times New Roman" w:hint="default"/>
      </w:rPr>
    </w:lvl>
    <w:lvl w:ilvl="7">
      <w:start w:val="1"/>
      <w:numFmt w:val="decimal"/>
      <w:lvlText w:val="%1.%2.%3.%4.%5.%6.%7.%8."/>
      <w:lvlJc w:val="left"/>
      <w:pPr>
        <w:ind w:left="2880"/>
      </w:pPr>
      <w:rPr>
        <w:rFonts w:cs="Times New Roman" w:hint="default"/>
      </w:rPr>
    </w:lvl>
    <w:lvl w:ilvl="8">
      <w:start w:val="1"/>
      <w:numFmt w:val="decimal"/>
      <w:lvlText w:val="%1.%2.%3.%4.%5.%6.%7.%8.%9."/>
      <w:lvlJc w:val="left"/>
      <w:pPr>
        <w:ind w:left="3240"/>
      </w:pPr>
      <w:rPr>
        <w:rFonts w:cs="Times New Roman" w:hint="default"/>
      </w:rPr>
    </w:lvl>
  </w:abstractNum>
  <w:num w:numId="1" w16cid:durableId="901991147">
    <w:abstractNumId w:val="9"/>
  </w:num>
  <w:num w:numId="2" w16cid:durableId="1609658933">
    <w:abstractNumId w:val="7"/>
  </w:num>
  <w:num w:numId="3" w16cid:durableId="943461969">
    <w:abstractNumId w:val="6"/>
  </w:num>
  <w:num w:numId="4" w16cid:durableId="1260720202">
    <w:abstractNumId w:val="5"/>
  </w:num>
  <w:num w:numId="5" w16cid:durableId="1727682184">
    <w:abstractNumId w:val="4"/>
  </w:num>
  <w:num w:numId="6" w16cid:durableId="2039770299">
    <w:abstractNumId w:val="8"/>
  </w:num>
  <w:num w:numId="7" w16cid:durableId="700207042">
    <w:abstractNumId w:val="3"/>
  </w:num>
  <w:num w:numId="8" w16cid:durableId="1737779853">
    <w:abstractNumId w:val="2"/>
  </w:num>
  <w:num w:numId="9" w16cid:durableId="792479043">
    <w:abstractNumId w:val="1"/>
  </w:num>
  <w:num w:numId="10" w16cid:durableId="1577859002">
    <w:abstractNumId w:val="0"/>
  </w:num>
  <w:num w:numId="11" w16cid:durableId="1455102363">
    <w:abstractNumId w:val="14"/>
  </w:num>
  <w:num w:numId="12" w16cid:durableId="372776426">
    <w:abstractNumId w:val="20"/>
  </w:num>
  <w:num w:numId="13" w16cid:durableId="2027893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1903128">
    <w:abstractNumId w:val="18"/>
  </w:num>
  <w:num w:numId="15" w16cid:durableId="1808623795">
    <w:abstractNumId w:val="22"/>
  </w:num>
  <w:num w:numId="16" w16cid:durableId="433213665">
    <w:abstractNumId w:val="19"/>
  </w:num>
  <w:num w:numId="17" w16cid:durableId="1577133130">
    <w:abstractNumId w:val="12"/>
  </w:num>
  <w:num w:numId="18" w16cid:durableId="1921792678">
    <w:abstractNumId w:val="23"/>
  </w:num>
  <w:num w:numId="19" w16cid:durableId="421881897">
    <w:abstractNumId w:val="10"/>
  </w:num>
  <w:num w:numId="20" w16cid:durableId="1563834046">
    <w:abstractNumId w:val="11"/>
  </w:num>
  <w:num w:numId="21" w16cid:durableId="2105302595">
    <w:abstractNumId w:val="13"/>
  </w:num>
  <w:num w:numId="22" w16cid:durableId="1114638824">
    <w:abstractNumId w:val="15"/>
  </w:num>
  <w:num w:numId="23" w16cid:durableId="1062172235">
    <w:abstractNumId w:val="17"/>
  </w:num>
  <w:num w:numId="24" w16cid:durableId="248974148">
    <w:abstractNumId w:val="21"/>
  </w:num>
  <w:num w:numId="25" w16cid:durableId="48460226">
    <w:abstractNumId w:val="16"/>
  </w:num>
  <w:num w:numId="26" w16cid:durableId="1210612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30142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407789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74271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son, Angela">
    <w15:presenceInfo w15:providerId="AD" w15:userId="S::Peterson.A@portseattle.org::7e4e9251-9616-4d92-90d9-cfb782963f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94F"/>
    <w:rsid w:val="00085AC5"/>
    <w:rsid w:val="000C67E1"/>
    <w:rsid w:val="00117CF4"/>
    <w:rsid w:val="001A574B"/>
    <w:rsid w:val="0021131F"/>
    <w:rsid w:val="002D6B18"/>
    <w:rsid w:val="00304333"/>
    <w:rsid w:val="00390779"/>
    <w:rsid w:val="00443D17"/>
    <w:rsid w:val="00464CAD"/>
    <w:rsid w:val="005532A6"/>
    <w:rsid w:val="00592ADC"/>
    <w:rsid w:val="006B2E87"/>
    <w:rsid w:val="00752D5F"/>
    <w:rsid w:val="00793DBE"/>
    <w:rsid w:val="0079442F"/>
    <w:rsid w:val="007A7150"/>
    <w:rsid w:val="00801A5D"/>
    <w:rsid w:val="0081449A"/>
    <w:rsid w:val="0082175F"/>
    <w:rsid w:val="00834926"/>
    <w:rsid w:val="00864C66"/>
    <w:rsid w:val="00881E1E"/>
    <w:rsid w:val="008B2CFD"/>
    <w:rsid w:val="00A52BFD"/>
    <w:rsid w:val="00B20033"/>
    <w:rsid w:val="00B44927"/>
    <w:rsid w:val="00B5271D"/>
    <w:rsid w:val="00BA54C7"/>
    <w:rsid w:val="00C10CD1"/>
    <w:rsid w:val="00C11E42"/>
    <w:rsid w:val="00C16110"/>
    <w:rsid w:val="00C25F67"/>
    <w:rsid w:val="00C4194F"/>
    <w:rsid w:val="00D5256C"/>
    <w:rsid w:val="00DF4F5C"/>
    <w:rsid w:val="00E74656"/>
    <w:rsid w:val="00EC1822"/>
    <w:rsid w:val="00ED7A0D"/>
    <w:rsid w:val="00F126AE"/>
    <w:rsid w:val="00F26267"/>
    <w:rsid w:val="00F61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BD1F"/>
  <w15:chartTrackingRefBased/>
  <w15:docId w15:val="{0B2CF9CA-F64B-417A-8C7A-7A25CD733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94F"/>
    <w:pPr>
      <w:tabs>
        <w:tab w:val="left" w:pos="720"/>
        <w:tab w:val="left" w:pos="1440"/>
        <w:tab w:val="left" w:pos="2160"/>
      </w:tabs>
      <w:spacing w:before="120" w:after="120" w:line="240" w:lineRule="auto"/>
    </w:pPr>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C4194F"/>
    <w:pPr>
      <w:keepNext/>
      <w:spacing w:before="720" w:after="720"/>
      <w:jc w:val="center"/>
      <w:outlineLvl w:val="0"/>
    </w:pPr>
    <w:rPr>
      <w:b/>
      <w:szCs w:val="22"/>
    </w:rPr>
  </w:style>
  <w:style w:type="paragraph" w:styleId="Heading2">
    <w:name w:val="heading 2"/>
    <w:basedOn w:val="Heading1"/>
    <w:next w:val="Normal"/>
    <w:link w:val="Heading2Char"/>
    <w:uiPriority w:val="9"/>
    <w:qFormat/>
    <w:rsid w:val="00C4194F"/>
    <w:pPr>
      <w:outlineLvl w:val="1"/>
    </w:pPr>
  </w:style>
  <w:style w:type="paragraph" w:styleId="Heading3">
    <w:name w:val="heading 3"/>
    <w:basedOn w:val="Heading1"/>
    <w:next w:val="Normal"/>
    <w:link w:val="Heading3Char"/>
    <w:autoRedefine/>
    <w:uiPriority w:val="9"/>
    <w:rsid w:val="00C4194F"/>
    <w:pPr>
      <w:outlineLvl w:val="2"/>
    </w:pPr>
  </w:style>
  <w:style w:type="paragraph" w:styleId="Heading4">
    <w:name w:val="heading 4"/>
    <w:basedOn w:val="Normal"/>
    <w:next w:val="Normal"/>
    <w:link w:val="Heading4Char"/>
    <w:uiPriority w:val="9"/>
    <w:qFormat/>
    <w:rsid w:val="00C4194F"/>
    <w:pPr>
      <w:keepNext/>
      <w:numPr>
        <w:ilvl w:val="3"/>
        <w:numId w:val="11"/>
      </w:numPr>
      <w:jc w:val="center"/>
      <w:outlineLvl w:val="3"/>
    </w:pPr>
    <w:rPr>
      <w:b/>
    </w:rPr>
  </w:style>
  <w:style w:type="paragraph" w:styleId="Heading5">
    <w:name w:val="heading 5"/>
    <w:basedOn w:val="Normal"/>
    <w:next w:val="Normal"/>
    <w:link w:val="Heading5Char"/>
    <w:uiPriority w:val="9"/>
    <w:qFormat/>
    <w:rsid w:val="00C4194F"/>
    <w:pPr>
      <w:keepNext/>
      <w:numPr>
        <w:ilvl w:val="4"/>
        <w:numId w:val="11"/>
      </w:numPr>
      <w:outlineLvl w:val="4"/>
    </w:pPr>
    <w:rPr>
      <w:b/>
      <w:color w:val="000000"/>
      <w:kern w:val="28"/>
      <w:u w:color="000000"/>
    </w:rPr>
  </w:style>
  <w:style w:type="paragraph" w:styleId="Heading6">
    <w:name w:val="heading 6"/>
    <w:basedOn w:val="Normal"/>
    <w:next w:val="Normal"/>
    <w:link w:val="Heading6Char"/>
    <w:uiPriority w:val="9"/>
    <w:qFormat/>
    <w:rsid w:val="00C4194F"/>
    <w:pPr>
      <w:keepNext/>
      <w:jc w:val="center"/>
      <w:outlineLvl w:val="5"/>
    </w:pPr>
    <w:rPr>
      <w:b/>
      <w:color w:val="000000"/>
      <w:kern w:val="28"/>
      <w:u w:color="000000"/>
    </w:rPr>
  </w:style>
  <w:style w:type="paragraph" w:styleId="Heading7">
    <w:name w:val="heading 7"/>
    <w:basedOn w:val="Normal"/>
    <w:next w:val="Normal"/>
    <w:link w:val="Heading7Char"/>
    <w:uiPriority w:val="9"/>
    <w:qFormat/>
    <w:rsid w:val="00C4194F"/>
    <w:pPr>
      <w:keepNext/>
      <w:jc w:val="center"/>
      <w:outlineLvl w:val="6"/>
    </w:pPr>
    <w:rPr>
      <w:b/>
      <w:caps/>
      <w:color w:val="000000"/>
      <w:u w:color="000000"/>
    </w:rPr>
  </w:style>
  <w:style w:type="paragraph" w:styleId="Heading8">
    <w:name w:val="heading 8"/>
    <w:basedOn w:val="Normal"/>
    <w:next w:val="Normal"/>
    <w:link w:val="Heading8Char"/>
    <w:uiPriority w:val="9"/>
    <w:qFormat/>
    <w:rsid w:val="00C4194F"/>
    <w:pPr>
      <w:spacing w:before="240" w:after="60"/>
      <w:outlineLvl w:val="7"/>
    </w:pPr>
    <w:rPr>
      <w:i/>
      <w:iCs/>
    </w:rPr>
  </w:style>
  <w:style w:type="paragraph" w:styleId="Heading9">
    <w:name w:val="heading 9"/>
    <w:basedOn w:val="Normal"/>
    <w:next w:val="Normal"/>
    <w:link w:val="Heading9Char"/>
    <w:uiPriority w:val="9"/>
    <w:qFormat/>
    <w:rsid w:val="00C4194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94F"/>
    <w:rPr>
      <w:rFonts w:ascii="Times New Roman" w:eastAsia="Times New Roman" w:hAnsi="Times New Roman" w:cs="Times New Roman"/>
      <w:b/>
    </w:rPr>
  </w:style>
  <w:style w:type="character" w:customStyle="1" w:styleId="Heading2Char">
    <w:name w:val="Heading 2 Char"/>
    <w:basedOn w:val="DefaultParagraphFont"/>
    <w:link w:val="Heading2"/>
    <w:uiPriority w:val="9"/>
    <w:rsid w:val="00C4194F"/>
    <w:rPr>
      <w:rFonts w:ascii="Times New Roman" w:eastAsia="Times New Roman" w:hAnsi="Times New Roman" w:cs="Times New Roman"/>
      <w:b/>
    </w:rPr>
  </w:style>
  <w:style w:type="character" w:customStyle="1" w:styleId="Heading3Char">
    <w:name w:val="Heading 3 Char"/>
    <w:basedOn w:val="DefaultParagraphFont"/>
    <w:link w:val="Heading3"/>
    <w:uiPriority w:val="9"/>
    <w:rsid w:val="00C4194F"/>
    <w:rPr>
      <w:rFonts w:ascii="Times New Roman" w:eastAsia="Times New Roman" w:hAnsi="Times New Roman" w:cs="Times New Roman"/>
      <w:b/>
    </w:rPr>
  </w:style>
  <w:style w:type="character" w:customStyle="1" w:styleId="Heading4Char">
    <w:name w:val="Heading 4 Char"/>
    <w:basedOn w:val="DefaultParagraphFont"/>
    <w:link w:val="Heading4"/>
    <w:uiPriority w:val="9"/>
    <w:rsid w:val="00C4194F"/>
    <w:rPr>
      <w:rFonts w:ascii="Times New Roman" w:eastAsia="Times New Roman" w:hAnsi="Times New Roman" w:cs="Times New Roman"/>
      <w:b/>
      <w:szCs w:val="20"/>
    </w:rPr>
  </w:style>
  <w:style w:type="character" w:customStyle="1" w:styleId="Heading5Char">
    <w:name w:val="Heading 5 Char"/>
    <w:basedOn w:val="DefaultParagraphFont"/>
    <w:link w:val="Heading5"/>
    <w:uiPriority w:val="9"/>
    <w:rsid w:val="00C4194F"/>
    <w:rPr>
      <w:rFonts w:ascii="Times New Roman" w:eastAsia="Times New Roman" w:hAnsi="Times New Roman" w:cs="Times New Roman"/>
      <w:b/>
      <w:color w:val="000000"/>
      <w:kern w:val="28"/>
      <w:szCs w:val="20"/>
      <w:u w:color="000000"/>
    </w:rPr>
  </w:style>
  <w:style w:type="character" w:customStyle="1" w:styleId="Heading6Char">
    <w:name w:val="Heading 6 Char"/>
    <w:basedOn w:val="DefaultParagraphFont"/>
    <w:link w:val="Heading6"/>
    <w:uiPriority w:val="9"/>
    <w:rsid w:val="00C4194F"/>
    <w:rPr>
      <w:rFonts w:ascii="Times New Roman" w:eastAsia="Times New Roman" w:hAnsi="Times New Roman" w:cs="Times New Roman"/>
      <w:b/>
      <w:color w:val="000000"/>
      <w:kern w:val="28"/>
      <w:szCs w:val="20"/>
      <w:u w:color="000000"/>
    </w:rPr>
  </w:style>
  <w:style w:type="character" w:customStyle="1" w:styleId="Heading7Char">
    <w:name w:val="Heading 7 Char"/>
    <w:basedOn w:val="DefaultParagraphFont"/>
    <w:link w:val="Heading7"/>
    <w:uiPriority w:val="9"/>
    <w:rsid w:val="00C4194F"/>
    <w:rPr>
      <w:rFonts w:ascii="Times New Roman" w:eastAsia="Times New Roman" w:hAnsi="Times New Roman" w:cs="Times New Roman"/>
      <w:b/>
      <w:caps/>
      <w:color w:val="000000"/>
      <w:szCs w:val="20"/>
      <w:u w:color="000000"/>
    </w:rPr>
  </w:style>
  <w:style w:type="character" w:customStyle="1" w:styleId="Heading8Char">
    <w:name w:val="Heading 8 Char"/>
    <w:basedOn w:val="DefaultParagraphFont"/>
    <w:link w:val="Heading8"/>
    <w:uiPriority w:val="9"/>
    <w:rsid w:val="00C4194F"/>
    <w:rPr>
      <w:rFonts w:ascii="Times New Roman" w:eastAsia="Times New Roman" w:hAnsi="Times New Roman" w:cs="Times New Roman"/>
      <w:i/>
      <w:iCs/>
      <w:szCs w:val="20"/>
    </w:rPr>
  </w:style>
  <w:style w:type="character" w:customStyle="1" w:styleId="Heading9Char">
    <w:name w:val="Heading 9 Char"/>
    <w:basedOn w:val="DefaultParagraphFont"/>
    <w:link w:val="Heading9"/>
    <w:uiPriority w:val="9"/>
    <w:rsid w:val="00C4194F"/>
    <w:rPr>
      <w:rFonts w:ascii="Arial" w:eastAsia="Times New Roman" w:hAnsi="Arial" w:cs="Arial"/>
    </w:rPr>
  </w:style>
  <w:style w:type="paragraph" w:styleId="BodyText">
    <w:name w:val="Body Text"/>
    <w:basedOn w:val="Normal"/>
    <w:link w:val="BodyTextChar"/>
    <w:uiPriority w:val="99"/>
    <w:unhideWhenUsed/>
    <w:qFormat/>
    <w:rsid w:val="00C4194F"/>
    <w:pPr>
      <w:ind w:left="1440"/>
    </w:pPr>
    <w:rPr>
      <w:rFonts w:ascii="Arial" w:hAnsi="Arial"/>
    </w:rPr>
  </w:style>
  <w:style w:type="character" w:customStyle="1" w:styleId="BodyTextChar">
    <w:name w:val="Body Text Char"/>
    <w:basedOn w:val="DefaultParagraphFont"/>
    <w:link w:val="BodyText"/>
    <w:uiPriority w:val="99"/>
    <w:rsid w:val="00C4194F"/>
    <w:rPr>
      <w:rFonts w:ascii="Arial" w:eastAsia="Times New Roman" w:hAnsi="Arial" w:cs="Times New Roman"/>
      <w:szCs w:val="20"/>
    </w:rPr>
  </w:style>
  <w:style w:type="character" w:styleId="Strong">
    <w:name w:val="Strong"/>
    <w:basedOn w:val="DefaultParagraphFont"/>
    <w:uiPriority w:val="22"/>
    <w:qFormat/>
    <w:rsid w:val="00C4194F"/>
    <w:rPr>
      <w:b/>
    </w:rPr>
  </w:style>
  <w:style w:type="paragraph" w:styleId="Header">
    <w:name w:val="header"/>
    <w:basedOn w:val="Centered"/>
    <w:link w:val="HeaderChar"/>
    <w:uiPriority w:val="99"/>
    <w:rsid w:val="00C4194F"/>
    <w:pPr>
      <w:tabs>
        <w:tab w:val="clear" w:pos="720"/>
        <w:tab w:val="clear" w:pos="1440"/>
        <w:tab w:val="clear" w:pos="2160"/>
        <w:tab w:val="left" w:pos="0"/>
        <w:tab w:val="right" w:pos="9360"/>
      </w:tabs>
    </w:pPr>
    <w:rPr>
      <w:b w:val="0"/>
      <w:bCs/>
      <w:sz w:val="20"/>
      <w:u w:val="single"/>
    </w:rPr>
  </w:style>
  <w:style w:type="character" w:customStyle="1" w:styleId="HeaderChar">
    <w:name w:val="Header Char"/>
    <w:basedOn w:val="DefaultParagraphFont"/>
    <w:link w:val="Header"/>
    <w:uiPriority w:val="99"/>
    <w:rsid w:val="00C4194F"/>
    <w:rPr>
      <w:rFonts w:ascii="Times New Roman" w:eastAsia="Times New Roman" w:hAnsi="Times New Roman" w:cs="Times New Roman"/>
      <w:bCs/>
      <w:caps/>
      <w:sz w:val="20"/>
      <w:szCs w:val="20"/>
      <w:u w:val="single"/>
    </w:rPr>
  </w:style>
  <w:style w:type="paragraph" w:customStyle="1" w:styleId="Centered">
    <w:name w:val="Centered"/>
    <w:basedOn w:val="Normal"/>
    <w:qFormat/>
    <w:rsid w:val="00C4194F"/>
    <w:pPr>
      <w:keepNext/>
      <w:spacing w:before="480"/>
      <w:jc w:val="center"/>
    </w:pPr>
    <w:rPr>
      <w:b/>
      <w:caps/>
    </w:rPr>
  </w:style>
  <w:style w:type="paragraph" w:styleId="Footer">
    <w:name w:val="footer"/>
    <w:basedOn w:val="Normal"/>
    <w:link w:val="FooterChar"/>
    <w:uiPriority w:val="99"/>
    <w:rsid w:val="00C4194F"/>
    <w:pPr>
      <w:pBdr>
        <w:top w:val="single" w:sz="4" w:space="1" w:color="auto"/>
      </w:pBdr>
      <w:tabs>
        <w:tab w:val="clear" w:pos="720"/>
        <w:tab w:val="clear" w:pos="1440"/>
        <w:tab w:val="clear" w:pos="2160"/>
        <w:tab w:val="left" w:pos="0"/>
        <w:tab w:val="right" w:pos="9360"/>
      </w:tabs>
    </w:pPr>
    <w:rPr>
      <w:sz w:val="20"/>
    </w:rPr>
  </w:style>
  <w:style w:type="character" w:customStyle="1" w:styleId="FooterChar">
    <w:name w:val="Footer Char"/>
    <w:basedOn w:val="DefaultParagraphFont"/>
    <w:link w:val="Footer"/>
    <w:uiPriority w:val="99"/>
    <w:rsid w:val="00C4194F"/>
    <w:rPr>
      <w:rFonts w:ascii="Times New Roman" w:eastAsia="Times New Roman" w:hAnsi="Times New Roman" w:cs="Times New Roman"/>
      <w:sz w:val="20"/>
      <w:szCs w:val="20"/>
    </w:rPr>
  </w:style>
  <w:style w:type="character" w:styleId="PageNumber">
    <w:name w:val="page number"/>
    <w:basedOn w:val="DefaultParagraphFont"/>
    <w:uiPriority w:val="99"/>
    <w:rsid w:val="00C4194F"/>
    <w:rPr>
      <w:rFonts w:ascii="Times New Roman" w:hAnsi="Times New Roman"/>
      <w:sz w:val="20"/>
    </w:rPr>
  </w:style>
  <w:style w:type="character" w:styleId="Hyperlink">
    <w:name w:val="Hyperlink"/>
    <w:basedOn w:val="DefaultParagraphFont"/>
    <w:uiPriority w:val="99"/>
    <w:rsid w:val="00C4194F"/>
    <w:rPr>
      <w:color w:val="auto"/>
      <w:u w:val="single"/>
    </w:rPr>
  </w:style>
  <w:style w:type="paragraph" w:styleId="HTMLPreformatted">
    <w:name w:val="HTML Preformatted"/>
    <w:basedOn w:val="Normal"/>
    <w:link w:val="HTMLPreformattedChar"/>
    <w:uiPriority w:val="99"/>
    <w:rsid w:val="00C41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C4194F"/>
    <w:rPr>
      <w:rFonts w:ascii="Courier New" w:eastAsia="Times New Roman" w:hAnsi="Courier New" w:cs="Courier New"/>
      <w:szCs w:val="20"/>
    </w:rPr>
  </w:style>
  <w:style w:type="paragraph" w:styleId="TOC1">
    <w:name w:val="toc 1"/>
    <w:basedOn w:val="Normal"/>
    <w:next w:val="Normal"/>
    <w:autoRedefine/>
    <w:uiPriority w:val="39"/>
    <w:rsid w:val="00C4194F"/>
    <w:pPr>
      <w:keepNext/>
      <w:tabs>
        <w:tab w:val="clear" w:pos="2160"/>
        <w:tab w:val="right" w:leader="dot" w:pos="9350"/>
      </w:tabs>
      <w:spacing w:before="20" w:after="20"/>
    </w:pPr>
    <w:rPr>
      <w:caps/>
      <w:noProof/>
      <w:szCs w:val="22"/>
    </w:rPr>
  </w:style>
  <w:style w:type="paragraph" w:styleId="TableofFigures">
    <w:name w:val="table of figures"/>
    <w:basedOn w:val="Normal"/>
    <w:next w:val="Normal"/>
    <w:uiPriority w:val="99"/>
    <w:rsid w:val="00C4194F"/>
    <w:pPr>
      <w:tabs>
        <w:tab w:val="left" w:pos="1080"/>
        <w:tab w:val="right" w:leader="dot" w:pos="9360"/>
      </w:tabs>
      <w:spacing w:before="0" w:after="0"/>
      <w:ind w:left="1800" w:hanging="1800"/>
    </w:pPr>
  </w:style>
  <w:style w:type="paragraph" w:styleId="TOC2">
    <w:name w:val="toc 2"/>
    <w:basedOn w:val="Normal"/>
    <w:next w:val="Normal"/>
    <w:autoRedefine/>
    <w:uiPriority w:val="39"/>
    <w:rsid w:val="00C4194F"/>
    <w:pPr>
      <w:tabs>
        <w:tab w:val="clear" w:pos="2160"/>
        <w:tab w:val="right" w:leader="dot" w:pos="9360"/>
      </w:tabs>
      <w:spacing w:before="20" w:after="20"/>
      <w:ind w:left="720"/>
    </w:pPr>
    <w:rPr>
      <w:noProof/>
      <w:szCs w:val="22"/>
    </w:rPr>
  </w:style>
  <w:style w:type="paragraph" w:styleId="TOC3">
    <w:name w:val="toc 3"/>
    <w:basedOn w:val="Normal"/>
    <w:next w:val="Normal"/>
    <w:autoRedefine/>
    <w:uiPriority w:val="39"/>
    <w:rsid w:val="00C4194F"/>
    <w:pPr>
      <w:tabs>
        <w:tab w:val="left" w:pos="1200"/>
        <w:tab w:val="right" w:leader="dot" w:pos="9350"/>
      </w:tabs>
      <w:spacing w:before="20" w:after="20"/>
      <w:ind w:left="2160" w:hanging="1440"/>
    </w:pPr>
    <w:rPr>
      <w:noProof/>
    </w:rPr>
  </w:style>
  <w:style w:type="paragraph" w:styleId="TOC4">
    <w:name w:val="toc 4"/>
    <w:basedOn w:val="Normal"/>
    <w:next w:val="Normal"/>
    <w:autoRedefine/>
    <w:uiPriority w:val="39"/>
    <w:rsid w:val="00C4194F"/>
    <w:pPr>
      <w:ind w:left="720"/>
    </w:pPr>
  </w:style>
  <w:style w:type="paragraph" w:styleId="TOC5">
    <w:name w:val="toc 5"/>
    <w:basedOn w:val="Normal"/>
    <w:next w:val="Normal"/>
    <w:autoRedefine/>
    <w:uiPriority w:val="39"/>
    <w:rsid w:val="00C4194F"/>
    <w:pPr>
      <w:ind w:left="960"/>
    </w:pPr>
  </w:style>
  <w:style w:type="paragraph" w:styleId="TOC6">
    <w:name w:val="toc 6"/>
    <w:basedOn w:val="Normal"/>
    <w:next w:val="Normal"/>
    <w:autoRedefine/>
    <w:uiPriority w:val="39"/>
    <w:rsid w:val="00C4194F"/>
    <w:pPr>
      <w:ind w:left="1200"/>
    </w:pPr>
  </w:style>
  <w:style w:type="paragraph" w:styleId="TOC7">
    <w:name w:val="toc 7"/>
    <w:basedOn w:val="Normal"/>
    <w:next w:val="Normal"/>
    <w:autoRedefine/>
    <w:uiPriority w:val="39"/>
    <w:rsid w:val="00C4194F"/>
    <w:pPr>
      <w:ind w:left="1440"/>
    </w:pPr>
  </w:style>
  <w:style w:type="paragraph" w:styleId="TOC8">
    <w:name w:val="toc 8"/>
    <w:basedOn w:val="Normal"/>
    <w:next w:val="Normal"/>
    <w:autoRedefine/>
    <w:uiPriority w:val="39"/>
    <w:rsid w:val="00C4194F"/>
    <w:pPr>
      <w:ind w:left="1680"/>
    </w:pPr>
  </w:style>
  <w:style w:type="paragraph" w:styleId="TOC9">
    <w:name w:val="toc 9"/>
    <w:basedOn w:val="Normal"/>
    <w:next w:val="Normal"/>
    <w:autoRedefine/>
    <w:uiPriority w:val="39"/>
    <w:rsid w:val="00C4194F"/>
    <w:pPr>
      <w:ind w:left="1920"/>
    </w:pPr>
  </w:style>
  <w:style w:type="character" w:styleId="FollowedHyperlink">
    <w:name w:val="FollowedHyperlink"/>
    <w:basedOn w:val="DefaultParagraphFont"/>
    <w:uiPriority w:val="99"/>
    <w:rsid w:val="00C4194F"/>
    <w:rPr>
      <w:color w:val="800080"/>
      <w:u w:val="single"/>
    </w:rPr>
  </w:style>
  <w:style w:type="paragraph" w:styleId="DocumentMap">
    <w:name w:val="Document Map"/>
    <w:basedOn w:val="Normal"/>
    <w:link w:val="DocumentMapChar"/>
    <w:uiPriority w:val="99"/>
    <w:semiHidden/>
    <w:rsid w:val="00C4194F"/>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C4194F"/>
    <w:rPr>
      <w:rFonts w:ascii="Tahoma" w:eastAsia="Times New Roman" w:hAnsi="Tahoma" w:cs="Tahoma"/>
      <w:szCs w:val="20"/>
      <w:shd w:val="clear" w:color="auto" w:fill="000080"/>
    </w:rPr>
  </w:style>
  <w:style w:type="character" w:styleId="CommentReference">
    <w:name w:val="annotation reference"/>
    <w:basedOn w:val="DefaultParagraphFont"/>
    <w:uiPriority w:val="99"/>
    <w:rsid w:val="00C4194F"/>
    <w:rPr>
      <w:sz w:val="16"/>
    </w:rPr>
  </w:style>
  <w:style w:type="paragraph" w:styleId="CommentText">
    <w:name w:val="annotation text"/>
    <w:basedOn w:val="Normal"/>
    <w:link w:val="CommentTextChar"/>
    <w:uiPriority w:val="99"/>
    <w:semiHidden/>
    <w:rsid w:val="00C4194F"/>
  </w:style>
  <w:style w:type="character" w:customStyle="1" w:styleId="CommentTextChar">
    <w:name w:val="Comment Text Char"/>
    <w:basedOn w:val="DefaultParagraphFont"/>
    <w:link w:val="CommentText"/>
    <w:uiPriority w:val="99"/>
    <w:semiHidden/>
    <w:rsid w:val="00C4194F"/>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rsid w:val="00C4194F"/>
    <w:rPr>
      <w:b/>
      <w:bCs/>
    </w:rPr>
  </w:style>
  <w:style w:type="character" w:customStyle="1" w:styleId="CommentSubjectChar">
    <w:name w:val="Comment Subject Char"/>
    <w:basedOn w:val="CommentTextChar"/>
    <w:link w:val="CommentSubject"/>
    <w:uiPriority w:val="99"/>
    <w:semiHidden/>
    <w:rsid w:val="00C4194F"/>
    <w:rPr>
      <w:rFonts w:ascii="Times New Roman" w:eastAsia="Times New Roman" w:hAnsi="Times New Roman" w:cs="Times New Roman"/>
      <w:b/>
      <w:bCs/>
      <w:szCs w:val="20"/>
    </w:rPr>
  </w:style>
  <w:style w:type="paragraph" w:styleId="BalloonText">
    <w:name w:val="Balloon Text"/>
    <w:basedOn w:val="Normal"/>
    <w:link w:val="BalloonTextChar"/>
    <w:uiPriority w:val="99"/>
    <w:semiHidden/>
    <w:rsid w:val="00C4194F"/>
    <w:rPr>
      <w:rFonts w:ascii="Tahoma" w:hAnsi="Tahoma" w:cs="Tahoma"/>
      <w:sz w:val="16"/>
      <w:szCs w:val="16"/>
    </w:rPr>
  </w:style>
  <w:style w:type="character" w:customStyle="1" w:styleId="BalloonTextChar">
    <w:name w:val="Balloon Text Char"/>
    <w:basedOn w:val="DefaultParagraphFont"/>
    <w:link w:val="BalloonText"/>
    <w:uiPriority w:val="99"/>
    <w:semiHidden/>
    <w:rsid w:val="00C4194F"/>
    <w:rPr>
      <w:rFonts w:ascii="Tahoma" w:eastAsia="Times New Roman" w:hAnsi="Tahoma" w:cs="Tahoma"/>
      <w:sz w:val="16"/>
      <w:szCs w:val="16"/>
    </w:rPr>
  </w:style>
  <w:style w:type="paragraph" w:styleId="List">
    <w:name w:val="List"/>
    <w:basedOn w:val="Normal"/>
    <w:uiPriority w:val="99"/>
    <w:rsid w:val="00C4194F"/>
    <w:pPr>
      <w:numPr>
        <w:numId w:val="13"/>
      </w:numPr>
      <w:tabs>
        <w:tab w:val="clear" w:pos="720"/>
        <w:tab w:val="clear" w:pos="1440"/>
        <w:tab w:val="clear" w:pos="2160"/>
      </w:tabs>
      <w:autoSpaceDE w:val="0"/>
      <w:autoSpaceDN w:val="0"/>
      <w:adjustRightInd w:val="0"/>
    </w:pPr>
    <w:rPr>
      <w:iCs/>
      <w:color w:val="000000"/>
      <w:szCs w:val="24"/>
    </w:rPr>
  </w:style>
  <w:style w:type="paragraph" w:styleId="List2">
    <w:name w:val="List 2"/>
    <w:basedOn w:val="Normal"/>
    <w:uiPriority w:val="99"/>
    <w:rsid w:val="00C4194F"/>
    <w:pPr>
      <w:numPr>
        <w:ilvl w:val="1"/>
        <w:numId w:val="13"/>
      </w:numPr>
    </w:pPr>
  </w:style>
  <w:style w:type="paragraph" w:styleId="List3">
    <w:name w:val="List 3"/>
    <w:basedOn w:val="Normal"/>
    <w:uiPriority w:val="99"/>
    <w:rsid w:val="00C4194F"/>
    <w:pPr>
      <w:ind w:left="1080" w:hanging="360"/>
    </w:pPr>
  </w:style>
  <w:style w:type="paragraph" w:styleId="List4">
    <w:name w:val="List 4"/>
    <w:basedOn w:val="Normal"/>
    <w:uiPriority w:val="99"/>
    <w:rsid w:val="00C4194F"/>
    <w:pPr>
      <w:ind w:left="1440" w:hanging="360"/>
    </w:pPr>
  </w:style>
  <w:style w:type="paragraph" w:styleId="MessageHeader">
    <w:name w:val="Message Header"/>
    <w:basedOn w:val="Normal"/>
    <w:link w:val="MessageHeaderChar"/>
    <w:uiPriority w:val="99"/>
    <w:rsid w:val="00C419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uiPriority w:val="99"/>
    <w:rsid w:val="00C4194F"/>
    <w:rPr>
      <w:rFonts w:ascii="Arial" w:eastAsia="Times New Roman" w:hAnsi="Arial" w:cs="Arial"/>
      <w:sz w:val="24"/>
      <w:szCs w:val="24"/>
      <w:shd w:val="pct20" w:color="auto" w:fill="auto"/>
    </w:rPr>
  </w:style>
  <w:style w:type="paragraph" w:styleId="ListBullet">
    <w:name w:val="List Bullet"/>
    <w:basedOn w:val="Normal"/>
    <w:autoRedefine/>
    <w:uiPriority w:val="99"/>
    <w:rsid w:val="00C4194F"/>
    <w:pPr>
      <w:numPr>
        <w:numId w:val="1"/>
      </w:numPr>
    </w:pPr>
  </w:style>
  <w:style w:type="paragraph" w:styleId="ListContinue">
    <w:name w:val="List Continue"/>
    <w:basedOn w:val="Normal"/>
    <w:uiPriority w:val="99"/>
    <w:rsid w:val="00C4194F"/>
    <w:pPr>
      <w:ind w:left="360"/>
    </w:pPr>
  </w:style>
  <w:style w:type="paragraph" w:styleId="ListContinue2">
    <w:name w:val="List Continue 2"/>
    <w:basedOn w:val="Normal"/>
    <w:uiPriority w:val="99"/>
    <w:rsid w:val="00C4194F"/>
    <w:pPr>
      <w:ind w:left="720"/>
    </w:pPr>
  </w:style>
  <w:style w:type="paragraph" w:styleId="ListContinue3">
    <w:name w:val="List Continue 3"/>
    <w:basedOn w:val="Normal"/>
    <w:uiPriority w:val="99"/>
    <w:rsid w:val="00C4194F"/>
    <w:pPr>
      <w:ind w:left="1080"/>
    </w:pPr>
  </w:style>
  <w:style w:type="paragraph" w:styleId="Caption">
    <w:name w:val="caption"/>
    <w:basedOn w:val="Normal"/>
    <w:next w:val="Normal"/>
    <w:uiPriority w:val="35"/>
    <w:qFormat/>
    <w:rsid w:val="00C4194F"/>
    <w:pPr>
      <w:keepNext/>
      <w:spacing w:before="240"/>
      <w:jc w:val="center"/>
    </w:pPr>
    <w:rPr>
      <w:b/>
      <w:bCs/>
    </w:rPr>
  </w:style>
  <w:style w:type="paragraph" w:styleId="EnvelopeReturn">
    <w:name w:val="envelope return"/>
    <w:basedOn w:val="Normal"/>
    <w:uiPriority w:val="99"/>
    <w:rsid w:val="00C4194F"/>
    <w:rPr>
      <w:rFonts w:ascii="Arial" w:hAnsi="Arial" w:cs="Arial"/>
    </w:rPr>
  </w:style>
  <w:style w:type="character" w:styleId="LineNumber">
    <w:name w:val="line number"/>
    <w:basedOn w:val="DefaultParagraphFont"/>
    <w:uiPriority w:val="99"/>
    <w:rsid w:val="00C4194F"/>
    <w:rPr>
      <w:rFonts w:ascii="Arial" w:hAnsi="Arial" w:cs="Times New Roman"/>
      <w:color w:val="BFBFBF" w:themeColor="background1" w:themeShade="BF"/>
      <w:sz w:val="20"/>
    </w:rPr>
  </w:style>
  <w:style w:type="paragraph" w:styleId="Title">
    <w:name w:val="Title"/>
    <w:basedOn w:val="Normal"/>
    <w:link w:val="TitleChar"/>
    <w:uiPriority w:val="10"/>
    <w:qFormat/>
    <w:rsid w:val="00C4194F"/>
    <w:pPr>
      <w:jc w:val="center"/>
    </w:pPr>
    <w:rPr>
      <w:b/>
      <w:bCs/>
      <w:sz w:val="24"/>
      <w:szCs w:val="24"/>
    </w:rPr>
  </w:style>
  <w:style w:type="character" w:customStyle="1" w:styleId="TitleChar">
    <w:name w:val="Title Char"/>
    <w:basedOn w:val="DefaultParagraphFont"/>
    <w:link w:val="Title"/>
    <w:uiPriority w:val="10"/>
    <w:rsid w:val="00C4194F"/>
    <w:rPr>
      <w:rFonts w:ascii="Times New Roman" w:eastAsia="Times New Roman" w:hAnsi="Times New Roman" w:cs="Times New Roman"/>
      <w:b/>
      <w:bCs/>
      <w:sz w:val="24"/>
      <w:szCs w:val="24"/>
    </w:rPr>
  </w:style>
  <w:style w:type="paragraph" w:customStyle="1" w:styleId="TableText">
    <w:name w:val="TableText"/>
    <w:rsid w:val="00C4194F"/>
    <w:pPr>
      <w:spacing w:after="0" w:line="240" w:lineRule="auto"/>
    </w:pPr>
    <w:rPr>
      <w:rFonts w:ascii="Century Gothic" w:eastAsia="Times New Roman" w:hAnsi="Century Gothic" w:cs="Times New Roman"/>
      <w:smallCaps/>
      <w:sz w:val="16"/>
      <w:szCs w:val="20"/>
    </w:rPr>
  </w:style>
  <w:style w:type="paragraph" w:styleId="Index1">
    <w:name w:val="index 1"/>
    <w:basedOn w:val="Normal"/>
    <w:next w:val="Normal"/>
    <w:uiPriority w:val="99"/>
    <w:semiHidden/>
    <w:rsid w:val="00C4194F"/>
    <w:rPr>
      <w:rFonts w:ascii="Arial" w:hAnsi="Arial"/>
      <w:sz w:val="24"/>
    </w:rPr>
  </w:style>
  <w:style w:type="paragraph" w:styleId="Index2">
    <w:name w:val="index 2"/>
    <w:basedOn w:val="Normal"/>
    <w:next w:val="Normal"/>
    <w:uiPriority w:val="99"/>
    <w:semiHidden/>
    <w:rsid w:val="00C4194F"/>
    <w:pPr>
      <w:tabs>
        <w:tab w:val="left" w:leader="dot" w:pos="9000"/>
        <w:tab w:val="right" w:pos="9360"/>
      </w:tabs>
      <w:suppressAutoHyphens/>
      <w:overflowPunct w:val="0"/>
      <w:autoSpaceDE w:val="0"/>
      <w:autoSpaceDN w:val="0"/>
      <w:adjustRightInd w:val="0"/>
      <w:ind w:left="1440" w:right="720" w:hanging="720"/>
      <w:textAlignment w:val="baseline"/>
    </w:pPr>
    <w:rPr>
      <w:rFonts w:ascii="Courier New" w:hAnsi="Courier New"/>
      <w:sz w:val="24"/>
    </w:rPr>
  </w:style>
  <w:style w:type="paragraph" w:styleId="TOAHeading">
    <w:name w:val="toa heading"/>
    <w:basedOn w:val="Normal"/>
    <w:next w:val="Normal"/>
    <w:uiPriority w:val="99"/>
    <w:semiHidden/>
    <w:rsid w:val="00C4194F"/>
    <w:pPr>
      <w:tabs>
        <w:tab w:val="left" w:pos="9000"/>
        <w:tab w:val="right" w:pos="9360"/>
      </w:tabs>
      <w:suppressAutoHyphens/>
      <w:overflowPunct w:val="0"/>
      <w:autoSpaceDE w:val="0"/>
      <w:autoSpaceDN w:val="0"/>
      <w:adjustRightInd w:val="0"/>
      <w:textAlignment w:val="baseline"/>
    </w:pPr>
    <w:rPr>
      <w:rFonts w:ascii="Courier New" w:hAnsi="Courier New"/>
      <w:sz w:val="24"/>
    </w:rPr>
  </w:style>
  <w:style w:type="paragraph" w:styleId="PlainText">
    <w:name w:val="Plain Text"/>
    <w:basedOn w:val="Normal"/>
    <w:link w:val="PlainTextChar"/>
    <w:uiPriority w:val="99"/>
    <w:rsid w:val="00C4194F"/>
    <w:rPr>
      <w:rFonts w:ascii="Courier New" w:hAnsi="Courier New"/>
    </w:rPr>
  </w:style>
  <w:style w:type="character" w:customStyle="1" w:styleId="PlainTextChar">
    <w:name w:val="Plain Text Char"/>
    <w:basedOn w:val="DefaultParagraphFont"/>
    <w:link w:val="PlainText"/>
    <w:uiPriority w:val="99"/>
    <w:rsid w:val="00C4194F"/>
    <w:rPr>
      <w:rFonts w:ascii="Courier New" w:eastAsia="Times New Roman" w:hAnsi="Courier New" w:cs="Times New Roman"/>
      <w:szCs w:val="20"/>
    </w:rPr>
  </w:style>
  <w:style w:type="paragraph" w:styleId="NormalIndent">
    <w:name w:val="Normal Indent"/>
    <w:basedOn w:val="Normal"/>
    <w:uiPriority w:val="99"/>
    <w:rsid w:val="00C4194F"/>
    <w:pPr>
      <w:ind w:left="720"/>
    </w:pPr>
    <w:rPr>
      <w:rFonts w:ascii="CG Times (W1)" w:hAnsi="CG Times (W1)"/>
    </w:rPr>
  </w:style>
  <w:style w:type="paragraph" w:styleId="EndnoteText">
    <w:name w:val="endnote text"/>
    <w:basedOn w:val="Normal"/>
    <w:link w:val="EndnoteTextChar"/>
    <w:uiPriority w:val="99"/>
    <w:semiHidden/>
    <w:rsid w:val="00C4194F"/>
  </w:style>
  <w:style w:type="character" w:customStyle="1" w:styleId="EndnoteTextChar">
    <w:name w:val="Endnote Text Char"/>
    <w:basedOn w:val="DefaultParagraphFont"/>
    <w:link w:val="EndnoteText"/>
    <w:uiPriority w:val="99"/>
    <w:semiHidden/>
    <w:rsid w:val="00C4194F"/>
    <w:rPr>
      <w:rFonts w:ascii="Times New Roman" w:eastAsia="Times New Roman" w:hAnsi="Times New Roman" w:cs="Times New Roman"/>
      <w:szCs w:val="20"/>
    </w:rPr>
  </w:style>
  <w:style w:type="paragraph" w:customStyle="1" w:styleId="SectionTitle">
    <w:name w:val="Section Title"/>
    <w:basedOn w:val="Title"/>
    <w:next w:val="Normal"/>
    <w:rsid w:val="00C4194F"/>
  </w:style>
  <w:style w:type="paragraph" w:styleId="FootnoteText">
    <w:name w:val="footnote text"/>
    <w:basedOn w:val="Normal"/>
    <w:link w:val="FootnoteTextChar"/>
    <w:uiPriority w:val="99"/>
    <w:semiHidden/>
    <w:rsid w:val="00C4194F"/>
  </w:style>
  <w:style w:type="character" w:customStyle="1" w:styleId="FootnoteTextChar">
    <w:name w:val="Footnote Text Char"/>
    <w:basedOn w:val="DefaultParagraphFont"/>
    <w:link w:val="FootnoteText"/>
    <w:uiPriority w:val="99"/>
    <w:semiHidden/>
    <w:rsid w:val="00C4194F"/>
    <w:rPr>
      <w:rFonts w:ascii="Times New Roman" w:eastAsia="Times New Roman" w:hAnsi="Times New Roman" w:cs="Times New Roman"/>
      <w:szCs w:val="20"/>
    </w:rPr>
  </w:style>
  <w:style w:type="character" w:styleId="FootnoteReference">
    <w:name w:val="footnote reference"/>
    <w:basedOn w:val="DefaultParagraphFont"/>
    <w:uiPriority w:val="99"/>
    <w:semiHidden/>
    <w:rsid w:val="00C4194F"/>
    <w:rPr>
      <w:vertAlign w:val="superscript"/>
    </w:rPr>
  </w:style>
  <w:style w:type="paragraph" w:styleId="ListParagraph">
    <w:name w:val="List Paragraph"/>
    <w:basedOn w:val="Normal"/>
    <w:uiPriority w:val="34"/>
    <w:qFormat/>
    <w:rsid w:val="00C4194F"/>
    <w:pPr>
      <w:ind w:left="720"/>
    </w:pPr>
    <w:rPr>
      <w:szCs w:val="22"/>
    </w:rPr>
  </w:style>
  <w:style w:type="paragraph" w:styleId="Revision">
    <w:name w:val="Revision"/>
    <w:hidden/>
    <w:uiPriority w:val="99"/>
    <w:semiHidden/>
    <w:rsid w:val="00C4194F"/>
    <w:pPr>
      <w:spacing w:after="0" w:line="240" w:lineRule="auto"/>
    </w:pPr>
    <w:rPr>
      <w:rFonts w:ascii="Times New Roman" w:eastAsia="Times New Roman" w:hAnsi="Times New Roman" w:cs="Times New Roman"/>
      <w:sz w:val="20"/>
      <w:szCs w:val="20"/>
    </w:rPr>
  </w:style>
  <w:style w:type="table" w:styleId="TableGrid">
    <w:name w:val="Table Grid"/>
    <w:basedOn w:val="TableNormal"/>
    <w:uiPriority w:val="59"/>
    <w:rsid w:val="00C4194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rFonts w:ascii="Times New Roman" w:hAnsi="Times New Roman" w:cs="Times New Roman"/>
        <w:b/>
        <w:sz w:val="20"/>
      </w:rPr>
    </w:tblStylePr>
  </w:style>
  <w:style w:type="paragraph" w:customStyle="1" w:styleId="Italics">
    <w:name w:val="Italics"/>
    <w:basedOn w:val="Normal"/>
    <w:qFormat/>
    <w:rsid w:val="00C4194F"/>
    <w:pPr>
      <w:tabs>
        <w:tab w:val="clear" w:pos="720"/>
        <w:tab w:val="clear" w:pos="1440"/>
        <w:tab w:val="clear" w:pos="2160"/>
      </w:tabs>
      <w:suppressAutoHyphens/>
    </w:pPr>
    <w:rPr>
      <w:i/>
    </w:rPr>
  </w:style>
  <w:style w:type="table" w:styleId="TableGrid1">
    <w:name w:val="Table Grid 1"/>
    <w:aliases w:val="Table Grid Italics"/>
    <w:basedOn w:val="TableNormal"/>
    <w:uiPriority w:val="99"/>
    <w:rsid w:val="00C4194F"/>
    <w:pPr>
      <w:tabs>
        <w:tab w:val="left" w:pos="720"/>
        <w:tab w:val="left" w:pos="1440"/>
        <w:tab w:val="left" w:pos="2160"/>
      </w:tabs>
      <w:spacing w:after="0" w:line="240" w:lineRule="auto"/>
    </w:pPr>
    <w:rPr>
      <w:rFonts w:ascii="Times New Roman" w:eastAsia="Times New Roman" w:hAnsi="Times New Roman" w:cs="Times New Roman"/>
      <w:sz w:val="20"/>
      <w:szCs w:val="20"/>
    </w:rPr>
    <w:tblPr/>
    <w:tblStylePr w:type="lastRow">
      <w:rPr>
        <w:rFonts w:cs="Times New Roman"/>
        <w:i/>
        <w:iCs/>
      </w:rPr>
      <w:tblPr/>
      <w:tcPr>
        <w:tcBorders>
          <w:tl2br w:val="none" w:sz="0" w:space="0" w:color="auto"/>
          <w:tr2bl w:val="none" w:sz="0" w:space="0" w:color="auto"/>
        </w:tcBorders>
      </w:tcPr>
    </w:tblStylePr>
    <w:tblStylePr w:type="lastCol">
      <w:rPr>
        <w:rFonts w:ascii="Times New Roman" w:hAnsi="Times New Roman" w:cs="Times New Roman"/>
        <w:i w:val="0"/>
        <w:iCs/>
      </w:rPr>
      <w:tblPr/>
      <w:tcPr>
        <w:tcBorders>
          <w:tl2br w:val="none" w:sz="0" w:space="0" w:color="auto"/>
          <w:tr2bl w:val="none" w:sz="0" w:space="0" w:color="auto"/>
        </w:tcBorders>
      </w:tcPr>
    </w:tblStylePr>
  </w:style>
  <w:style w:type="character" w:styleId="IntenseReference">
    <w:name w:val="Intense Reference"/>
    <w:basedOn w:val="DefaultParagraphFont"/>
    <w:uiPriority w:val="32"/>
    <w:qFormat/>
    <w:rsid w:val="00C4194F"/>
    <w:rPr>
      <w:b/>
      <w:smallCaps/>
      <w:color w:val="C0504D"/>
      <w:spacing w:val="5"/>
      <w:u w:val="single"/>
    </w:rPr>
  </w:style>
  <w:style w:type="paragraph" w:customStyle="1" w:styleId="TableText0">
    <w:name w:val="Table Text"/>
    <w:basedOn w:val="Normal"/>
    <w:qFormat/>
    <w:rsid w:val="00C4194F"/>
    <w:pPr>
      <w:spacing w:before="40" w:after="40"/>
      <w:jc w:val="center"/>
    </w:pPr>
  </w:style>
  <w:style w:type="paragraph" w:customStyle="1" w:styleId="TableHead">
    <w:name w:val="Table Head"/>
    <w:basedOn w:val="TableText0"/>
    <w:qFormat/>
    <w:rsid w:val="00C4194F"/>
    <w:pPr>
      <w:spacing w:before="60" w:after="60"/>
    </w:pPr>
    <w:rPr>
      <w:b/>
    </w:rPr>
  </w:style>
  <w:style w:type="paragraph" w:customStyle="1" w:styleId="Bold">
    <w:name w:val="Bold"/>
    <w:basedOn w:val="Normal"/>
    <w:qFormat/>
    <w:rsid w:val="00C4194F"/>
    <w:pPr>
      <w:tabs>
        <w:tab w:val="left" w:pos="-417"/>
      </w:tabs>
      <w:suppressAutoHyphens/>
      <w:spacing w:before="60" w:after="60"/>
      <w:ind w:left="720" w:right="720"/>
    </w:pPr>
    <w:rPr>
      <w:b/>
    </w:rPr>
  </w:style>
  <w:style w:type="paragraph" w:customStyle="1" w:styleId="TableTextNotes">
    <w:name w:val="Table Text Notes"/>
    <w:basedOn w:val="TableText0"/>
    <w:qFormat/>
    <w:rsid w:val="00C4194F"/>
    <w:pPr>
      <w:ind w:left="360" w:hanging="180"/>
      <w:jc w:val="left"/>
    </w:pPr>
    <w:rPr>
      <w:rFonts w:eastAsia="ArialMT"/>
      <w:sz w:val="20"/>
    </w:rPr>
  </w:style>
  <w:style w:type="paragraph" w:customStyle="1" w:styleId="Figure">
    <w:name w:val="Figure"/>
    <w:basedOn w:val="Normal"/>
    <w:qFormat/>
    <w:rsid w:val="00C4194F"/>
    <w:pPr>
      <w:keepNext/>
      <w:tabs>
        <w:tab w:val="left" w:pos="-288"/>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0" w:after="0"/>
      <w:jc w:val="center"/>
    </w:pPr>
  </w:style>
  <w:style w:type="paragraph" w:customStyle="1" w:styleId="Indent">
    <w:name w:val="Indent"/>
    <w:basedOn w:val="Normal"/>
    <w:qFormat/>
    <w:rsid w:val="00C4194F"/>
    <w:pPr>
      <w:tabs>
        <w:tab w:val="left" w:pos="-417"/>
        <w:tab w:val="left" w:pos="0"/>
      </w:tabs>
      <w:suppressAutoHyphens/>
      <w:ind w:firstLine="360"/>
    </w:pPr>
    <w:rPr>
      <w:bCs/>
    </w:rPr>
  </w:style>
  <w:style w:type="paragraph" w:customStyle="1" w:styleId="Indent2">
    <w:name w:val="Indent 2"/>
    <w:basedOn w:val="Indent"/>
    <w:qFormat/>
    <w:rsid w:val="00C4194F"/>
    <w:pPr>
      <w:spacing w:before="60" w:after="60"/>
      <w:ind w:firstLine="720"/>
    </w:pPr>
  </w:style>
  <w:style w:type="paragraph" w:customStyle="1" w:styleId="IntentionallyLeftBlank">
    <w:name w:val="Intentionally Left Blank"/>
    <w:basedOn w:val="Normal"/>
    <w:qFormat/>
    <w:rsid w:val="00C4194F"/>
    <w:pPr>
      <w:pageBreakBefore/>
      <w:spacing w:before="6000" w:after="6000"/>
      <w:jc w:val="center"/>
    </w:pPr>
    <w:rPr>
      <w:b/>
    </w:rPr>
  </w:style>
  <w:style w:type="paragraph" w:customStyle="1" w:styleId="Bullet">
    <w:name w:val="Bullet"/>
    <w:basedOn w:val="Normal"/>
    <w:rsid w:val="00C4194F"/>
    <w:pPr>
      <w:numPr>
        <w:numId w:val="12"/>
      </w:numPr>
      <w:tabs>
        <w:tab w:val="clear" w:pos="1440"/>
        <w:tab w:val="clear" w:pos="2160"/>
      </w:tabs>
      <w:overflowPunct w:val="0"/>
      <w:autoSpaceDE w:val="0"/>
      <w:autoSpaceDN w:val="0"/>
      <w:adjustRightInd w:val="0"/>
      <w:spacing w:before="60" w:after="60"/>
      <w:textAlignment w:val="baseline"/>
    </w:pPr>
    <w:rPr>
      <w:kern w:val="20"/>
    </w:rPr>
  </w:style>
  <w:style w:type="paragraph" w:customStyle="1" w:styleId="Bullet2">
    <w:name w:val="Bullet 2"/>
    <w:basedOn w:val="Normal"/>
    <w:rsid w:val="00C4194F"/>
    <w:pPr>
      <w:tabs>
        <w:tab w:val="clear" w:pos="720"/>
        <w:tab w:val="clear" w:pos="1440"/>
        <w:tab w:val="clear" w:pos="2160"/>
      </w:tabs>
      <w:spacing w:before="60" w:after="60"/>
    </w:pPr>
    <w:rPr>
      <w:sz w:val="24"/>
    </w:rPr>
  </w:style>
  <w:style w:type="paragraph" w:customStyle="1" w:styleId="HeadingPart">
    <w:name w:val="Heading Part"/>
    <w:basedOn w:val="Heading1"/>
    <w:qFormat/>
    <w:rsid w:val="00C4194F"/>
    <w:pPr>
      <w:spacing w:before="0"/>
    </w:pPr>
    <w:rPr>
      <w:sz w:val="28"/>
      <w:szCs w:val="32"/>
    </w:rPr>
  </w:style>
  <w:style w:type="paragraph" w:customStyle="1" w:styleId="TableTextTiny">
    <w:name w:val="Table Text Tiny"/>
    <w:basedOn w:val="TableText0"/>
    <w:qFormat/>
    <w:rsid w:val="00C4194F"/>
    <w:pPr>
      <w:spacing w:before="0" w:after="0"/>
      <w:jc w:val="left"/>
    </w:pPr>
    <w:rPr>
      <w:sz w:val="16"/>
      <w:szCs w:val="16"/>
    </w:rPr>
  </w:style>
  <w:style w:type="paragraph" w:customStyle="1" w:styleId="Insert">
    <w:name w:val="Insert"/>
    <w:basedOn w:val="Normal"/>
    <w:qFormat/>
    <w:rsid w:val="00C4194F"/>
    <w:pPr>
      <w:ind w:left="720" w:right="720"/>
    </w:pPr>
    <w:rPr>
      <w:sz w:val="20"/>
    </w:rPr>
  </w:style>
  <w:style w:type="paragraph" w:styleId="NoSpacing">
    <w:name w:val="No Spacing"/>
    <w:uiPriority w:val="1"/>
    <w:qFormat/>
    <w:rsid w:val="00C4194F"/>
    <w:pPr>
      <w:spacing w:after="0" w:line="240" w:lineRule="auto"/>
    </w:pPr>
    <w:rPr>
      <w:rFonts w:ascii="Calibri" w:eastAsia="Times New Roman" w:hAnsi="Calibri" w:cs="Times New Roman"/>
    </w:rPr>
  </w:style>
  <w:style w:type="character" w:customStyle="1" w:styleId="apple-converted-space">
    <w:name w:val="apple-converted-space"/>
    <w:rsid w:val="00C4194F"/>
  </w:style>
  <w:style w:type="paragraph" w:customStyle="1" w:styleId="Engineernotetop">
    <w:name w:val="Engineer note top"/>
    <w:basedOn w:val="Normal"/>
    <w:next w:val="Bold"/>
    <w:qFormat/>
    <w:rsid w:val="00C4194F"/>
    <w:pPr>
      <w:keepNext/>
      <w:spacing w:before="240"/>
    </w:pPr>
    <w:rPr>
      <w:b/>
    </w:rPr>
  </w:style>
  <w:style w:type="paragraph" w:customStyle="1" w:styleId="Engineernotebottom">
    <w:name w:val="Engineer note bottom"/>
    <w:basedOn w:val="Engineernotetop"/>
    <w:qFormat/>
    <w:rsid w:val="00C4194F"/>
    <w:pPr>
      <w:keepNext w:val="0"/>
      <w:spacing w:before="60" w:after="240"/>
    </w:pPr>
  </w:style>
  <w:style w:type="character" w:customStyle="1" w:styleId="NormalCourierNew">
    <w:name w:val="Normal Courier New"/>
    <w:uiPriority w:val="1"/>
    <w:qFormat/>
    <w:rsid w:val="00C4194F"/>
    <w:rPr>
      <w:rFonts w:ascii="Courier New" w:hAnsi="Courier New"/>
      <w:sz w:val="22"/>
      <w:u w:val="none"/>
    </w:rPr>
  </w:style>
  <w:style w:type="paragraph" w:customStyle="1" w:styleId="Indent3">
    <w:name w:val="Indent 3"/>
    <w:basedOn w:val="Indent2"/>
    <w:qFormat/>
    <w:rsid w:val="00C4194F"/>
    <w:pPr>
      <w:ind w:firstLine="1080"/>
    </w:pPr>
  </w:style>
  <w:style w:type="paragraph" w:customStyle="1" w:styleId="itemsandstandards">
    <w:name w:val="items and standards"/>
    <w:basedOn w:val="Documentlist"/>
    <w:qFormat/>
    <w:rsid w:val="00C4194F"/>
    <w:pPr>
      <w:ind w:left="2880"/>
    </w:pPr>
  </w:style>
  <w:style w:type="paragraph" w:customStyle="1" w:styleId="itemsandstandardsindent1">
    <w:name w:val="items and standards indent1"/>
    <w:basedOn w:val="Normal"/>
    <w:qFormat/>
    <w:rsid w:val="00C4194F"/>
    <w:pPr>
      <w:tabs>
        <w:tab w:val="clear" w:pos="720"/>
        <w:tab w:val="clear" w:pos="1440"/>
        <w:tab w:val="clear" w:pos="2160"/>
        <w:tab w:val="left" w:pos="2880"/>
      </w:tabs>
      <w:ind w:left="2520"/>
    </w:pPr>
  </w:style>
  <w:style w:type="paragraph" w:styleId="NormalWeb">
    <w:name w:val="Normal (Web)"/>
    <w:basedOn w:val="Normal"/>
    <w:uiPriority w:val="99"/>
    <w:unhideWhenUsed/>
    <w:rsid w:val="00C4194F"/>
    <w:pPr>
      <w:tabs>
        <w:tab w:val="clear" w:pos="720"/>
        <w:tab w:val="clear" w:pos="1440"/>
        <w:tab w:val="clear" w:pos="2160"/>
      </w:tabs>
      <w:spacing w:before="100" w:beforeAutospacing="1" w:after="100" w:afterAutospacing="1"/>
    </w:pPr>
    <w:rPr>
      <w:sz w:val="24"/>
      <w:szCs w:val="24"/>
    </w:rPr>
  </w:style>
  <w:style w:type="character" w:customStyle="1" w:styleId="italic">
    <w:name w:val="italic"/>
    <w:rsid w:val="00C4194F"/>
  </w:style>
  <w:style w:type="paragraph" w:styleId="BodyText2">
    <w:name w:val="Body Text 2"/>
    <w:basedOn w:val="Normal"/>
    <w:link w:val="BodyText2Char"/>
    <w:uiPriority w:val="99"/>
    <w:semiHidden/>
    <w:rsid w:val="00C4194F"/>
    <w:pPr>
      <w:tabs>
        <w:tab w:val="clear" w:pos="720"/>
        <w:tab w:val="clear" w:pos="1440"/>
        <w:tab w:val="clear" w:pos="2160"/>
      </w:tabs>
      <w:suppressAutoHyphens/>
      <w:spacing w:before="0" w:after="0"/>
      <w:ind w:right="36"/>
    </w:pPr>
    <w:rPr>
      <w:sz w:val="20"/>
    </w:rPr>
  </w:style>
  <w:style w:type="character" w:customStyle="1" w:styleId="BodyText2Char">
    <w:name w:val="Body Text 2 Char"/>
    <w:basedOn w:val="DefaultParagraphFont"/>
    <w:link w:val="BodyText2"/>
    <w:uiPriority w:val="99"/>
    <w:semiHidden/>
    <w:rsid w:val="00C4194F"/>
    <w:rPr>
      <w:rFonts w:ascii="Times New Roman" w:eastAsia="Times New Roman" w:hAnsi="Times New Roman" w:cs="Times New Roman"/>
      <w:sz w:val="20"/>
      <w:szCs w:val="20"/>
    </w:rPr>
  </w:style>
  <w:style w:type="paragraph" w:styleId="BlockText">
    <w:name w:val="Block Text"/>
    <w:basedOn w:val="Normal"/>
    <w:uiPriority w:val="99"/>
    <w:semiHidden/>
    <w:rsid w:val="00C4194F"/>
    <w:pPr>
      <w:tabs>
        <w:tab w:val="clear" w:pos="720"/>
        <w:tab w:val="clear" w:pos="1440"/>
        <w:tab w:val="clear" w:pos="2160"/>
        <w:tab w:val="left" w:pos="-720"/>
      </w:tabs>
      <w:suppressAutoHyphens/>
      <w:spacing w:before="0" w:after="0"/>
      <w:ind w:left="360" w:right="396"/>
      <w:jc w:val="both"/>
    </w:pPr>
    <w:rPr>
      <w:b/>
      <w:sz w:val="20"/>
    </w:rPr>
  </w:style>
  <w:style w:type="paragraph" w:customStyle="1" w:styleId="Default">
    <w:name w:val="Default"/>
    <w:rsid w:val="00C419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0">
    <w:name w:val="CM10"/>
    <w:basedOn w:val="Default"/>
    <w:next w:val="Default"/>
    <w:uiPriority w:val="99"/>
    <w:rsid w:val="00C4194F"/>
    <w:rPr>
      <w:rFonts w:ascii="AKFJD O+ Courier" w:hAnsi="AKFJD O+ Courier"/>
      <w:color w:val="auto"/>
    </w:rPr>
  </w:style>
  <w:style w:type="paragraph" w:customStyle="1" w:styleId="CM5">
    <w:name w:val="CM5"/>
    <w:basedOn w:val="Default"/>
    <w:next w:val="Default"/>
    <w:uiPriority w:val="99"/>
    <w:rsid w:val="00C4194F"/>
    <w:pPr>
      <w:spacing w:line="240" w:lineRule="atLeast"/>
    </w:pPr>
    <w:rPr>
      <w:rFonts w:ascii="AKFJD O+ Courier" w:hAnsi="AKFJD O+ Courier"/>
      <w:color w:val="auto"/>
    </w:rPr>
  </w:style>
  <w:style w:type="paragraph" w:customStyle="1" w:styleId="EngineerNotes">
    <w:name w:val="Engineer Notes"/>
    <w:basedOn w:val="Normal"/>
    <w:qFormat/>
    <w:rsid w:val="00C4194F"/>
    <w:pPr>
      <w:tabs>
        <w:tab w:val="left" w:pos="-417"/>
      </w:tabs>
      <w:suppressAutoHyphens/>
      <w:ind w:left="720" w:right="720"/>
    </w:pPr>
    <w:rPr>
      <w:b/>
    </w:rPr>
  </w:style>
  <w:style w:type="paragraph" w:customStyle="1" w:styleId="CenteredBoldedEndofSection">
    <w:name w:val="Centered Bolded End of Section"/>
    <w:basedOn w:val="Normal"/>
    <w:qFormat/>
    <w:rsid w:val="00C4194F"/>
    <w:pPr>
      <w:spacing w:before="480"/>
      <w:jc w:val="center"/>
    </w:pPr>
    <w:rPr>
      <w:b/>
      <w:caps/>
    </w:rPr>
  </w:style>
  <w:style w:type="paragraph" w:customStyle="1" w:styleId="Documentlist">
    <w:name w:val="Document list"/>
    <w:basedOn w:val="Normal"/>
    <w:qFormat/>
    <w:rsid w:val="00C4194F"/>
    <w:pPr>
      <w:tabs>
        <w:tab w:val="clear" w:pos="720"/>
        <w:tab w:val="clear" w:pos="1440"/>
        <w:tab w:val="clear" w:pos="2160"/>
      </w:tabs>
      <w:suppressAutoHyphens/>
      <w:ind w:left="2160" w:hanging="2160"/>
    </w:pPr>
  </w:style>
  <w:style w:type="paragraph" w:customStyle="1" w:styleId="DocumentlistUL">
    <w:name w:val="Document list UL"/>
    <w:basedOn w:val="Documentlist"/>
    <w:qFormat/>
    <w:rsid w:val="00C4194F"/>
    <w:pPr>
      <w:tabs>
        <w:tab w:val="left" w:pos="4320"/>
      </w:tabs>
      <w:ind w:left="4320" w:hanging="4320"/>
    </w:pPr>
  </w:style>
  <w:style w:type="paragraph" w:customStyle="1" w:styleId="EngineeringNotesIndent">
    <w:name w:val="Engineering Notes Indent"/>
    <w:basedOn w:val="EngineerNotes"/>
    <w:qFormat/>
    <w:rsid w:val="00C4194F"/>
    <w:pPr>
      <w:ind w:left="1080"/>
    </w:pPr>
  </w:style>
  <w:style w:type="paragraph" w:customStyle="1" w:styleId="Indent4">
    <w:name w:val="Indent 4"/>
    <w:basedOn w:val="Indent3"/>
    <w:qFormat/>
    <w:rsid w:val="00C4194F"/>
    <w:pPr>
      <w:ind w:firstLine="1440"/>
    </w:pPr>
  </w:style>
  <w:style w:type="character" w:styleId="EndnoteReference">
    <w:name w:val="endnote reference"/>
    <w:basedOn w:val="DefaultParagraphFont"/>
    <w:uiPriority w:val="99"/>
    <w:semiHidden/>
    <w:unhideWhenUsed/>
    <w:rsid w:val="00C4194F"/>
    <w:rPr>
      <w:vertAlign w:val="superscript"/>
    </w:rPr>
  </w:style>
  <w:style w:type="character" w:customStyle="1" w:styleId="Links">
    <w:name w:val="Links"/>
    <w:uiPriority w:val="1"/>
    <w:qFormat/>
    <w:rsid w:val="00C4194F"/>
    <w:rPr>
      <w:rFonts w:ascii="Times New Roman" w:hAnsi="Times New Roman"/>
      <w:sz w:val="22"/>
      <w:u w:val="single"/>
    </w:rPr>
  </w:style>
  <w:style w:type="paragraph" w:styleId="Bibliography">
    <w:name w:val="Bibliography"/>
    <w:basedOn w:val="Normal"/>
    <w:next w:val="Normal"/>
    <w:uiPriority w:val="37"/>
    <w:semiHidden/>
    <w:unhideWhenUsed/>
    <w:rsid w:val="00C4194F"/>
  </w:style>
  <w:style w:type="paragraph" w:styleId="BodyText3">
    <w:name w:val="Body Text 3"/>
    <w:basedOn w:val="Normal"/>
    <w:link w:val="BodyText3Char"/>
    <w:uiPriority w:val="99"/>
    <w:semiHidden/>
    <w:unhideWhenUsed/>
    <w:rsid w:val="00C4194F"/>
    <w:rPr>
      <w:sz w:val="16"/>
      <w:szCs w:val="16"/>
    </w:rPr>
  </w:style>
  <w:style w:type="character" w:customStyle="1" w:styleId="BodyText3Char">
    <w:name w:val="Body Text 3 Char"/>
    <w:basedOn w:val="DefaultParagraphFont"/>
    <w:link w:val="BodyText3"/>
    <w:uiPriority w:val="99"/>
    <w:semiHidden/>
    <w:rsid w:val="00C4194F"/>
    <w:rPr>
      <w:rFonts w:ascii="Times New Roman" w:eastAsia="Times New Roman" w:hAnsi="Times New Roman" w:cs="Times New Roman"/>
      <w:sz w:val="16"/>
      <w:szCs w:val="16"/>
    </w:rPr>
  </w:style>
  <w:style w:type="paragraph" w:styleId="BodyTextFirstIndent">
    <w:name w:val="Body Text First Indent"/>
    <w:basedOn w:val="BodyText"/>
    <w:link w:val="BodyTextFirstIndentChar"/>
    <w:uiPriority w:val="99"/>
    <w:semiHidden/>
    <w:unhideWhenUsed/>
    <w:rsid w:val="00C4194F"/>
    <w:pPr>
      <w:ind w:left="0" w:firstLine="360"/>
    </w:pPr>
    <w:rPr>
      <w:rFonts w:ascii="Times New Roman" w:hAnsi="Times New Roman"/>
    </w:rPr>
  </w:style>
  <w:style w:type="character" w:customStyle="1" w:styleId="BodyTextFirstIndentChar">
    <w:name w:val="Body Text First Indent Char"/>
    <w:basedOn w:val="BodyTextChar"/>
    <w:link w:val="BodyTextFirstIndent"/>
    <w:uiPriority w:val="99"/>
    <w:semiHidden/>
    <w:rsid w:val="00C4194F"/>
    <w:rPr>
      <w:rFonts w:ascii="Times New Roman" w:eastAsia="Times New Roman" w:hAnsi="Times New Roman" w:cs="Times New Roman"/>
      <w:szCs w:val="20"/>
    </w:rPr>
  </w:style>
  <w:style w:type="paragraph" w:styleId="BodyTextIndent">
    <w:name w:val="Body Text Indent"/>
    <w:basedOn w:val="Normal"/>
    <w:link w:val="BodyTextIndentChar"/>
    <w:uiPriority w:val="99"/>
    <w:semiHidden/>
    <w:unhideWhenUsed/>
    <w:rsid w:val="00C4194F"/>
    <w:pPr>
      <w:ind w:left="360"/>
    </w:pPr>
  </w:style>
  <w:style w:type="character" w:customStyle="1" w:styleId="BodyTextIndentChar">
    <w:name w:val="Body Text Indent Char"/>
    <w:basedOn w:val="DefaultParagraphFont"/>
    <w:link w:val="BodyTextIndent"/>
    <w:uiPriority w:val="99"/>
    <w:semiHidden/>
    <w:rsid w:val="00C4194F"/>
    <w:rPr>
      <w:rFonts w:ascii="Times New Roman" w:eastAsia="Times New Roman" w:hAnsi="Times New Roman" w:cs="Times New Roman"/>
      <w:szCs w:val="20"/>
    </w:rPr>
  </w:style>
  <w:style w:type="paragraph" w:styleId="BodyTextFirstIndent2">
    <w:name w:val="Body Text First Indent 2"/>
    <w:basedOn w:val="BodyTextIndent"/>
    <w:link w:val="BodyTextFirstIndent2Char"/>
    <w:uiPriority w:val="99"/>
    <w:semiHidden/>
    <w:unhideWhenUsed/>
    <w:rsid w:val="00C4194F"/>
    <w:pPr>
      <w:ind w:firstLine="360"/>
    </w:pPr>
  </w:style>
  <w:style w:type="character" w:customStyle="1" w:styleId="BodyTextFirstIndent2Char">
    <w:name w:val="Body Text First Indent 2 Char"/>
    <w:basedOn w:val="BodyTextIndentChar"/>
    <w:link w:val="BodyTextFirstIndent2"/>
    <w:uiPriority w:val="99"/>
    <w:semiHidden/>
    <w:rsid w:val="00C4194F"/>
    <w:rPr>
      <w:rFonts w:ascii="Times New Roman" w:eastAsia="Times New Roman" w:hAnsi="Times New Roman" w:cs="Times New Roman"/>
      <w:szCs w:val="20"/>
    </w:rPr>
  </w:style>
  <w:style w:type="paragraph" w:styleId="BodyTextIndent2">
    <w:name w:val="Body Text Indent 2"/>
    <w:basedOn w:val="Normal"/>
    <w:link w:val="BodyTextIndent2Char"/>
    <w:uiPriority w:val="99"/>
    <w:unhideWhenUsed/>
    <w:rsid w:val="00C4194F"/>
    <w:pPr>
      <w:spacing w:line="480" w:lineRule="auto"/>
      <w:ind w:left="360"/>
    </w:pPr>
  </w:style>
  <w:style w:type="character" w:customStyle="1" w:styleId="BodyTextIndent2Char">
    <w:name w:val="Body Text Indent 2 Char"/>
    <w:basedOn w:val="DefaultParagraphFont"/>
    <w:link w:val="BodyTextIndent2"/>
    <w:uiPriority w:val="99"/>
    <w:rsid w:val="00C4194F"/>
    <w:rPr>
      <w:rFonts w:ascii="Times New Roman" w:eastAsia="Times New Roman" w:hAnsi="Times New Roman" w:cs="Times New Roman"/>
      <w:szCs w:val="20"/>
    </w:rPr>
  </w:style>
  <w:style w:type="paragraph" w:styleId="BodyTextIndent3">
    <w:name w:val="Body Text Indent 3"/>
    <w:basedOn w:val="Normal"/>
    <w:link w:val="BodyTextIndent3Char"/>
    <w:uiPriority w:val="99"/>
    <w:semiHidden/>
    <w:unhideWhenUsed/>
    <w:rsid w:val="00C4194F"/>
    <w:pPr>
      <w:ind w:left="360"/>
    </w:pPr>
    <w:rPr>
      <w:sz w:val="16"/>
      <w:szCs w:val="16"/>
    </w:rPr>
  </w:style>
  <w:style w:type="character" w:customStyle="1" w:styleId="BodyTextIndent3Char">
    <w:name w:val="Body Text Indent 3 Char"/>
    <w:basedOn w:val="DefaultParagraphFont"/>
    <w:link w:val="BodyTextIndent3"/>
    <w:uiPriority w:val="99"/>
    <w:semiHidden/>
    <w:rsid w:val="00C4194F"/>
    <w:rPr>
      <w:rFonts w:ascii="Times New Roman" w:eastAsia="Times New Roman" w:hAnsi="Times New Roman" w:cs="Times New Roman"/>
      <w:sz w:val="16"/>
      <w:szCs w:val="16"/>
    </w:rPr>
  </w:style>
  <w:style w:type="paragraph" w:styleId="Closing">
    <w:name w:val="Closing"/>
    <w:basedOn w:val="Normal"/>
    <w:link w:val="ClosingChar"/>
    <w:uiPriority w:val="99"/>
    <w:semiHidden/>
    <w:unhideWhenUsed/>
    <w:rsid w:val="00C4194F"/>
    <w:pPr>
      <w:spacing w:before="0" w:after="0"/>
      <w:ind w:left="4320"/>
    </w:pPr>
  </w:style>
  <w:style w:type="character" w:customStyle="1" w:styleId="ClosingChar">
    <w:name w:val="Closing Char"/>
    <w:basedOn w:val="DefaultParagraphFont"/>
    <w:link w:val="Closing"/>
    <w:uiPriority w:val="99"/>
    <w:semiHidden/>
    <w:rsid w:val="00C4194F"/>
    <w:rPr>
      <w:rFonts w:ascii="Times New Roman" w:eastAsia="Times New Roman" w:hAnsi="Times New Roman" w:cs="Times New Roman"/>
      <w:szCs w:val="20"/>
    </w:rPr>
  </w:style>
  <w:style w:type="paragraph" w:styleId="Date">
    <w:name w:val="Date"/>
    <w:basedOn w:val="Normal"/>
    <w:next w:val="Normal"/>
    <w:link w:val="DateChar"/>
    <w:uiPriority w:val="99"/>
    <w:semiHidden/>
    <w:unhideWhenUsed/>
    <w:rsid w:val="00C4194F"/>
  </w:style>
  <w:style w:type="character" w:customStyle="1" w:styleId="DateChar">
    <w:name w:val="Date Char"/>
    <w:basedOn w:val="DefaultParagraphFont"/>
    <w:link w:val="Date"/>
    <w:uiPriority w:val="99"/>
    <w:semiHidden/>
    <w:rsid w:val="00C4194F"/>
    <w:rPr>
      <w:rFonts w:ascii="Times New Roman" w:eastAsia="Times New Roman" w:hAnsi="Times New Roman" w:cs="Times New Roman"/>
      <w:szCs w:val="20"/>
    </w:rPr>
  </w:style>
  <w:style w:type="paragraph" w:styleId="E-mailSignature">
    <w:name w:val="E-mail Signature"/>
    <w:basedOn w:val="Normal"/>
    <w:link w:val="E-mailSignatureChar"/>
    <w:uiPriority w:val="99"/>
    <w:semiHidden/>
    <w:unhideWhenUsed/>
    <w:rsid w:val="00C4194F"/>
    <w:pPr>
      <w:spacing w:before="0" w:after="0"/>
    </w:pPr>
  </w:style>
  <w:style w:type="character" w:customStyle="1" w:styleId="E-mailSignatureChar">
    <w:name w:val="E-mail Signature Char"/>
    <w:basedOn w:val="DefaultParagraphFont"/>
    <w:link w:val="E-mailSignature"/>
    <w:uiPriority w:val="99"/>
    <w:semiHidden/>
    <w:rsid w:val="00C4194F"/>
    <w:rPr>
      <w:rFonts w:ascii="Times New Roman" w:eastAsia="Times New Roman" w:hAnsi="Times New Roman" w:cs="Times New Roman"/>
      <w:szCs w:val="20"/>
    </w:rPr>
  </w:style>
  <w:style w:type="paragraph" w:styleId="EnvelopeAddress">
    <w:name w:val="envelope address"/>
    <w:basedOn w:val="Normal"/>
    <w:uiPriority w:val="99"/>
    <w:semiHidden/>
    <w:unhideWhenUsed/>
    <w:rsid w:val="00C4194F"/>
    <w:pPr>
      <w:framePr w:w="7920" w:h="1980" w:hRule="exact" w:hSpace="180" w:wrap="auto" w:hAnchor="page" w:xAlign="center" w:yAlign="bottom"/>
      <w:spacing w:before="0" w:after="0"/>
      <w:ind w:left="2880"/>
    </w:pPr>
    <w:rPr>
      <w:rFonts w:asciiTheme="majorHAnsi" w:eastAsiaTheme="majorEastAsia" w:hAnsiTheme="majorHAnsi"/>
      <w:sz w:val="24"/>
      <w:szCs w:val="24"/>
    </w:rPr>
  </w:style>
  <w:style w:type="paragraph" w:styleId="HTMLAddress">
    <w:name w:val="HTML Address"/>
    <w:basedOn w:val="Normal"/>
    <w:link w:val="HTMLAddressChar"/>
    <w:uiPriority w:val="99"/>
    <w:semiHidden/>
    <w:unhideWhenUsed/>
    <w:rsid w:val="00C4194F"/>
    <w:pPr>
      <w:spacing w:before="0" w:after="0"/>
    </w:pPr>
    <w:rPr>
      <w:i/>
      <w:iCs/>
    </w:rPr>
  </w:style>
  <w:style w:type="character" w:customStyle="1" w:styleId="HTMLAddressChar">
    <w:name w:val="HTML Address Char"/>
    <w:basedOn w:val="DefaultParagraphFont"/>
    <w:link w:val="HTMLAddress"/>
    <w:uiPriority w:val="99"/>
    <w:semiHidden/>
    <w:rsid w:val="00C4194F"/>
    <w:rPr>
      <w:rFonts w:ascii="Times New Roman" w:eastAsia="Times New Roman" w:hAnsi="Times New Roman" w:cs="Times New Roman"/>
      <w:i/>
      <w:iCs/>
      <w:szCs w:val="20"/>
    </w:rPr>
  </w:style>
  <w:style w:type="paragraph" w:styleId="Index3">
    <w:name w:val="index 3"/>
    <w:basedOn w:val="Normal"/>
    <w:next w:val="Normal"/>
    <w:autoRedefine/>
    <w:uiPriority w:val="99"/>
    <w:semiHidden/>
    <w:unhideWhenUsed/>
    <w:rsid w:val="00C4194F"/>
    <w:pPr>
      <w:tabs>
        <w:tab w:val="clear" w:pos="720"/>
        <w:tab w:val="clear" w:pos="1440"/>
        <w:tab w:val="clear" w:pos="2160"/>
      </w:tabs>
      <w:spacing w:before="0" w:after="0"/>
      <w:ind w:left="660" w:hanging="220"/>
    </w:pPr>
  </w:style>
  <w:style w:type="paragraph" w:styleId="Index4">
    <w:name w:val="index 4"/>
    <w:basedOn w:val="Normal"/>
    <w:next w:val="Normal"/>
    <w:autoRedefine/>
    <w:uiPriority w:val="99"/>
    <w:semiHidden/>
    <w:unhideWhenUsed/>
    <w:rsid w:val="00C4194F"/>
    <w:pPr>
      <w:tabs>
        <w:tab w:val="clear" w:pos="720"/>
        <w:tab w:val="clear" w:pos="1440"/>
        <w:tab w:val="clear" w:pos="2160"/>
      </w:tabs>
      <w:spacing w:before="0" w:after="0"/>
      <w:ind w:left="880" w:hanging="220"/>
    </w:pPr>
  </w:style>
  <w:style w:type="paragraph" w:styleId="Index5">
    <w:name w:val="index 5"/>
    <w:basedOn w:val="Normal"/>
    <w:next w:val="Normal"/>
    <w:autoRedefine/>
    <w:uiPriority w:val="99"/>
    <w:semiHidden/>
    <w:unhideWhenUsed/>
    <w:rsid w:val="00C4194F"/>
    <w:pPr>
      <w:tabs>
        <w:tab w:val="clear" w:pos="720"/>
        <w:tab w:val="clear" w:pos="1440"/>
        <w:tab w:val="clear" w:pos="2160"/>
      </w:tabs>
      <w:spacing w:before="0" w:after="0"/>
      <w:ind w:left="1100" w:hanging="220"/>
    </w:pPr>
  </w:style>
  <w:style w:type="paragraph" w:styleId="Index6">
    <w:name w:val="index 6"/>
    <w:basedOn w:val="Normal"/>
    <w:next w:val="Normal"/>
    <w:autoRedefine/>
    <w:uiPriority w:val="99"/>
    <w:semiHidden/>
    <w:unhideWhenUsed/>
    <w:rsid w:val="00C4194F"/>
    <w:pPr>
      <w:tabs>
        <w:tab w:val="clear" w:pos="720"/>
        <w:tab w:val="clear" w:pos="1440"/>
        <w:tab w:val="clear" w:pos="2160"/>
      </w:tabs>
      <w:spacing w:before="0" w:after="0"/>
      <w:ind w:left="1320" w:hanging="220"/>
    </w:pPr>
  </w:style>
  <w:style w:type="paragraph" w:styleId="Index7">
    <w:name w:val="index 7"/>
    <w:basedOn w:val="Normal"/>
    <w:next w:val="Normal"/>
    <w:autoRedefine/>
    <w:uiPriority w:val="99"/>
    <w:semiHidden/>
    <w:unhideWhenUsed/>
    <w:rsid w:val="00C4194F"/>
    <w:pPr>
      <w:tabs>
        <w:tab w:val="clear" w:pos="720"/>
        <w:tab w:val="clear" w:pos="1440"/>
        <w:tab w:val="clear" w:pos="2160"/>
      </w:tabs>
      <w:spacing w:before="0" w:after="0"/>
      <w:ind w:left="1540" w:hanging="220"/>
    </w:pPr>
  </w:style>
  <w:style w:type="paragraph" w:styleId="Index8">
    <w:name w:val="index 8"/>
    <w:basedOn w:val="Normal"/>
    <w:next w:val="Normal"/>
    <w:autoRedefine/>
    <w:uiPriority w:val="99"/>
    <w:semiHidden/>
    <w:unhideWhenUsed/>
    <w:rsid w:val="00C4194F"/>
    <w:pPr>
      <w:tabs>
        <w:tab w:val="clear" w:pos="720"/>
        <w:tab w:val="clear" w:pos="1440"/>
        <w:tab w:val="clear" w:pos="2160"/>
      </w:tabs>
      <w:spacing w:before="0" w:after="0"/>
      <w:ind w:left="1760" w:hanging="220"/>
    </w:pPr>
  </w:style>
  <w:style w:type="paragraph" w:styleId="Index9">
    <w:name w:val="index 9"/>
    <w:basedOn w:val="Normal"/>
    <w:next w:val="Normal"/>
    <w:autoRedefine/>
    <w:uiPriority w:val="99"/>
    <w:semiHidden/>
    <w:unhideWhenUsed/>
    <w:rsid w:val="00C4194F"/>
    <w:pPr>
      <w:tabs>
        <w:tab w:val="clear" w:pos="720"/>
        <w:tab w:val="clear" w:pos="1440"/>
        <w:tab w:val="clear" w:pos="2160"/>
      </w:tabs>
      <w:spacing w:before="0" w:after="0"/>
      <w:ind w:left="1980" w:hanging="220"/>
    </w:pPr>
  </w:style>
  <w:style w:type="paragraph" w:styleId="IndexHeading">
    <w:name w:val="index heading"/>
    <w:basedOn w:val="Normal"/>
    <w:next w:val="Index1"/>
    <w:uiPriority w:val="99"/>
    <w:semiHidden/>
    <w:unhideWhenUsed/>
    <w:rsid w:val="00C4194F"/>
    <w:rPr>
      <w:rFonts w:asciiTheme="majorHAnsi" w:eastAsiaTheme="majorEastAsia" w:hAnsiTheme="majorHAnsi"/>
      <w:b/>
      <w:bCs/>
    </w:rPr>
  </w:style>
  <w:style w:type="paragraph" w:styleId="IntenseQuote">
    <w:name w:val="Intense Quote"/>
    <w:basedOn w:val="Normal"/>
    <w:next w:val="Normal"/>
    <w:link w:val="IntenseQuoteChar"/>
    <w:uiPriority w:val="30"/>
    <w:qFormat/>
    <w:rsid w:val="00C4194F"/>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C4194F"/>
    <w:rPr>
      <w:rFonts w:ascii="Times New Roman" w:eastAsia="Times New Roman" w:hAnsi="Times New Roman" w:cs="Times New Roman"/>
      <w:b/>
      <w:bCs/>
      <w:i/>
      <w:iCs/>
      <w:color w:val="4472C4" w:themeColor="accent1"/>
      <w:szCs w:val="20"/>
    </w:rPr>
  </w:style>
  <w:style w:type="paragraph" w:styleId="List5">
    <w:name w:val="List 5"/>
    <w:basedOn w:val="Normal"/>
    <w:uiPriority w:val="99"/>
    <w:semiHidden/>
    <w:unhideWhenUsed/>
    <w:rsid w:val="00C4194F"/>
    <w:pPr>
      <w:ind w:left="1800" w:hanging="360"/>
      <w:contextualSpacing/>
    </w:pPr>
  </w:style>
  <w:style w:type="paragraph" w:styleId="ListBullet2">
    <w:name w:val="List Bullet 2"/>
    <w:basedOn w:val="Normal"/>
    <w:uiPriority w:val="99"/>
    <w:semiHidden/>
    <w:unhideWhenUsed/>
    <w:rsid w:val="00C4194F"/>
    <w:pPr>
      <w:numPr>
        <w:numId w:val="2"/>
      </w:numPr>
      <w:contextualSpacing/>
    </w:pPr>
  </w:style>
  <w:style w:type="paragraph" w:styleId="ListBullet3">
    <w:name w:val="List Bullet 3"/>
    <w:basedOn w:val="Normal"/>
    <w:uiPriority w:val="99"/>
    <w:semiHidden/>
    <w:unhideWhenUsed/>
    <w:rsid w:val="00C4194F"/>
    <w:pPr>
      <w:numPr>
        <w:numId w:val="3"/>
      </w:numPr>
      <w:contextualSpacing/>
    </w:pPr>
  </w:style>
  <w:style w:type="paragraph" w:styleId="ListBullet4">
    <w:name w:val="List Bullet 4"/>
    <w:basedOn w:val="Normal"/>
    <w:uiPriority w:val="99"/>
    <w:semiHidden/>
    <w:unhideWhenUsed/>
    <w:rsid w:val="00C4194F"/>
    <w:pPr>
      <w:numPr>
        <w:numId w:val="4"/>
      </w:numPr>
      <w:contextualSpacing/>
    </w:pPr>
  </w:style>
  <w:style w:type="paragraph" w:styleId="ListBullet5">
    <w:name w:val="List Bullet 5"/>
    <w:basedOn w:val="Normal"/>
    <w:uiPriority w:val="99"/>
    <w:semiHidden/>
    <w:unhideWhenUsed/>
    <w:rsid w:val="00C4194F"/>
    <w:pPr>
      <w:numPr>
        <w:numId w:val="5"/>
      </w:numPr>
      <w:contextualSpacing/>
    </w:pPr>
  </w:style>
  <w:style w:type="paragraph" w:styleId="ListContinue4">
    <w:name w:val="List Continue 4"/>
    <w:basedOn w:val="Normal"/>
    <w:uiPriority w:val="99"/>
    <w:semiHidden/>
    <w:unhideWhenUsed/>
    <w:rsid w:val="00C4194F"/>
    <w:pPr>
      <w:ind w:left="1440"/>
      <w:contextualSpacing/>
    </w:pPr>
  </w:style>
  <w:style w:type="paragraph" w:styleId="ListContinue5">
    <w:name w:val="List Continue 5"/>
    <w:basedOn w:val="Normal"/>
    <w:uiPriority w:val="99"/>
    <w:semiHidden/>
    <w:unhideWhenUsed/>
    <w:rsid w:val="00C4194F"/>
    <w:pPr>
      <w:ind w:left="1800"/>
      <w:contextualSpacing/>
    </w:pPr>
  </w:style>
  <w:style w:type="paragraph" w:styleId="ListNumber">
    <w:name w:val="List Number"/>
    <w:basedOn w:val="Normal"/>
    <w:uiPriority w:val="99"/>
    <w:semiHidden/>
    <w:unhideWhenUsed/>
    <w:rsid w:val="00C4194F"/>
    <w:pPr>
      <w:numPr>
        <w:numId w:val="6"/>
      </w:numPr>
      <w:contextualSpacing/>
    </w:pPr>
  </w:style>
  <w:style w:type="paragraph" w:styleId="ListNumber2">
    <w:name w:val="List Number 2"/>
    <w:basedOn w:val="Normal"/>
    <w:uiPriority w:val="99"/>
    <w:semiHidden/>
    <w:unhideWhenUsed/>
    <w:rsid w:val="00C4194F"/>
    <w:pPr>
      <w:numPr>
        <w:numId w:val="7"/>
      </w:numPr>
      <w:contextualSpacing/>
    </w:pPr>
  </w:style>
  <w:style w:type="paragraph" w:styleId="ListNumber3">
    <w:name w:val="List Number 3"/>
    <w:basedOn w:val="Normal"/>
    <w:uiPriority w:val="99"/>
    <w:semiHidden/>
    <w:unhideWhenUsed/>
    <w:rsid w:val="00C4194F"/>
    <w:pPr>
      <w:numPr>
        <w:numId w:val="8"/>
      </w:numPr>
      <w:contextualSpacing/>
    </w:pPr>
  </w:style>
  <w:style w:type="paragraph" w:styleId="ListNumber4">
    <w:name w:val="List Number 4"/>
    <w:basedOn w:val="Normal"/>
    <w:uiPriority w:val="99"/>
    <w:semiHidden/>
    <w:unhideWhenUsed/>
    <w:rsid w:val="00C4194F"/>
    <w:pPr>
      <w:numPr>
        <w:numId w:val="9"/>
      </w:numPr>
      <w:contextualSpacing/>
    </w:pPr>
  </w:style>
  <w:style w:type="paragraph" w:styleId="ListNumber5">
    <w:name w:val="List Number 5"/>
    <w:basedOn w:val="Normal"/>
    <w:uiPriority w:val="99"/>
    <w:semiHidden/>
    <w:unhideWhenUsed/>
    <w:rsid w:val="00C4194F"/>
    <w:pPr>
      <w:numPr>
        <w:numId w:val="10"/>
      </w:numPr>
      <w:contextualSpacing/>
    </w:pPr>
  </w:style>
  <w:style w:type="paragraph" w:styleId="MacroText">
    <w:name w:val="macro"/>
    <w:link w:val="MacroTextChar"/>
    <w:uiPriority w:val="99"/>
    <w:semiHidden/>
    <w:unhideWhenUsed/>
    <w:rsid w:val="00C4194F"/>
    <w:pPr>
      <w:tabs>
        <w:tab w:val="left" w:pos="480"/>
        <w:tab w:val="left" w:pos="960"/>
        <w:tab w:val="left" w:pos="1440"/>
        <w:tab w:val="left" w:pos="1920"/>
        <w:tab w:val="left" w:pos="2400"/>
        <w:tab w:val="left" w:pos="2880"/>
        <w:tab w:val="left" w:pos="3360"/>
        <w:tab w:val="left" w:pos="3840"/>
        <w:tab w:val="left" w:pos="4320"/>
      </w:tabs>
      <w:spacing w:before="120" w:after="0" w:line="240" w:lineRule="auto"/>
    </w:pPr>
    <w:rPr>
      <w:rFonts w:ascii="Consolas" w:eastAsia="Times New Roman" w:hAnsi="Consolas" w:cs="Consolas"/>
      <w:sz w:val="20"/>
      <w:szCs w:val="20"/>
    </w:rPr>
  </w:style>
  <w:style w:type="character" w:customStyle="1" w:styleId="MacroTextChar">
    <w:name w:val="Macro Text Char"/>
    <w:basedOn w:val="DefaultParagraphFont"/>
    <w:link w:val="MacroText"/>
    <w:uiPriority w:val="99"/>
    <w:semiHidden/>
    <w:rsid w:val="00C4194F"/>
    <w:rPr>
      <w:rFonts w:ascii="Consolas" w:eastAsia="Times New Roman" w:hAnsi="Consolas" w:cs="Consolas"/>
      <w:sz w:val="20"/>
      <w:szCs w:val="20"/>
    </w:rPr>
  </w:style>
  <w:style w:type="paragraph" w:styleId="NoteHeading">
    <w:name w:val="Note Heading"/>
    <w:basedOn w:val="Normal"/>
    <w:next w:val="Normal"/>
    <w:link w:val="NoteHeadingChar"/>
    <w:uiPriority w:val="99"/>
    <w:semiHidden/>
    <w:unhideWhenUsed/>
    <w:rsid w:val="00C4194F"/>
    <w:pPr>
      <w:spacing w:before="0" w:after="0"/>
    </w:pPr>
  </w:style>
  <w:style w:type="character" w:customStyle="1" w:styleId="NoteHeadingChar">
    <w:name w:val="Note Heading Char"/>
    <w:basedOn w:val="DefaultParagraphFont"/>
    <w:link w:val="NoteHeading"/>
    <w:uiPriority w:val="99"/>
    <w:semiHidden/>
    <w:rsid w:val="00C4194F"/>
    <w:rPr>
      <w:rFonts w:ascii="Times New Roman" w:eastAsia="Times New Roman" w:hAnsi="Times New Roman" w:cs="Times New Roman"/>
      <w:szCs w:val="20"/>
    </w:rPr>
  </w:style>
  <w:style w:type="paragraph" w:styleId="Quote">
    <w:name w:val="Quote"/>
    <w:basedOn w:val="Normal"/>
    <w:next w:val="Normal"/>
    <w:link w:val="QuoteChar"/>
    <w:uiPriority w:val="29"/>
    <w:qFormat/>
    <w:rsid w:val="00C4194F"/>
    <w:rPr>
      <w:i/>
      <w:iCs/>
      <w:color w:val="000000" w:themeColor="text1"/>
    </w:rPr>
  </w:style>
  <w:style w:type="character" w:customStyle="1" w:styleId="QuoteChar">
    <w:name w:val="Quote Char"/>
    <w:basedOn w:val="DefaultParagraphFont"/>
    <w:link w:val="Quote"/>
    <w:uiPriority w:val="29"/>
    <w:rsid w:val="00C4194F"/>
    <w:rPr>
      <w:rFonts w:ascii="Times New Roman" w:eastAsia="Times New Roman" w:hAnsi="Times New Roman" w:cs="Times New Roman"/>
      <w:i/>
      <w:iCs/>
      <w:color w:val="000000" w:themeColor="text1"/>
      <w:szCs w:val="20"/>
    </w:rPr>
  </w:style>
  <w:style w:type="paragraph" w:styleId="Salutation">
    <w:name w:val="Salutation"/>
    <w:basedOn w:val="Normal"/>
    <w:next w:val="Normal"/>
    <w:link w:val="SalutationChar"/>
    <w:uiPriority w:val="99"/>
    <w:semiHidden/>
    <w:unhideWhenUsed/>
    <w:rsid w:val="00C4194F"/>
  </w:style>
  <w:style w:type="character" w:customStyle="1" w:styleId="SalutationChar">
    <w:name w:val="Salutation Char"/>
    <w:basedOn w:val="DefaultParagraphFont"/>
    <w:link w:val="Salutation"/>
    <w:uiPriority w:val="99"/>
    <w:semiHidden/>
    <w:rsid w:val="00C4194F"/>
    <w:rPr>
      <w:rFonts w:ascii="Times New Roman" w:eastAsia="Times New Roman" w:hAnsi="Times New Roman" w:cs="Times New Roman"/>
      <w:szCs w:val="20"/>
    </w:rPr>
  </w:style>
  <w:style w:type="paragraph" w:styleId="Signature">
    <w:name w:val="Signature"/>
    <w:basedOn w:val="Normal"/>
    <w:link w:val="SignatureChar"/>
    <w:uiPriority w:val="99"/>
    <w:semiHidden/>
    <w:unhideWhenUsed/>
    <w:rsid w:val="00C4194F"/>
    <w:pPr>
      <w:spacing w:before="0" w:after="0"/>
      <w:ind w:left="4320"/>
    </w:pPr>
  </w:style>
  <w:style w:type="character" w:customStyle="1" w:styleId="SignatureChar">
    <w:name w:val="Signature Char"/>
    <w:basedOn w:val="DefaultParagraphFont"/>
    <w:link w:val="Signature"/>
    <w:uiPriority w:val="99"/>
    <w:semiHidden/>
    <w:rsid w:val="00C4194F"/>
    <w:rPr>
      <w:rFonts w:ascii="Times New Roman" w:eastAsia="Times New Roman" w:hAnsi="Times New Roman" w:cs="Times New Roman"/>
      <w:szCs w:val="20"/>
    </w:rPr>
  </w:style>
  <w:style w:type="paragraph" w:styleId="Subtitle">
    <w:name w:val="Subtitle"/>
    <w:basedOn w:val="Normal"/>
    <w:next w:val="Normal"/>
    <w:link w:val="SubtitleChar"/>
    <w:uiPriority w:val="11"/>
    <w:qFormat/>
    <w:rsid w:val="00C4194F"/>
    <w:pPr>
      <w:numPr>
        <w:ilvl w:val="1"/>
      </w:numPr>
    </w:pPr>
    <w:rPr>
      <w:rFonts w:asciiTheme="majorHAns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sid w:val="00C4194F"/>
    <w:rPr>
      <w:rFonts w:asciiTheme="majorHAnsi" w:eastAsiaTheme="majorEastAsia" w:hAnsiTheme="majorHAnsi" w:cs="Times New Roman"/>
      <w:i/>
      <w:iCs/>
      <w:color w:val="4472C4" w:themeColor="accent1"/>
      <w:spacing w:val="15"/>
      <w:sz w:val="24"/>
      <w:szCs w:val="24"/>
    </w:rPr>
  </w:style>
  <w:style w:type="paragraph" w:styleId="TableofAuthorities">
    <w:name w:val="table of authorities"/>
    <w:basedOn w:val="Normal"/>
    <w:next w:val="Normal"/>
    <w:uiPriority w:val="99"/>
    <w:semiHidden/>
    <w:unhideWhenUsed/>
    <w:rsid w:val="00C4194F"/>
    <w:pPr>
      <w:tabs>
        <w:tab w:val="clear" w:pos="720"/>
        <w:tab w:val="clear" w:pos="1440"/>
        <w:tab w:val="clear" w:pos="2160"/>
      </w:tabs>
      <w:spacing w:after="0"/>
      <w:ind w:left="220" w:hanging="220"/>
    </w:pPr>
  </w:style>
  <w:style w:type="paragraph" w:styleId="TOCHeading">
    <w:name w:val="TOC Heading"/>
    <w:basedOn w:val="Heading1"/>
    <w:next w:val="Normal"/>
    <w:uiPriority w:val="39"/>
    <w:semiHidden/>
    <w:unhideWhenUsed/>
    <w:qFormat/>
    <w:rsid w:val="00C4194F"/>
    <w:pPr>
      <w:keepLines/>
      <w:spacing w:before="480" w:after="0"/>
      <w:jc w:val="left"/>
      <w:outlineLvl w:val="9"/>
    </w:pPr>
    <w:rPr>
      <w:rFonts w:asciiTheme="majorHAnsi" w:eastAsiaTheme="majorEastAsia" w:hAnsiTheme="majorHAnsi"/>
      <w:color w:val="2F5496" w:themeColor="accent1" w:themeShade="BF"/>
      <w:sz w:val="28"/>
      <w:szCs w:val="28"/>
    </w:rPr>
  </w:style>
  <w:style w:type="character" w:styleId="PlaceholderText">
    <w:name w:val="Placeholder Text"/>
    <w:basedOn w:val="DefaultParagraphFont"/>
    <w:uiPriority w:val="99"/>
    <w:semiHidden/>
    <w:rsid w:val="00C4194F"/>
    <w:rPr>
      <w:rFonts w:cs="Times New Roman"/>
      <w:color w:val="808080"/>
    </w:rPr>
  </w:style>
  <w:style w:type="paragraph" w:customStyle="1" w:styleId="CenteredSquished">
    <w:name w:val="Centered Squished"/>
    <w:basedOn w:val="Centered"/>
    <w:qFormat/>
    <w:rsid w:val="00C4194F"/>
    <w:pPr>
      <w:spacing w:before="240"/>
    </w:pPr>
  </w:style>
  <w:style w:type="paragraph" w:customStyle="1" w:styleId="EngineerNoteskeepwithnext">
    <w:name w:val="Engineer Notes keep with next"/>
    <w:basedOn w:val="EngineerNotes"/>
    <w:qFormat/>
    <w:rsid w:val="00C4194F"/>
    <w:pPr>
      <w:keepNext/>
    </w:pPr>
  </w:style>
  <w:style w:type="character" w:customStyle="1" w:styleId="headingsuperscript">
    <w:name w:val="heading superscript"/>
    <w:basedOn w:val="DefaultParagraphFont"/>
    <w:uiPriority w:val="1"/>
    <w:qFormat/>
    <w:rsid w:val="00C4194F"/>
    <w:rPr>
      <w:rFonts w:cs="Times New Roman"/>
      <w:vertAlign w:val="superscript"/>
    </w:rPr>
  </w:style>
  <w:style w:type="paragraph" w:customStyle="1" w:styleId="CourierNewIndentedBold">
    <w:name w:val="Courier New Indented Bold"/>
    <w:basedOn w:val="EngineerNoteskeepwithnext"/>
    <w:qFormat/>
    <w:rsid w:val="00C4194F"/>
    <w:rPr>
      <w:rFonts w:ascii="Courier New" w:hAnsi="Courier New"/>
    </w:rPr>
  </w:style>
  <w:style w:type="paragraph" w:customStyle="1" w:styleId="Footersectiontitle">
    <w:name w:val="Footer section title"/>
    <w:basedOn w:val="Footer"/>
    <w:qFormat/>
    <w:rsid w:val="00C4194F"/>
  </w:style>
  <w:style w:type="character" w:customStyle="1" w:styleId="Footertitle">
    <w:name w:val="Footer title"/>
    <w:basedOn w:val="PageNumber"/>
    <w:uiPriority w:val="1"/>
    <w:qFormat/>
    <w:rsid w:val="00C4194F"/>
    <w:rPr>
      <w:rFonts w:ascii="Times New Roman" w:hAnsi="Times New Roman" w:cs="Times New Roman"/>
      <w:sz w:val="20"/>
    </w:rPr>
  </w:style>
  <w:style w:type="character" w:customStyle="1" w:styleId="CourierNewcharacters">
    <w:name w:val="Courier New characters"/>
    <w:basedOn w:val="NormalCourierNew"/>
    <w:uiPriority w:val="1"/>
    <w:qFormat/>
    <w:rsid w:val="00C4194F"/>
    <w:rPr>
      <w:rFonts w:ascii="Courier New" w:hAnsi="Courier New" w:cs="Courier New"/>
      <w:sz w:val="22"/>
      <w:szCs w:val="22"/>
      <w:u w:val="none"/>
    </w:rPr>
  </w:style>
  <w:style w:type="character" w:customStyle="1" w:styleId="CourierNewboldcharacters">
    <w:name w:val="Courier New bold characters"/>
    <w:basedOn w:val="DefaultParagraphFont"/>
    <w:uiPriority w:val="1"/>
    <w:qFormat/>
    <w:rsid w:val="00C4194F"/>
    <w:rPr>
      <w:rFonts w:ascii="Courier New" w:hAnsi="Courier New" w:cs="Courier New"/>
      <w:b/>
      <w:sz w:val="22"/>
      <w:szCs w:val="22"/>
    </w:rPr>
  </w:style>
  <w:style w:type="paragraph" w:customStyle="1" w:styleId="BoldKWN">
    <w:name w:val="Bold KWN"/>
    <w:basedOn w:val="Normal"/>
    <w:qFormat/>
    <w:rsid w:val="00C4194F"/>
    <w:pPr>
      <w:keepNext/>
      <w:tabs>
        <w:tab w:val="left" w:pos="-417"/>
        <w:tab w:val="left" w:pos="0"/>
      </w:tabs>
      <w:suppressAutoHyphens/>
    </w:pPr>
    <w:rPr>
      <w:b/>
      <w:szCs w:val="22"/>
    </w:rPr>
  </w:style>
  <w:style w:type="paragraph" w:customStyle="1" w:styleId="TableParagraph">
    <w:name w:val="Table Paragraph"/>
    <w:basedOn w:val="Normal"/>
    <w:uiPriority w:val="1"/>
    <w:qFormat/>
    <w:rsid w:val="00C4194F"/>
    <w:pPr>
      <w:widowControl w:val="0"/>
      <w:tabs>
        <w:tab w:val="clear" w:pos="720"/>
        <w:tab w:val="clear" w:pos="1440"/>
        <w:tab w:val="clear" w:pos="2160"/>
      </w:tabs>
      <w:spacing w:before="0" w:after="0"/>
    </w:pPr>
    <w:rPr>
      <w:rFonts w:asciiTheme="minorHAnsi" w:hAnsiTheme="minorHAnsi"/>
      <w:szCs w:val="22"/>
    </w:rPr>
  </w:style>
  <w:style w:type="table" w:customStyle="1" w:styleId="TableGrid10">
    <w:name w:val="Table Grid1"/>
    <w:basedOn w:val="TableNormal"/>
    <w:next w:val="TableGrid"/>
    <w:uiPriority w:val="59"/>
    <w:rsid w:val="00C4194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rFonts w:ascii="Times New Roman" w:hAnsi="Times New Roman" w:cs="Times New Roman"/>
        <w:b/>
        <w:sz w:val="20"/>
      </w:rPr>
    </w:tblStylePr>
  </w:style>
  <w:style w:type="table" w:customStyle="1" w:styleId="TableGrid2">
    <w:name w:val="Table Grid2"/>
    <w:basedOn w:val="TableNormal"/>
    <w:next w:val="TableGrid"/>
    <w:uiPriority w:val="39"/>
    <w:rsid w:val="00C419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4194F"/>
    <w:pPr>
      <w:spacing w:after="0" w:line="240" w:lineRule="auto"/>
    </w:pPr>
    <w:rPr>
      <w:rFonts w:eastAsiaTheme="minorEastAsia" w:cs="Times New Roman"/>
    </w:rPr>
    <w:tblPr>
      <w:tblCellMar>
        <w:top w:w="0" w:type="dxa"/>
        <w:left w:w="0" w:type="dxa"/>
        <w:bottom w:w="0" w:type="dxa"/>
        <w:right w:w="0" w:type="dxa"/>
      </w:tblCellMar>
    </w:tblPr>
  </w:style>
  <w:style w:type="character" w:customStyle="1" w:styleId="Boldcharacters">
    <w:name w:val="Bold characters"/>
    <w:basedOn w:val="DefaultParagraphFont"/>
    <w:uiPriority w:val="1"/>
    <w:qFormat/>
    <w:rsid w:val="00C4194F"/>
    <w:rPr>
      <w:rFonts w:cs="Times New Roman"/>
      <w:b/>
      <w:sz w:val="22"/>
      <w:szCs w:val="22"/>
    </w:rPr>
  </w:style>
  <w:style w:type="character" w:customStyle="1" w:styleId="Mention1">
    <w:name w:val="Mention1"/>
    <w:basedOn w:val="DefaultParagraphFont"/>
    <w:uiPriority w:val="99"/>
    <w:semiHidden/>
    <w:unhideWhenUsed/>
    <w:rsid w:val="00C4194F"/>
    <w:rPr>
      <w:rFonts w:cs="Times New Roman"/>
      <w:color w:val="2B579A"/>
      <w:shd w:val="clear" w:color="auto" w:fill="E6E6E6"/>
    </w:rPr>
  </w:style>
  <w:style w:type="paragraph" w:customStyle="1" w:styleId="Engineeringnotestopcourier">
    <w:name w:val="Engineering notes top courier"/>
    <w:basedOn w:val="Engineernotetop"/>
    <w:qFormat/>
    <w:rsid w:val="00C4194F"/>
    <w:rPr>
      <w:rFonts w:ascii="Courier New" w:hAnsi="Courier New"/>
      <w:b w:val="0"/>
    </w:rPr>
  </w:style>
  <w:style w:type="paragraph" w:customStyle="1" w:styleId="Engineeringnotesbottomcourier">
    <w:name w:val="Engineering notes bottom courier"/>
    <w:basedOn w:val="Engineernotebottom"/>
    <w:qFormat/>
    <w:rsid w:val="00C4194F"/>
    <w:rPr>
      <w:rFonts w:ascii="Courier New" w:hAnsi="Courier New"/>
      <w:b w:val="0"/>
    </w:rPr>
  </w:style>
  <w:style w:type="paragraph" w:customStyle="1" w:styleId="CenteredboldKWN">
    <w:name w:val="Centered bold KWN"/>
    <w:basedOn w:val="Centered"/>
    <w:qFormat/>
    <w:rsid w:val="00C4194F"/>
  </w:style>
  <w:style w:type="paragraph" w:customStyle="1" w:styleId="EngineeringNotesindentunderline">
    <w:name w:val="Engineering Notes indent underline"/>
    <w:basedOn w:val="EngineeringNotesIndent"/>
    <w:qFormat/>
    <w:rsid w:val="00C4194F"/>
    <w:pPr>
      <w:keepNext/>
    </w:pPr>
    <w:rPr>
      <w:u w:val="single"/>
    </w:rPr>
  </w:style>
  <w:style w:type="paragraph" w:customStyle="1" w:styleId="Engineeringnotesindentplus3tab">
    <w:name w:val="Engineering notes indent plus 3&quot; tab"/>
    <w:basedOn w:val="EngineeringNotesIndent"/>
    <w:qFormat/>
    <w:rsid w:val="00C4194F"/>
    <w:pPr>
      <w:tabs>
        <w:tab w:val="clear" w:pos="-417"/>
        <w:tab w:val="clear" w:pos="720"/>
        <w:tab w:val="clear" w:pos="1440"/>
        <w:tab w:val="clear" w:pos="2160"/>
        <w:tab w:val="left" w:pos="4320"/>
      </w:tabs>
      <w:spacing w:before="0" w:after="0"/>
    </w:pPr>
  </w:style>
  <w:style w:type="paragraph" w:customStyle="1" w:styleId="ACMasthead-FAA">
    <w:name w:val="AC Masthead - FAA"/>
    <w:basedOn w:val="Normal"/>
    <w:uiPriority w:val="3"/>
    <w:semiHidden/>
    <w:rsid w:val="00C4194F"/>
    <w:pPr>
      <w:tabs>
        <w:tab w:val="clear" w:pos="720"/>
        <w:tab w:val="clear" w:pos="1440"/>
        <w:tab w:val="clear" w:pos="2160"/>
      </w:tabs>
      <w:spacing w:before="20" w:after="40"/>
    </w:pPr>
    <w:rPr>
      <w:rFonts w:ascii="Arial" w:hAnsi="Arial"/>
      <w:b/>
      <w:bCs/>
      <w:sz w:val="20"/>
    </w:rPr>
  </w:style>
  <w:style w:type="paragraph" w:customStyle="1" w:styleId="ACMasthead-USDOT">
    <w:name w:val="AC Masthead - US DOT"/>
    <w:basedOn w:val="Normal"/>
    <w:uiPriority w:val="3"/>
    <w:semiHidden/>
    <w:rsid w:val="00C4194F"/>
    <w:pPr>
      <w:tabs>
        <w:tab w:val="clear" w:pos="720"/>
        <w:tab w:val="clear" w:pos="1440"/>
        <w:tab w:val="clear" w:pos="2160"/>
      </w:tabs>
      <w:spacing w:before="20" w:after="40" w:line="180" w:lineRule="atLeast"/>
    </w:pPr>
    <w:rPr>
      <w:rFonts w:ascii="Univers (W1)" w:hAnsi="Univers (W1)"/>
      <w:sz w:val="20"/>
    </w:rPr>
  </w:style>
  <w:style w:type="paragraph" w:customStyle="1" w:styleId="ACMasthead-SubjectLine">
    <w:name w:val="AC Masthead - Subject Line"/>
    <w:uiPriority w:val="3"/>
    <w:qFormat/>
    <w:rsid w:val="00C4194F"/>
    <w:pPr>
      <w:spacing w:before="60" w:after="60" w:line="240" w:lineRule="auto"/>
    </w:pPr>
    <w:rPr>
      <w:rFonts w:ascii="Times New Roman" w:eastAsia="Times New Roman" w:hAnsi="Times New Roman" w:cs="Times New Roman"/>
      <w:szCs w:val="24"/>
    </w:rPr>
  </w:style>
  <w:style w:type="character" w:customStyle="1" w:styleId="Lead-in-Bold">
    <w:name w:val="Lead-in - Bold"/>
    <w:qFormat/>
    <w:rsid w:val="00C4194F"/>
    <w:rPr>
      <w:b/>
      <w:sz w:val="22"/>
    </w:rPr>
  </w:style>
  <w:style w:type="paragraph" w:customStyle="1" w:styleId="Blankline">
    <w:name w:val="Blank line"/>
    <w:basedOn w:val="Normal"/>
    <w:qFormat/>
    <w:rsid w:val="00C4194F"/>
    <w:pPr>
      <w:suppressLineNumbers/>
      <w:tabs>
        <w:tab w:val="clear" w:pos="720"/>
        <w:tab w:val="clear" w:pos="1440"/>
        <w:tab w:val="clear" w:pos="2160"/>
      </w:tabs>
      <w:spacing w:before="0" w:after="0"/>
    </w:pPr>
    <w:rPr>
      <w:bCs/>
      <w:color w:val="000000"/>
      <w:sz w:val="16"/>
      <w:szCs w:val="22"/>
    </w:rPr>
  </w:style>
  <w:style w:type="paragraph" w:customStyle="1" w:styleId="CoversheetParagraph">
    <w:name w:val="Coversheet Paragraph"/>
    <w:basedOn w:val="Normal"/>
    <w:link w:val="CoversheetParagraphChar"/>
    <w:qFormat/>
    <w:rsid w:val="00C4194F"/>
    <w:pPr>
      <w:keepNext/>
      <w:tabs>
        <w:tab w:val="clear" w:pos="720"/>
        <w:tab w:val="clear" w:pos="1440"/>
        <w:tab w:val="clear" w:pos="2160"/>
        <w:tab w:val="left" w:pos="864"/>
      </w:tabs>
      <w:spacing w:before="480" w:after="60"/>
      <w:contextualSpacing/>
    </w:pPr>
    <w:rPr>
      <w:b/>
      <w:szCs w:val="24"/>
    </w:rPr>
  </w:style>
  <w:style w:type="character" w:customStyle="1" w:styleId="CoversheetParagraphChar">
    <w:name w:val="Coversheet Paragraph Char"/>
    <w:basedOn w:val="DefaultParagraphFont"/>
    <w:link w:val="CoversheetParagraph"/>
    <w:locked/>
    <w:rsid w:val="00C4194F"/>
    <w:rPr>
      <w:rFonts w:ascii="Times New Roman" w:eastAsia="Times New Roman" w:hAnsi="Times New Roman" w:cs="Times New Roman"/>
      <w:b/>
      <w:szCs w:val="24"/>
    </w:rPr>
  </w:style>
  <w:style w:type="paragraph" w:customStyle="1" w:styleId="Levels1-3-SingleParagraphUnderHeading">
    <w:name w:val="Levels 1-3 - Single Paragraph Under Heading"/>
    <w:basedOn w:val="Normal"/>
    <w:link w:val="Levels1-3-SingleParagraphUnderHeadingChar"/>
    <w:qFormat/>
    <w:rsid w:val="00C4194F"/>
    <w:pPr>
      <w:tabs>
        <w:tab w:val="clear" w:pos="720"/>
        <w:tab w:val="clear" w:pos="1440"/>
        <w:tab w:val="clear" w:pos="2160"/>
      </w:tabs>
      <w:spacing w:before="0"/>
      <w:ind w:left="864"/>
    </w:pPr>
    <w:rPr>
      <w:szCs w:val="24"/>
    </w:rPr>
  </w:style>
  <w:style w:type="character" w:customStyle="1" w:styleId="Levels1-3-SingleParagraphUnderHeadingChar">
    <w:name w:val="Levels 1-3 - Single Paragraph Under Heading Char"/>
    <w:basedOn w:val="DefaultParagraphFont"/>
    <w:link w:val="Levels1-3-SingleParagraphUnderHeading"/>
    <w:locked/>
    <w:rsid w:val="00C4194F"/>
    <w:rPr>
      <w:rFonts w:ascii="Times New Roman" w:eastAsia="Times New Roman" w:hAnsi="Times New Roman" w:cs="Times New Roman"/>
      <w:szCs w:val="24"/>
    </w:rPr>
  </w:style>
  <w:style w:type="paragraph" w:customStyle="1" w:styleId="Levels1-3-OrderedList">
    <w:name w:val="Levels 1-3 - Ordered List"/>
    <w:basedOn w:val="Normal"/>
    <w:qFormat/>
    <w:rsid w:val="00C4194F"/>
    <w:pPr>
      <w:numPr>
        <w:numId w:val="16"/>
      </w:numPr>
      <w:tabs>
        <w:tab w:val="clear" w:pos="720"/>
        <w:tab w:val="clear" w:pos="1440"/>
        <w:tab w:val="clear" w:pos="2160"/>
        <w:tab w:val="left" w:pos="1350"/>
      </w:tabs>
      <w:ind w:left="1224"/>
    </w:pPr>
    <w:rPr>
      <w:szCs w:val="24"/>
    </w:rPr>
  </w:style>
  <w:style w:type="paragraph" w:customStyle="1" w:styleId="Levels1-3-Note">
    <w:name w:val="Levels 1-3 - Note"/>
    <w:next w:val="Normal"/>
    <w:uiPriority w:val="1"/>
    <w:qFormat/>
    <w:rsid w:val="00C4194F"/>
    <w:pPr>
      <w:numPr>
        <w:numId w:val="21"/>
      </w:numPr>
      <w:spacing w:before="120" w:after="120" w:line="240" w:lineRule="auto"/>
    </w:pPr>
    <w:rPr>
      <w:rFonts w:ascii="Times New Roman" w:eastAsia="Times New Roman" w:hAnsi="Times New Roman" w:cs="Times New Roman"/>
      <w:sz w:val="24"/>
      <w:szCs w:val="24"/>
    </w:rPr>
  </w:style>
  <w:style w:type="paragraph" w:customStyle="1" w:styleId="Levels4-5-Note">
    <w:name w:val="Levels 4-5 - Note"/>
    <w:next w:val="Normal"/>
    <w:uiPriority w:val="1"/>
    <w:qFormat/>
    <w:rsid w:val="00C4194F"/>
    <w:pPr>
      <w:numPr>
        <w:ilvl w:val="1"/>
        <w:numId w:val="21"/>
      </w:numPr>
      <w:spacing w:before="120" w:after="120" w:line="240" w:lineRule="auto"/>
    </w:pPr>
    <w:rPr>
      <w:rFonts w:ascii="Times New Roman" w:eastAsia="Times New Roman" w:hAnsi="Times New Roman" w:cs="Times New Roman"/>
      <w:sz w:val="24"/>
      <w:szCs w:val="24"/>
    </w:rPr>
  </w:style>
  <w:style w:type="paragraph" w:customStyle="1" w:styleId="FeedbackForm-Checkbox1">
    <w:name w:val="Feedback Form - Checkbox 1"/>
    <w:uiPriority w:val="99"/>
    <w:semiHidden/>
    <w:qFormat/>
    <w:rsid w:val="00C4194F"/>
    <w:pPr>
      <w:tabs>
        <w:tab w:val="left" w:pos="547"/>
      </w:tabs>
      <w:spacing w:before="240" w:after="0" w:line="240" w:lineRule="auto"/>
      <w:ind w:left="540" w:hanging="540"/>
    </w:pPr>
    <w:rPr>
      <w:rFonts w:ascii="Times New Roman" w:eastAsia="Times New Roman" w:hAnsi="Times New Roman" w:cs="Times New Roman"/>
      <w:sz w:val="24"/>
      <w:szCs w:val="24"/>
    </w:rPr>
  </w:style>
  <w:style w:type="paragraph" w:customStyle="1" w:styleId="FeedbackForm-Checkbox2">
    <w:name w:val="Feedback Form - Checkbox 2"/>
    <w:uiPriority w:val="99"/>
    <w:semiHidden/>
    <w:qFormat/>
    <w:rsid w:val="00C4194F"/>
    <w:pPr>
      <w:tabs>
        <w:tab w:val="left" w:pos="547"/>
      </w:tabs>
      <w:spacing w:before="360" w:after="240" w:line="240" w:lineRule="auto"/>
      <w:ind w:left="547" w:hanging="547"/>
    </w:pPr>
    <w:rPr>
      <w:rFonts w:ascii="Times New Roman" w:eastAsia="Times New Roman" w:hAnsi="Times New Roman" w:cs="Times New Roman"/>
      <w:sz w:val="24"/>
      <w:szCs w:val="24"/>
    </w:rPr>
  </w:style>
  <w:style w:type="paragraph" w:customStyle="1" w:styleId="FeedbackForm-Checkbox3">
    <w:name w:val="Feedback Form - Checkbox 3"/>
    <w:uiPriority w:val="99"/>
    <w:semiHidden/>
    <w:qFormat/>
    <w:rsid w:val="00C4194F"/>
    <w:pPr>
      <w:tabs>
        <w:tab w:val="left" w:pos="547"/>
      </w:tabs>
      <w:spacing w:before="360" w:after="0" w:line="240" w:lineRule="auto"/>
      <w:ind w:left="540" w:hanging="540"/>
    </w:pPr>
    <w:rPr>
      <w:rFonts w:ascii="Times New Roman" w:eastAsia="Times New Roman" w:hAnsi="Times New Roman" w:cs="Times New Roman"/>
      <w:sz w:val="24"/>
      <w:szCs w:val="24"/>
    </w:rPr>
  </w:style>
  <w:style w:type="paragraph" w:customStyle="1" w:styleId="FeedbackForm-Checkbox4">
    <w:name w:val="Feedback Form - Checkbox 4"/>
    <w:uiPriority w:val="99"/>
    <w:semiHidden/>
    <w:qFormat/>
    <w:rsid w:val="00C4194F"/>
    <w:pPr>
      <w:tabs>
        <w:tab w:val="left" w:pos="547"/>
      </w:tabs>
      <w:spacing w:before="360" w:after="240" w:line="240" w:lineRule="auto"/>
      <w:ind w:left="540" w:hanging="540"/>
    </w:pPr>
    <w:rPr>
      <w:rFonts w:ascii="Times New Roman" w:eastAsia="Times New Roman" w:hAnsi="Times New Roman" w:cs="Times New Roman"/>
      <w:sz w:val="24"/>
      <w:szCs w:val="24"/>
    </w:rPr>
  </w:style>
  <w:style w:type="paragraph" w:customStyle="1" w:styleId="FeedbackForm-Checkbox5">
    <w:name w:val="Feedback Form - Checkbox 5"/>
    <w:uiPriority w:val="99"/>
    <w:semiHidden/>
    <w:qFormat/>
    <w:rsid w:val="00C4194F"/>
    <w:pPr>
      <w:tabs>
        <w:tab w:val="left" w:pos="547"/>
      </w:tabs>
      <w:spacing w:before="360" w:after="240" w:line="240" w:lineRule="auto"/>
      <w:ind w:left="540" w:hanging="540"/>
    </w:pPr>
    <w:rPr>
      <w:rFonts w:ascii="Times New Roman" w:eastAsia="Times New Roman" w:hAnsi="Times New Roman" w:cs="Times New Roman"/>
      <w:sz w:val="24"/>
      <w:szCs w:val="24"/>
    </w:rPr>
  </w:style>
  <w:style w:type="paragraph" w:customStyle="1" w:styleId="FeedbackForm-CheckboxInstruction">
    <w:name w:val="Feedback Form - Checkbox Instruction"/>
    <w:uiPriority w:val="99"/>
    <w:semiHidden/>
    <w:qFormat/>
    <w:rsid w:val="00C4194F"/>
    <w:pPr>
      <w:spacing w:after="240" w:line="240" w:lineRule="auto"/>
      <w:ind w:left="547"/>
    </w:pPr>
    <w:rPr>
      <w:rFonts w:ascii="Times New Roman" w:eastAsia="Times New Roman" w:hAnsi="Times New Roman" w:cs="Times New Roman"/>
      <w:i/>
      <w:szCs w:val="24"/>
    </w:rPr>
  </w:style>
  <w:style w:type="paragraph" w:customStyle="1" w:styleId="FeedbackForm-CheckboxLead-in">
    <w:name w:val="Feedback Form - Checkbox Lead-in"/>
    <w:uiPriority w:val="99"/>
    <w:semiHidden/>
    <w:qFormat/>
    <w:rsid w:val="00C4194F"/>
    <w:pPr>
      <w:spacing w:before="360" w:after="240" w:line="240" w:lineRule="auto"/>
    </w:pPr>
    <w:rPr>
      <w:rFonts w:ascii="Times New Roman" w:eastAsia="Times New Roman" w:hAnsi="Times New Roman" w:cs="Times New Roman"/>
      <w:i/>
      <w:sz w:val="24"/>
      <w:szCs w:val="24"/>
    </w:rPr>
  </w:style>
  <w:style w:type="paragraph" w:customStyle="1" w:styleId="FeedbackForm-CheckboxResponse">
    <w:name w:val="Feedback Form - Checkbox Response"/>
    <w:uiPriority w:val="99"/>
    <w:semiHidden/>
    <w:qFormat/>
    <w:rsid w:val="00C4194F"/>
    <w:pPr>
      <w:spacing w:after="0" w:line="240" w:lineRule="auto"/>
      <w:ind w:left="547"/>
    </w:pPr>
    <w:rPr>
      <w:rFonts w:ascii="Times New Roman" w:eastAsia="Times New Roman" w:hAnsi="Times New Roman" w:cs="Times New Roman"/>
      <w:sz w:val="24"/>
      <w:szCs w:val="24"/>
    </w:rPr>
  </w:style>
  <w:style w:type="paragraph" w:customStyle="1" w:styleId="FeedbackForm-Heading">
    <w:name w:val="Feedback Form - Heading"/>
    <w:basedOn w:val="Normal"/>
    <w:uiPriority w:val="99"/>
    <w:semiHidden/>
    <w:qFormat/>
    <w:rsid w:val="00C4194F"/>
    <w:pPr>
      <w:tabs>
        <w:tab w:val="clear" w:pos="720"/>
        <w:tab w:val="clear" w:pos="1440"/>
        <w:tab w:val="clear" w:pos="2160"/>
      </w:tabs>
      <w:spacing w:before="0" w:after="360" w:afterAutospacing="1"/>
      <w:jc w:val="center"/>
    </w:pPr>
    <w:rPr>
      <w:b/>
      <w:sz w:val="24"/>
      <w:szCs w:val="24"/>
    </w:rPr>
  </w:style>
  <w:style w:type="paragraph" w:customStyle="1" w:styleId="FeedbackForm-Instructions">
    <w:name w:val="Feedback Form - Instructions"/>
    <w:uiPriority w:val="99"/>
    <w:semiHidden/>
    <w:qFormat/>
    <w:rsid w:val="00C4194F"/>
    <w:pPr>
      <w:spacing w:after="360" w:line="240" w:lineRule="auto"/>
    </w:pPr>
    <w:rPr>
      <w:rFonts w:ascii="Times New Roman" w:eastAsia="Times New Roman" w:hAnsi="Times New Roman" w:cs="Times New Roman"/>
      <w:sz w:val="24"/>
      <w:szCs w:val="24"/>
    </w:rPr>
  </w:style>
  <w:style w:type="paragraph" w:customStyle="1" w:styleId="FeedbackForm-SignatureLine">
    <w:name w:val="Feedback Form - Signature Line"/>
    <w:uiPriority w:val="99"/>
    <w:semiHidden/>
    <w:qFormat/>
    <w:rsid w:val="00C4194F"/>
    <w:pPr>
      <w:tabs>
        <w:tab w:val="left" w:pos="5220"/>
        <w:tab w:val="left" w:pos="5760"/>
        <w:tab w:val="right" w:pos="9360"/>
      </w:tabs>
      <w:spacing w:before="480" w:after="0" w:line="240" w:lineRule="auto"/>
    </w:pPr>
    <w:rPr>
      <w:rFonts w:ascii="Times New Roman" w:eastAsia="Times New Roman" w:hAnsi="Times New Roman" w:cs="Times New Roman"/>
      <w:sz w:val="24"/>
      <w:szCs w:val="24"/>
    </w:rPr>
  </w:style>
  <w:style w:type="paragraph" w:customStyle="1" w:styleId="BlankPage">
    <w:name w:val="Blank Page"/>
    <w:basedOn w:val="Normal"/>
    <w:link w:val="BlankPageChar"/>
    <w:qFormat/>
    <w:rsid w:val="00C4194F"/>
    <w:pPr>
      <w:pageBreakBefore/>
      <w:tabs>
        <w:tab w:val="clear" w:pos="720"/>
        <w:tab w:val="clear" w:pos="1440"/>
        <w:tab w:val="clear" w:pos="2160"/>
      </w:tabs>
      <w:spacing w:before="1520"/>
      <w:jc w:val="center"/>
    </w:pPr>
    <w:rPr>
      <w:szCs w:val="24"/>
    </w:rPr>
  </w:style>
  <w:style w:type="character" w:customStyle="1" w:styleId="BlankPageChar">
    <w:name w:val="Blank Page Char"/>
    <w:basedOn w:val="DefaultParagraphFont"/>
    <w:link w:val="BlankPage"/>
    <w:locked/>
    <w:rsid w:val="00C4194F"/>
    <w:rPr>
      <w:rFonts w:ascii="Times New Roman" w:eastAsia="Times New Roman" w:hAnsi="Times New Roman" w:cs="Times New Roman"/>
      <w:szCs w:val="24"/>
    </w:rPr>
  </w:style>
  <w:style w:type="character" w:customStyle="1" w:styleId="TitleReferenceitalics">
    <w:name w:val="Title Reference (italics)"/>
    <w:qFormat/>
    <w:rsid w:val="00C4194F"/>
    <w:rPr>
      <w:i/>
    </w:rPr>
  </w:style>
  <w:style w:type="paragraph" w:customStyle="1" w:styleId="EngineeringNotescourier">
    <w:name w:val="Engineering Notes courier"/>
    <w:basedOn w:val="EngineerNotes"/>
    <w:qFormat/>
    <w:rsid w:val="00C4194F"/>
    <w:rPr>
      <w:rFonts w:ascii="Courier New" w:hAnsi="Courier New" w:cs="Courier New"/>
    </w:rPr>
  </w:style>
  <w:style w:type="paragraph" w:customStyle="1" w:styleId="EngineeringNotescourierKWN">
    <w:name w:val="Engineering Notes courier KWN"/>
    <w:basedOn w:val="EngineeringNotescourier"/>
    <w:qFormat/>
    <w:rsid w:val="00C4194F"/>
    <w:pPr>
      <w:keepNext/>
    </w:pPr>
  </w:style>
  <w:style w:type="paragraph" w:customStyle="1" w:styleId="NormalKWN">
    <w:name w:val="Normal KWN"/>
    <w:basedOn w:val="Normal"/>
    <w:qFormat/>
    <w:rsid w:val="00C4194F"/>
    <w:pPr>
      <w:keepNext/>
    </w:pPr>
  </w:style>
  <w:style w:type="paragraph" w:customStyle="1" w:styleId="CaptionCourier">
    <w:name w:val="Caption Courier"/>
    <w:basedOn w:val="Caption"/>
    <w:qFormat/>
    <w:rsid w:val="00C4194F"/>
    <w:rPr>
      <w:rFonts w:ascii="Courier New" w:hAnsi="Courier New"/>
    </w:rPr>
  </w:style>
  <w:style w:type="paragraph" w:customStyle="1" w:styleId="TableTextNotesBold">
    <w:name w:val="Table Text Notes Bold"/>
    <w:basedOn w:val="TableTextNotes"/>
    <w:qFormat/>
    <w:rsid w:val="00C4194F"/>
    <w:pPr>
      <w:tabs>
        <w:tab w:val="left" w:pos="8640"/>
      </w:tabs>
      <w:ind w:left="1440" w:right="720"/>
    </w:pPr>
    <w:rPr>
      <w:b/>
    </w:rPr>
  </w:style>
  <w:style w:type="paragraph" w:customStyle="1" w:styleId="Tabletextleft">
    <w:name w:val="Table text left"/>
    <w:basedOn w:val="TableText0"/>
    <w:qFormat/>
    <w:rsid w:val="00C4194F"/>
    <w:pPr>
      <w:jc w:val="left"/>
    </w:pPr>
    <w:rPr>
      <w:szCs w:val="22"/>
    </w:rPr>
  </w:style>
  <w:style w:type="character" w:customStyle="1" w:styleId="Underlinecharacters">
    <w:name w:val="Underline characters"/>
    <w:uiPriority w:val="1"/>
    <w:qFormat/>
    <w:rsid w:val="00C4194F"/>
    <w:rPr>
      <w:u w:val="single"/>
    </w:rPr>
  </w:style>
  <w:style w:type="paragraph" w:customStyle="1" w:styleId="BoldKWNindent">
    <w:name w:val="Bold KWN indent"/>
    <w:basedOn w:val="BoldKWN"/>
    <w:qFormat/>
    <w:rsid w:val="00C4194F"/>
    <w:pPr>
      <w:ind w:left="360"/>
    </w:pPr>
  </w:style>
  <w:style w:type="character" w:customStyle="1" w:styleId="Boldcharactersonly">
    <w:name w:val="Bold characters only"/>
    <w:basedOn w:val="DefaultParagraphFont"/>
    <w:uiPriority w:val="1"/>
    <w:qFormat/>
    <w:rsid w:val="00C4194F"/>
    <w:rPr>
      <w:rFonts w:cs="Times New Roman"/>
      <w:b/>
    </w:rPr>
  </w:style>
  <w:style w:type="character" w:customStyle="1" w:styleId="Mention2">
    <w:name w:val="Mention2"/>
    <w:basedOn w:val="DefaultParagraphFont"/>
    <w:uiPriority w:val="99"/>
    <w:semiHidden/>
    <w:unhideWhenUsed/>
    <w:rsid w:val="00C4194F"/>
    <w:rPr>
      <w:rFonts w:cs="Times New Roman"/>
      <w:color w:val="2B579A"/>
      <w:shd w:val="clear" w:color="auto" w:fill="E6E6E6"/>
    </w:rPr>
  </w:style>
  <w:style w:type="paragraph" w:customStyle="1" w:styleId="Normalfora-b-cindentfirstlineonly">
    <w:name w:val="Normal for a-b-c indent first line only"/>
    <w:basedOn w:val="Indent"/>
    <w:qFormat/>
    <w:rsid w:val="00C4194F"/>
  </w:style>
  <w:style w:type="paragraph" w:customStyle="1" w:styleId="Bulletsunderletters">
    <w:name w:val="Bullets under letters"/>
    <w:basedOn w:val="Indent2"/>
    <w:qFormat/>
    <w:rsid w:val="00C4194F"/>
    <w:pPr>
      <w:numPr>
        <w:numId w:val="14"/>
      </w:numPr>
      <w:tabs>
        <w:tab w:val="clear" w:pos="1440"/>
        <w:tab w:val="clear" w:pos="2160"/>
        <w:tab w:val="left" w:pos="1080"/>
      </w:tabs>
      <w:ind w:left="1440"/>
    </w:pPr>
  </w:style>
  <w:style w:type="paragraph" w:customStyle="1" w:styleId="Bulletsundermainlevel">
    <w:name w:val="Bullets under main level"/>
    <w:basedOn w:val="ListParagraph"/>
    <w:qFormat/>
    <w:rsid w:val="00C4194F"/>
    <w:pPr>
      <w:numPr>
        <w:numId w:val="15"/>
      </w:numPr>
      <w:tabs>
        <w:tab w:val="clear" w:pos="1440"/>
      </w:tabs>
      <w:ind w:left="720"/>
    </w:pPr>
  </w:style>
  <w:style w:type="paragraph" w:customStyle="1" w:styleId="Normalnumberunderletter">
    <w:name w:val="Normal number under letter"/>
    <w:basedOn w:val="Indent2"/>
    <w:qFormat/>
    <w:rsid w:val="00C4194F"/>
  </w:style>
  <w:style w:type="paragraph" w:customStyle="1" w:styleId="Listofstuff">
    <w:name w:val="List of stuff"/>
    <w:basedOn w:val="itemsandstandards"/>
    <w:qFormat/>
    <w:rsid w:val="00C4194F"/>
    <w:pPr>
      <w:contextualSpacing/>
    </w:pPr>
  </w:style>
  <w:style w:type="character" w:customStyle="1" w:styleId="UnresolvedMention1">
    <w:name w:val="Unresolved Mention1"/>
    <w:basedOn w:val="DefaultParagraphFont"/>
    <w:uiPriority w:val="99"/>
    <w:semiHidden/>
    <w:unhideWhenUsed/>
    <w:rsid w:val="00C4194F"/>
    <w:rPr>
      <w:rFonts w:cs="Times New Roman"/>
      <w:color w:val="808080"/>
      <w:shd w:val="clear" w:color="auto" w:fill="E6E6E6"/>
    </w:rPr>
  </w:style>
  <w:style w:type="paragraph" w:customStyle="1" w:styleId="CourierNew9ptnoteparagraph">
    <w:name w:val="Courier New 9pt note paragraph"/>
    <w:basedOn w:val="TableTextNotes"/>
    <w:qFormat/>
    <w:rsid w:val="00C4194F"/>
    <w:rPr>
      <w:rFonts w:ascii="Courier New" w:hAnsi="Courier New"/>
      <w:sz w:val="18"/>
    </w:rPr>
  </w:style>
  <w:style w:type="paragraph" w:customStyle="1" w:styleId="TableofContents">
    <w:name w:val="Table of Contents"/>
    <w:basedOn w:val="Normal"/>
    <w:qFormat/>
    <w:rsid w:val="00C4194F"/>
    <w:pPr>
      <w:keepNext/>
      <w:spacing w:before="480" w:after="480"/>
      <w:jc w:val="center"/>
    </w:pPr>
    <w:rPr>
      <w:b/>
      <w:sz w:val="24"/>
    </w:rPr>
  </w:style>
  <w:style w:type="character" w:customStyle="1" w:styleId="UnresolvedMention2">
    <w:name w:val="Unresolved Mention2"/>
    <w:basedOn w:val="DefaultParagraphFont"/>
    <w:uiPriority w:val="99"/>
    <w:semiHidden/>
    <w:unhideWhenUsed/>
    <w:rsid w:val="00C4194F"/>
    <w:rPr>
      <w:rFonts w:cs="Times New Roman"/>
      <w:color w:val="808080"/>
      <w:shd w:val="clear" w:color="auto" w:fill="E6E6E6"/>
    </w:rPr>
  </w:style>
  <w:style w:type="character" w:customStyle="1" w:styleId="UnresolvedMention3">
    <w:name w:val="Unresolved Mention3"/>
    <w:basedOn w:val="DefaultParagraphFont"/>
    <w:uiPriority w:val="99"/>
    <w:semiHidden/>
    <w:unhideWhenUsed/>
    <w:rsid w:val="00C4194F"/>
    <w:rPr>
      <w:rFonts w:cs="Times New Roman"/>
      <w:color w:val="808080"/>
      <w:shd w:val="clear" w:color="auto" w:fill="E6E6E6"/>
    </w:rPr>
  </w:style>
  <w:style w:type="character" w:customStyle="1" w:styleId="UnresolvedMention4">
    <w:name w:val="Unresolved Mention4"/>
    <w:basedOn w:val="DefaultParagraphFont"/>
    <w:uiPriority w:val="99"/>
    <w:semiHidden/>
    <w:unhideWhenUsed/>
    <w:rsid w:val="00C4194F"/>
    <w:rPr>
      <w:rFonts w:cs="Times New Roman"/>
      <w:color w:val="808080"/>
      <w:shd w:val="clear" w:color="auto" w:fill="E6E6E6"/>
    </w:rPr>
  </w:style>
  <w:style w:type="character" w:customStyle="1" w:styleId="TitleReferenceitalicsCourierNew">
    <w:name w:val="Title Reference (italics) Courier New"/>
    <w:basedOn w:val="TitleReferenceitalics"/>
    <w:uiPriority w:val="1"/>
    <w:qFormat/>
    <w:rsid w:val="00C4194F"/>
    <w:rPr>
      <w:rFonts w:ascii="Courier New" w:hAnsi="Courier New" w:cs="Times New Roman"/>
      <w:i/>
      <w:sz w:val="22"/>
    </w:rPr>
  </w:style>
  <w:style w:type="paragraph" w:customStyle="1" w:styleId="Normalletterundernumberunderletter">
    <w:name w:val="Normal letter under number under letter"/>
    <w:basedOn w:val="Normalnumberunderletter"/>
    <w:qFormat/>
    <w:rsid w:val="00C4194F"/>
    <w:pPr>
      <w:spacing w:before="0" w:after="120"/>
      <w:ind w:firstLine="1440"/>
    </w:pPr>
  </w:style>
  <w:style w:type="paragraph" w:customStyle="1" w:styleId="Indentpluswidegapprior">
    <w:name w:val="Indent plus wide gap prior"/>
    <w:basedOn w:val="Indent"/>
    <w:qFormat/>
    <w:rsid w:val="00C4194F"/>
    <w:pPr>
      <w:spacing w:before="720"/>
    </w:pPr>
  </w:style>
  <w:style w:type="paragraph" w:customStyle="1" w:styleId="Indentwholeparagaph">
    <w:name w:val="Indent whole paragaph"/>
    <w:basedOn w:val="Normal"/>
    <w:qFormat/>
    <w:rsid w:val="00C4194F"/>
    <w:pPr>
      <w:ind w:left="720"/>
    </w:pPr>
  </w:style>
  <w:style w:type="paragraph" w:customStyle="1" w:styleId="TablecenteredboldKWN">
    <w:name w:val="Table centered bold KWN"/>
    <w:basedOn w:val="CenteredboldKWN"/>
    <w:qFormat/>
    <w:rsid w:val="00C4194F"/>
    <w:pPr>
      <w:spacing w:before="120"/>
    </w:pPr>
    <w:rPr>
      <w:caps w:val="0"/>
      <w:szCs w:val="22"/>
    </w:rPr>
  </w:style>
  <w:style w:type="character" w:customStyle="1" w:styleId="UnresolvedMention5">
    <w:name w:val="Unresolved Mention5"/>
    <w:basedOn w:val="DefaultParagraphFont"/>
    <w:uiPriority w:val="99"/>
    <w:semiHidden/>
    <w:unhideWhenUsed/>
    <w:rsid w:val="00C4194F"/>
    <w:rPr>
      <w:rFonts w:cs="Times New Roman"/>
      <w:color w:val="808080"/>
      <w:shd w:val="clear" w:color="auto" w:fill="E6E6E6"/>
    </w:rPr>
  </w:style>
  <w:style w:type="numbering" w:customStyle="1" w:styleId="ISO-ACNotesdonotchangedelete">
    <w:name w:val="ISO - AC Notes (do not change/delete)"/>
    <w:rsid w:val="00C4194F"/>
    <w:pPr>
      <w:numPr>
        <w:numId w:val="21"/>
      </w:numPr>
    </w:pPr>
  </w:style>
  <w:style w:type="numbering" w:customStyle="1" w:styleId="Levels1-3-Bullet2dLevel">
    <w:name w:val="Levels 1-3 - Bullet 2d Level"/>
    <w:rsid w:val="00C4194F"/>
    <w:pPr>
      <w:numPr>
        <w:numId w:val="22"/>
      </w:numPr>
    </w:pPr>
  </w:style>
  <w:style w:type="paragraph" w:customStyle="1" w:styleId="EngineeringNotesnumbered">
    <w:name w:val="Engineering Notes numbered"/>
    <w:basedOn w:val="EngineerNotes"/>
    <w:qFormat/>
    <w:rsid w:val="00C4194F"/>
    <w:pPr>
      <w:numPr>
        <w:numId w:val="23"/>
      </w:numPr>
    </w:pPr>
  </w:style>
  <w:style w:type="character" w:customStyle="1" w:styleId="UnresolvedMention6">
    <w:name w:val="Unresolved Mention6"/>
    <w:basedOn w:val="DefaultParagraphFont"/>
    <w:uiPriority w:val="99"/>
    <w:semiHidden/>
    <w:unhideWhenUsed/>
    <w:rsid w:val="00C4194F"/>
    <w:rPr>
      <w:color w:val="808080"/>
      <w:shd w:val="clear" w:color="auto" w:fill="E6E6E6"/>
    </w:rPr>
  </w:style>
  <w:style w:type="paragraph" w:customStyle="1" w:styleId="Engineernotetopbig">
    <w:name w:val="Engineer note top big"/>
    <w:qFormat/>
    <w:rsid w:val="00C4194F"/>
    <w:pPr>
      <w:keepNext/>
      <w:spacing w:after="0" w:line="240" w:lineRule="auto"/>
    </w:pPr>
    <w:rPr>
      <w:rFonts w:ascii="Times New Roman" w:eastAsia="Times New Roman" w:hAnsi="Times New Roman" w:cs="Times New Roman"/>
      <w:b/>
      <w:sz w:val="32"/>
      <w:szCs w:val="20"/>
    </w:rPr>
  </w:style>
  <w:style w:type="paragraph" w:customStyle="1" w:styleId="TableHeadKWN">
    <w:name w:val="Table Head KWN"/>
    <w:qFormat/>
    <w:rsid w:val="00C4194F"/>
    <w:pPr>
      <w:keepNext/>
      <w:spacing w:before="360" w:after="120" w:line="240" w:lineRule="auto"/>
      <w:jc w:val="center"/>
    </w:pPr>
    <w:rPr>
      <w:rFonts w:ascii="Times New Roman" w:eastAsia="Times New Roman" w:hAnsi="Times New Roman" w:cs="Times New Roman"/>
      <w:b/>
      <w:szCs w:val="20"/>
    </w:rPr>
  </w:style>
  <w:style w:type="character" w:customStyle="1" w:styleId="UnresolvedMention7">
    <w:name w:val="Unresolved Mention7"/>
    <w:basedOn w:val="DefaultParagraphFont"/>
    <w:uiPriority w:val="99"/>
    <w:semiHidden/>
    <w:unhideWhenUsed/>
    <w:rsid w:val="00C4194F"/>
    <w:rPr>
      <w:color w:val="808080"/>
      <w:shd w:val="clear" w:color="auto" w:fill="E6E6E6"/>
    </w:rPr>
  </w:style>
  <w:style w:type="character" w:customStyle="1" w:styleId="UnresolvedMention8">
    <w:name w:val="Unresolved Mention8"/>
    <w:basedOn w:val="DefaultParagraphFont"/>
    <w:uiPriority w:val="99"/>
    <w:semiHidden/>
    <w:unhideWhenUsed/>
    <w:rsid w:val="00C4194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faa.gov/airports/aip/procurement/federal_contract_provisions/" TargetMode="Externa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8.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7.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mutcd.fhwa.dot.gov/" TargetMode="Externa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77A49-5FEF-4FC7-89DC-61F6E3055AB4}"/>
</file>

<file path=customXml/itemProps2.xml><?xml version="1.0" encoding="utf-8"?>
<ds:datastoreItem xmlns:ds="http://schemas.openxmlformats.org/officeDocument/2006/customXml" ds:itemID="{C8A4FDF9-47AD-4176-A14E-999FE04BBBF8}">
  <ds:schemaRefs>
    <ds:schemaRef ds:uri="http://schemas.microsoft.com/sharepoint/v3/contenttype/forms"/>
  </ds:schemaRefs>
</ds:datastoreItem>
</file>

<file path=customXml/itemProps3.xml><?xml version="1.0" encoding="utf-8"?>
<ds:datastoreItem xmlns:ds="http://schemas.openxmlformats.org/officeDocument/2006/customXml" ds:itemID="{2EC549BC-E921-458B-A99A-F853B2D4CC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11B77B-4DC7-4B39-A43F-8727B7FB1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43</Pages>
  <Words>18369</Words>
  <Characters>104706</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Munden, Heather</dc:creator>
  <cp:keywords/>
  <dc:description/>
  <cp:lastModifiedBy>Peterson, Angela</cp:lastModifiedBy>
  <cp:revision>6</cp:revision>
  <cp:lastPrinted>2020-07-27T22:31:00Z</cp:lastPrinted>
  <dcterms:created xsi:type="dcterms:W3CDTF">2023-10-18T16:25:00Z</dcterms:created>
  <dcterms:modified xsi:type="dcterms:W3CDTF">2023-10-18T17:31:00Z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